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71F0" w14:textId="77777777" w:rsidR="00BE1351" w:rsidRPr="0033680F" w:rsidRDefault="00BE1351" w:rsidP="00BE1351">
      <w:pPr>
        <w:jc w:val="center"/>
        <w:rPr>
          <w:rFonts w:ascii="Arial" w:hAnsi="Arial" w:cs="Arial"/>
          <w:b/>
          <w:lang w:bidi="ar-SA"/>
        </w:rPr>
      </w:pPr>
      <w:bookmarkStart w:id="1" w:name="_Hlk11063775"/>
      <w:r w:rsidRPr="0033680F">
        <w:rPr>
          <w:rFonts w:ascii="Arial" w:hAnsi="Arial" w:cs="Arial"/>
          <w:b/>
          <w:lang w:bidi="ar-SA"/>
        </w:rPr>
        <w:t>ZADÁVACÍ DOKUMENTACE</w:t>
      </w:r>
    </w:p>
    <w:p w14:paraId="298FDABB" w14:textId="77777777" w:rsidR="00FD21E4" w:rsidRPr="0033680F" w:rsidRDefault="00FD21E4" w:rsidP="00141F5F">
      <w:pPr>
        <w:rPr>
          <w:rFonts w:ascii="Arial" w:hAnsi="Arial" w:cs="Arial"/>
          <w:lang w:bidi="ar-SA"/>
        </w:rPr>
      </w:pPr>
    </w:p>
    <w:p w14:paraId="0EC709E9" w14:textId="77777777" w:rsidR="00FF57F6" w:rsidRPr="0033680F" w:rsidRDefault="00FF57F6" w:rsidP="00141F5F">
      <w:pPr>
        <w:rPr>
          <w:rFonts w:ascii="Arial" w:hAnsi="Arial" w:cs="Arial"/>
          <w:lang w:bidi="ar-SA"/>
        </w:rPr>
      </w:pPr>
    </w:p>
    <w:p w14:paraId="04D3D82F" w14:textId="7C93EB76" w:rsidR="00FD21E4" w:rsidRDefault="00FD21E4" w:rsidP="00FD21E4">
      <w:pPr>
        <w:pStyle w:val="ZKLADN"/>
        <w:spacing w:line="276" w:lineRule="auto"/>
        <w:jc w:val="center"/>
        <w:rPr>
          <w:rFonts w:ascii="Arial" w:hAnsi="Arial" w:cs="Arial"/>
        </w:rPr>
      </w:pPr>
      <w:bookmarkStart w:id="2" w:name="_Toc375639403"/>
      <w:bookmarkStart w:id="3" w:name="_Toc374331641"/>
      <w:bookmarkStart w:id="4" w:name="_Toc374330739"/>
      <w:r w:rsidRPr="0033680F">
        <w:rPr>
          <w:rFonts w:ascii="Arial" w:hAnsi="Arial" w:cs="Arial"/>
        </w:rPr>
        <w:t>Název veřejné zakázky</w:t>
      </w:r>
      <w:bookmarkEnd w:id="2"/>
      <w:bookmarkEnd w:id="3"/>
      <w:bookmarkEnd w:id="4"/>
      <w:r w:rsidRPr="0033680F">
        <w:rPr>
          <w:rFonts w:ascii="Arial" w:hAnsi="Arial" w:cs="Arial"/>
        </w:rPr>
        <w:t>:</w:t>
      </w:r>
    </w:p>
    <w:p w14:paraId="51BD07ED" w14:textId="44F9D932" w:rsidR="00285A8A" w:rsidRDefault="00285A8A" w:rsidP="00FD21E4">
      <w:pPr>
        <w:pStyle w:val="ZKLADN"/>
        <w:spacing w:line="276" w:lineRule="auto"/>
        <w:jc w:val="center"/>
        <w:rPr>
          <w:rFonts w:ascii="Arial" w:hAnsi="Arial" w:cs="Arial"/>
        </w:rPr>
      </w:pPr>
    </w:p>
    <w:p w14:paraId="400E3399" w14:textId="77777777" w:rsidR="00CF3782" w:rsidRPr="0033680F" w:rsidRDefault="00CF3782" w:rsidP="00FD21E4">
      <w:pPr>
        <w:pStyle w:val="ZKLADN"/>
        <w:spacing w:line="276" w:lineRule="auto"/>
        <w:jc w:val="center"/>
        <w:rPr>
          <w:rFonts w:ascii="Arial" w:hAnsi="Arial" w:cs="Arial"/>
        </w:rPr>
      </w:pPr>
    </w:p>
    <w:p w14:paraId="4E1940D1" w14:textId="5D68D3B9" w:rsidR="00FD21E4" w:rsidRPr="00105B17" w:rsidRDefault="00FD21E4" w:rsidP="0021162A">
      <w:pPr>
        <w:jc w:val="center"/>
        <w:rPr>
          <w:rFonts w:ascii="Arial" w:hAnsi="Arial" w:cs="Arial"/>
          <w:b/>
          <w:bCs/>
          <w:sz w:val="44"/>
          <w:szCs w:val="44"/>
        </w:rPr>
      </w:pPr>
      <w:r w:rsidRPr="00105B17">
        <w:rPr>
          <w:rFonts w:ascii="Arial" w:hAnsi="Arial" w:cs="Arial"/>
          <w:b/>
          <w:bCs/>
          <w:sz w:val="44"/>
          <w:szCs w:val="44"/>
        </w:rPr>
        <w:t>„</w:t>
      </w:r>
      <w:r w:rsidR="00285A8A" w:rsidRPr="00105B17">
        <w:rPr>
          <w:rFonts w:ascii="Arial" w:hAnsi="Arial" w:cs="Arial"/>
          <w:b/>
          <w:bCs/>
          <w:sz w:val="44"/>
          <w:szCs w:val="44"/>
        </w:rPr>
        <w:t>TNS Brno-Černovice - R110</w:t>
      </w:r>
      <w:r w:rsidR="004755FA" w:rsidRPr="00105B17">
        <w:rPr>
          <w:rFonts w:ascii="Arial" w:hAnsi="Arial" w:cs="Arial"/>
          <w:b/>
          <w:bCs/>
          <w:sz w:val="44"/>
          <w:szCs w:val="44"/>
        </w:rPr>
        <w:t xml:space="preserve"> </w:t>
      </w:r>
      <w:r w:rsidR="00285A8A" w:rsidRPr="00105B17">
        <w:rPr>
          <w:rFonts w:ascii="Arial" w:hAnsi="Arial" w:cs="Arial"/>
          <w:b/>
          <w:bCs/>
          <w:sz w:val="44"/>
          <w:szCs w:val="44"/>
        </w:rPr>
        <w:t>kV</w:t>
      </w:r>
      <w:r w:rsidRPr="00105B17">
        <w:rPr>
          <w:rFonts w:ascii="Arial" w:hAnsi="Arial" w:cs="Arial"/>
          <w:b/>
          <w:bCs/>
          <w:sz w:val="44"/>
          <w:szCs w:val="44"/>
        </w:rPr>
        <w:t>“</w:t>
      </w:r>
    </w:p>
    <w:p w14:paraId="65576022" w14:textId="77777777" w:rsidR="00FD21E4" w:rsidRPr="0033680F" w:rsidRDefault="00FD21E4" w:rsidP="00FD21E4">
      <w:pPr>
        <w:spacing w:before="1200" w:after="360"/>
        <w:jc w:val="center"/>
        <w:rPr>
          <w:rFonts w:ascii="Arial" w:hAnsi="Arial" w:cs="Arial"/>
        </w:rPr>
      </w:pPr>
      <w:bookmarkStart w:id="5" w:name="_Toc374330740"/>
      <w:bookmarkStart w:id="6" w:name="_Toc374331642"/>
      <w:bookmarkStart w:id="7" w:name="_Toc375639404"/>
      <w:r w:rsidRPr="0033680F">
        <w:rPr>
          <w:rFonts w:ascii="Arial" w:hAnsi="Arial" w:cs="Arial"/>
        </w:rPr>
        <w:t>Druh zadávacího řízení:</w:t>
      </w:r>
    </w:p>
    <w:bookmarkEnd w:id="5"/>
    <w:bookmarkEnd w:id="6"/>
    <w:bookmarkEnd w:id="7"/>
    <w:p w14:paraId="640FD45D" w14:textId="004D4B90" w:rsidR="00FF582D" w:rsidRPr="0033680F" w:rsidRDefault="00076472" w:rsidP="00FF582D">
      <w:pPr>
        <w:spacing w:after="240"/>
        <w:jc w:val="center"/>
        <w:rPr>
          <w:rFonts w:ascii="Arial" w:hAnsi="Arial" w:cs="Arial"/>
          <w:b/>
        </w:rPr>
      </w:pPr>
      <w:r>
        <w:rPr>
          <w:rFonts w:ascii="Arial" w:hAnsi="Arial" w:cs="Arial"/>
          <w:b/>
        </w:rPr>
        <w:t>Otevřené</w:t>
      </w:r>
      <w:r w:rsidR="0021129A" w:rsidRPr="0033680F">
        <w:rPr>
          <w:rFonts w:ascii="Arial" w:hAnsi="Arial" w:cs="Arial"/>
          <w:b/>
        </w:rPr>
        <w:t xml:space="preserve"> řízení</w:t>
      </w:r>
      <w:r w:rsidR="00FD21E4" w:rsidRPr="0033680F">
        <w:rPr>
          <w:rFonts w:ascii="Arial" w:hAnsi="Arial" w:cs="Arial"/>
          <w:b/>
        </w:rPr>
        <w:t xml:space="preserve"> </w:t>
      </w:r>
    </w:p>
    <w:p w14:paraId="4E52CFB9" w14:textId="36B11FFB" w:rsidR="00FD21E4" w:rsidRDefault="00FD21E4" w:rsidP="00E52A99">
      <w:pPr>
        <w:spacing w:after="0" w:line="240" w:lineRule="auto"/>
        <w:jc w:val="center"/>
        <w:rPr>
          <w:rFonts w:ascii="Arial" w:hAnsi="Arial" w:cs="Arial"/>
          <w:b/>
        </w:rPr>
      </w:pPr>
      <w:r w:rsidRPr="0033680F">
        <w:rPr>
          <w:rFonts w:ascii="Arial" w:hAnsi="Arial" w:cs="Arial"/>
          <w:b/>
        </w:rPr>
        <w:t xml:space="preserve">na </w:t>
      </w:r>
      <w:r w:rsidRPr="000F2534">
        <w:rPr>
          <w:rFonts w:ascii="Arial" w:hAnsi="Arial" w:cs="Arial"/>
          <w:b/>
        </w:rPr>
        <w:t>zadání nad</w:t>
      </w:r>
      <w:r w:rsidR="0039700F" w:rsidRPr="000F2534">
        <w:rPr>
          <w:rFonts w:ascii="Arial" w:hAnsi="Arial" w:cs="Arial"/>
          <w:b/>
        </w:rPr>
        <w:t>limitní</w:t>
      </w:r>
      <w:r w:rsidRPr="000F2534">
        <w:rPr>
          <w:rFonts w:ascii="Arial" w:hAnsi="Arial" w:cs="Arial"/>
          <w:b/>
        </w:rPr>
        <w:t xml:space="preserve"> </w:t>
      </w:r>
      <w:r w:rsidR="00901C70" w:rsidRPr="0033680F">
        <w:rPr>
          <w:rFonts w:ascii="Arial" w:hAnsi="Arial" w:cs="Arial"/>
          <w:b/>
        </w:rPr>
        <w:t>sektorové</w:t>
      </w:r>
      <w:r w:rsidR="00901C70" w:rsidRPr="000F2534">
        <w:rPr>
          <w:rFonts w:ascii="Arial" w:hAnsi="Arial" w:cs="Arial"/>
          <w:b/>
        </w:rPr>
        <w:t xml:space="preserve"> </w:t>
      </w:r>
      <w:r w:rsidRPr="000F2534">
        <w:rPr>
          <w:rFonts w:ascii="Arial" w:hAnsi="Arial" w:cs="Arial"/>
          <w:b/>
        </w:rPr>
        <w:t>veřejné</w:t>
      </w:r>
      <w:r w:rsidRPr="0033680F">
        <w:rPr>
          <w:rFonts w:ascii="Arial" w:hAnsi="Arial" w:cs="Arial"/>
          <w:b/>
        </w:rPr>
        <w:t xml:space="preserve"> zakázky na dodávky</w:t>
      </w:r>
    </w:p>
    <w:p w14:paraId="10F5DE52" w14:textId="435E9F5E" w:rsidR="00E52A99" w:rsidRDefault="00E52A99" w:rsidP="00E52A99">
      <w:pPr>
        <w:spacing w:after="0" w:line="240" w:lineRule="auto"/>
        <w:jc w:val="center"/>
        <w:rPr>
          <w:rFonts w:ascii="Arial" w:hAnsi="Arial" w:cs="Arial"/>
          <w:b/>
        </w:rPr>
      </w:pPr>
    </w:p>
    <w:p w14:paraId="2014C01A" w14:textId="77777777" w:rsidR="00E52A99" w:rsidRDefault="00E52A99" w:rsidP="00E52A99">
      <w:pPr>
        <w:spacing w:after="0" w:line="240" w:lineRule="auto"/>
        <w:jc w:val="center"/>
        <w:rPr>
          <w:rFonts w:ascii="Arial" w:hAnsi="Arial" w:cs="Arial"/>
          <w:b/>
        </w:rPr>
      </w:pPr>
    </w:p>
    <w:p w14:paraId="2C1F4163" w14:textId="77777777" w:rsidR="00E52A99" w:rsidRPr="00E52A99" w:rsidRDefault="00E52A99" w:rsidP="00E52A99">
      <w:pPr>
        <w:spacing w:after="0" w:line="240" w:lineRule="auto"/>
        <w:jc w:val="center"/>
        <w:rPr>
          <w:rFonts w:ascii="Arial" w:hAnsi="Arial" w:cs="Arial"/>
        </w:rPr>
      </w:pPr>
    </w:p>
    <w:p w14:paraId="59F7C12D" w14:textId="226AA717" w:rsidR="00FD21E4" w:rsidRPr="0033680F" w:rsidRDefault="00FD21E4" w:rsidP="00FD21E4">
      <w:pPr>
        <w:pStyle w:val="ZKLADN"/>
        <w:spacing w:before="600" w:after="600" w:line="276" w:lineRule="auto"/>
        <w:jc w:val="center"/>
        <w:rPr>
          <w:rFonts w:ascii="Arial" w:hAnsi="Arial" w:cs="Arial"/>
        </w:rPr>
      </w:pPr>
      <w:r w:rsidRPr="0033680F">
        <w:rPr>
          <w:rFonts w:ascii="Arial" w:hAnsi="Arial" w:cs="Arial"/>
        </w:rPr>
        <w:t>Zadavate</w:t>
      </w:r>
      <w:r w:rsidR="000F2534">
        <w:rPr>
          <w:rFonts w:ascii="Arial" w:hAnsi="Arial" w:cs="Arial"/>
        </w:rPr>
        <w:t xml:space="preserve">l </w:t>
      </w:r>
      <w:r w:rsidR="002E0574">
        <w:rPr>
          <w:rFonts w:ascii="Arial" w:hAnsi="Arial" w:cs="Arial"/>
        </w:rPr>
        <w:t xml:space="preserve">sektorové </w:t>
      </w:r>
      <w:r w:rsidRPr="0033680F">
        <w:rPr>
          <w:rFonts w:ascii="Arial" w:hAnsi="Arial" w:cs="Arial"/>
        </w:rPr>
        <w:t>veřejné zakázky:</w:t>
      </w:r>
    </w:p>
    <w:p w14:paraId="10BAB471" w14:textId="7B7224D8" w:rsidR="00FD21E4" w:rsidRPr="0033680F" w:rsidRDefault="007D00E9" w:rsidP="00FD21E4">
      <w:pPr>
        <w:jc w:val="center"/>
        <w:rPr>
          <w:rFonts w:ascii="Arial" w:hAnsi="Arial" w:cs="Arial"/>
          <w:noProof/>
        </w:rPr>
      </w:pPr>
      <w:r>
        <w:rPr>
          <w:noProof/>
          <w:lang w:eastAsia="cs-CZ" w:bidi="ar-SA"/>
        </w:rPr>
        <w:drawing>
          <wp:inline distT="0" distB="0" distL="0" distR="0" wp14:anchorId="2E929C7B" wp14:editId="0500E328">
            <wp:extent cx="1628135" cy="93807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3362" cy="981415"/>
                    </a:xfrm>
                    <a:prstGeom prst="rect">
                      <a:avLst/>
                    </a:prstGeom>
                    <a:noFill/>
                    <a:ln>
                      <a:noFill/>
                    </a:ln>
                  </pic:spPr>
                </pic:pic>
              </a:graphicData>
            </a:graphic>
          </wp:inline>
        </w:drawing>
      </w:r>
    </w:p>
    <w:p w14:paraId="65A90567" w14:textId="77777777" w:rsidR="00FD21E4" w:rsidRPr="0033680F" w:rsidRDefault="00FD21E4" w:rsidP="00FD21E4">
      <w:pPr>
        <w:jc w:val="center"/>
        <w:rPr>
          <w:rFonts w:ascii="Arial" w:hAnsi="Arial" w:cs="Arial"/>
          <w:b/>
        </w:rPr>
      </w:pPr>
    </w:p>
    <w:p w14:paraId="20411CA8" w14:textId="2DCA2813" w:rsidR="00FD21E4" w:rsidRPr="00577631" w:rsidRDefault="00FD21E4" w:rsidP="00577631">
      <w:pPr>
        <w:jc w:val="center"/>
        <w:rPr>
          <w:rFonts w:ascii="Arial" w:hAnsi="Arial" w:cs="Arial"/>
          <w:b/>
          <w:bCs/>
          <w:sz w:val="20"/>
          <w:szCs w:val="20"/>
        </w:rPr>
      </w:pPr>
      <w:bookmarkStart w:id="8" w:name="_Hlk78368773"/>
      <w:r w:rsidRPr="00577631">
        <w:rPr>
          <w:rFonts w:ascii="Arial" w:hAnsi="Arial" w:cs="Arial"/>
          <w:b/>
          <w:bCs/>
          <w:sz w:val="20"/>
          <w:szCs w:val="20"/>
        </w:rPr>
        <w:t>E</w:t>
      </w:r>
      <w:r w:rsidR="00FA26C7" w:rsidRPr="00577631">
        <w:rPr>
          <w:rFonts w:ascii="Arial" w:hAnsi="Arial" w:cs="Arial"/>
          <w:b/>
          <w:bCs/>
          <w:sz w:val="20"/>
          <w:szCs w:val="20"/>
        </w:rPr>
        <w:t>G.D</w:t>
      </w:r>
      <w:r w:rsidRPr="00577631">
        <w:rPr>
          <w:rFonts w:ascii="Arial" w:hAnsi="Arial" w:cs="Arial"/>
          <w:b/>
          <w:bCs/>
          <w:sz w:val="20"/>
          <w:szCs w:val="20"/>
        </w:rPr>
        <w:t>, a.s.</w:t>
      </w:r>
      <w:bookmarkEnd w:id="8"/>
    </w:p>
    <w:p w14:paraId="5E4F1BC5" w14:textId="15465001" w:rsidR="00FD21E4" w:rsidRPr="00577631" w:rsidRDefault="00FD21E4" w:rsidP="00577631">
      <w:pPr>
        <w:jc w:val="center"/>
        <w:rPr>
          <w:rFonts w:ascii="Arial" w:eastAsiaTheme="minorEastAsia" w:hAnsi="Arial" w:cs="Arial"/>
          <w:sz w:val="20"/>
          <w:szCs w:val="20"/>
          <w:vertAlign w:val="subscript"/>
          <w:lang w:bidi="ar-SA"/>
        </w:rPr>
      </w:pPr>
      <w:r w:rsidRPr="00577631">
        <w:rPr>
          <w:rFonts w:ascii="Arial" w:eastAsiaTheme="minorEastAsia" w:hAnsi="Arial" w:cs="Arial"/>
          <w:sz w:val="20"/>
          <w:szCs w:val="20"/>
          <w:lang w:bidi="ar-SA"/>
        </w:rPr>
        <w:t xml:space="preserve">se </w:t>
      </w:r>
      <w:r w:rsidR="00964C5C" w:rsidRPr="00577631">
        <w:rPr>
          <w:rFonts w:ascii="Arial" w:eastAsiaTheme="minorEastAsia" w:hAnsi="Arial" w:cs="Arial"/>
          <w:sz w:val="20"/>
          <w:szCs w:val="20"/>
          <w:lang w:bidi="ar-SA"/>
        </w:rPr>
        <w:t xml:space="preserve">sídlem </w:t>
      </w:r>
      <w:bookmarkStart w:id="9" w:name="_Hlk78368788"/>
      <w:r w:rsidR="00964C5C" w:rsidRPr="00577631">
        <w:rPr>
          <w:rFonts w:ascii="Arial" w:eastAsiaTheme="minorEastAsia" w:hAnsi="Arial" w:cs="Arial"/>
          <w:sz w:val="20"/>
          <w:szCs w:val="20"/>
          <w:lang w:bidi="ar-SA"/>
        </w:rPr>
        <w:t>Brno</w:t>
      </w:r>
      <w:r w:rsidR="00FA26C7" w:rsidRPr="00577631">
        <w:rPr>
          <w:rFonts w:ascii="Arial" w:eastAsiaTheme="minorEastAsia" w:hAnsi="Arial" w:cs="Arial"/>
          <w:sz w:val="20"/>
          <w:szCs w:val="20"/>
          <w:lang w:bidi="ar-SA"/>
        </w:rPr>
        <w:t xml:space="preserve"> - Černá Pole, Lidická 1873/36, 602 00</w:t>
      </w:r>
      <w:bookmarkEnd w:id="9"/>
    </w:p>
    <w:p w14:paraId="63602132" w14:textId="1D132DDB" w:rsidR="00FD21E4" w:rsidRPr="00577631" w:rsidRDefault="00FD21E4" w:rsidP="00577631">
      <w:pPr>
        <w:jc w:val="center"/>
        <w:rPr>
          <w:rFonts w:ascii="Arial" w:eastAsiaTheme="minorEastAsia" w:hAnsi="Arial" w:cs="Arial"/>
          <w:sz w:val="20"/>
          <w:szCs w:val="20"/>
          <w:lang w:bidi="ar-SA"/>
        </w:rPr>
      </w:pPr>
      <w:r w:rsidRPr="00577631">
        <w:rPr>
          <w:rFonts w:ascii="Arial" w:eastAsiaTheme="minorEastAsia" w:hAnsi="Arial" w:cs="Arial"/>
          <w:sz w:val="20"/>
          <w:szCs w:val="20"/>
          <w:lang w:bidi="ar-SA"/>
        </w:rPr>
        <w:t>IČO: 28085400</w:t>
      </w:r>
    </w:p>
    <w:p w14:paraId="4A93F5E0" w14:textId="294C5E5B" w:rsidR="00707199" w:rsidRPr="00577631" w:rsidRDefault="00707199" w:rsidP="00577631">
      <w:pPr>
        <w:jc w:val="center"/>
        <w:rPr>
          <w:rFonts w:ascii="Arial" w:eastAsiaTheme="minorEastAsia" w:hAnsi="Arial" w:cs="Arial"/>
          <w:sz w:val="20"/>
          <w:szCs w:val="20"/>
          <w:lang w:bidi="ar-SA"/>
        </w:rPr>
      </w:pPr>
      <w:r w:rsidRPr="00577631">
        <w:rPr>
          <w:rFonts w:ascii="Arial" w:eastAsiaTheme="minorEastAsia" w:hAnsi="Arial" w:cs="Arial"/>
          <w:sz w:val="20"/>
          <w:szCs w:val="20"/>
          <w:lang w:bidi="ar-SA"/>
        </w:rPr>
        <w:t>a</w:t>
      </w:r>
    </w:p>
    <w:p w14:paraId="0C744FD9" w14:textId="5F026486" w:rsidR="003C1CDE" w:rsidRPr="00577631" w:rsidRDefault="003C1CDE" w:rsidP="00577631">
      <w:pPr>
        <w:jc w:val="center"/>
        <w:rPr>
          <w:rFonts w:ascii="Arial" w:eastAsiaTheme="minorHAnsi" w:hAnsi="Arial" w:cs="Arial"/>
          <w:b/>
          <w:color w:val="000000"/>
          <w:sz w:val="20"/>
          <w:szCs w:val="20"/>
          <w:lang w:bidi="ar-SA"/>
        </w:rPr>
      </w:pPr>
      <w:r w:rsidRPr="00577631">
        <w:rPr>
          <w:rFonts w:ascii="Arial" w:eastAsiaTheme="minorHAnsi" w:hAnsi="Arial" w:cs="Arial"/>
          <w:b/>
          <w:color w:val="000000"/>
          <w:sz w:val="20"/>
          <w:szCs w:val="20"/>
          <w:lang w:bidi="ar-SA"/>
        </w:rPr>
        <w:t>Správa železnic, státní organizace</w:t>
      </w:r>
    </w:p>
    <w:p w14:paraId="460C52C5" w14:textId="5C3EFC14" w:rsidR="00665D75" w:rsidRPr="00577631" w:rsidRDefault="00665D75" w:rsidP="007E78B1">
      <w:pPr>
        <w:jc w:val="center"/>
        <w:rPr>
          <w:rFonts w:ascii="Arial" w:eastAsiaTheme="minorHAnsi" w:hAnsi="Arial" w:cs="Arial"/>
          <w:color w:val="000000"/>
          <w:sz w:val="20"/>
          <w:szCs w:val="20"/>
          <w:lang w:bidi="ar-SA"/>
        </w:rPr>
      </w:pPr>
      <w:r w:rsidRPr="00577631">
        <w:rPr>
          <w:rFonts w:ascii="Arial" w:eastAsiaTheme="minorHAnsi" w:hAnsi="Arial" w:cs="Arial"/>
          <w:color w:val="000000"/>
          <w:sz w:val="20"/>
          <w:szCs w:val="20"/>
          <w:lang w:bidi="ar-SA"/>
        </w:rPr>
        <w:t>s</w:t>
      </w:r>
      <w:r w:rsidR="003C1CDE" w:rsidRPr="00577631">
        <w:rPr>
          <w:rFonts w:ascii="Arial" w:eastAsiaTheme="minorHAnsi" w:hAnsi="Arial" w:cs="Arial"/>
          <w:color w:val="000000"/>
          <w:sz w:val="20"/>
          <w:szCs w:val="20"/>
          <w:lang w:bidi="ar-SA"/>
        </w:rPr>
        <w:t>e sídlem Praha 1 - Nové Město, Dlážděná 1003/7, 110 00</w:t>
      </w:r>
    </w:p>
    <w:p w14:paraId="3145B90E" w14:textId="77777777" w:rsidR="003C1CDE" w:rsidRPr="00577631" w:rsidRDefault="003C1CDE" w:rsidP="00577631">
      <w:pPr>
        <w:jc w:val="center"/>
        <w:rPr>
          <w:rFonts w:ascii="Arial" w:eastAsiaTheme="minorHAnsi" w:hAnsi="Arial" w:cs="Arial"/>
          <w:color w:val="333333"/>
          <w:sz w:val="20"/>
          <w:szCs w:val="20"/>
          <w:lang w:bidi="ar-SA"/>
        </w:rPr>
      </w:pPr>
      <w:r w:rsidRPr="00577631">
        <w:rPr>
          <w:rFonts w:ascii="Arial" w:eastAsiaTheme="minorHAnsi" w:hAnsi="Arial" w:cs="Arial"/>
          <w:color w:val="000000"/>
          <w:sz w:val="20"/>
          <w:szCs w:val="20"/>
          <w:lang w:bidi="ar-SA"/>
        </w:rPr>
        <w:t xml:space="preserve">IČO: </w:t>
      </w:r>
      <w:r w:rsidRPr="00577631">
        <w:rPr>
          <w:rFonts w:ascii="Arial" w:eastAsiaTheme="minorHAnsi" w:hAnsi="Arial" w:cs="Arial"/>
          <w:color w:val="333333"/>
          <w:sz w:val="20"/>
          <w:szCs w:val="20"/>
          <w:lang w:bidi="ar-SA"/>
        </w:rPr>
        <w:t>70994234</w:t>
      </w:r>
    </w:p>
    <w:p w14:paraId="7FEDB143" w14:textId="77777777" w:rsidR="003C1CDE" w:rsidRDefault="003C1CDE" w:rsidP="003C1CDE">
      <w:pPr>
        <w:autoSpaceDE w:val="0"/>
        <w:autoSpaceDN w:val="0"/>
        <w:adjustRightInd w:val="0"/>
        <w:spacing w:after="0" w:line="240" w:lineRule="auto"/>
        <w:rPr>
          <w:rFonts w:ascii="Arial" w:eastAsiaTheme="minorHAnsi" w:hAnsi="Arial" w:cs="Arial"/>
          <w:color w:val="333333"/>
          <w:sz w:val="20"/>
          <w:szCs w:val="20"/>
          <w:lang w:bidi="ar-SA"/>
        </w:rPr>
      </w:pPr>
    </w:p>
    <w:p w14:paraId="5A072424" w14:textId="77777777" w:rsidR="003C1CDE" w:rsidRPr="003C1CDE" w:rsidRDefault="003C1CDE" w:rsidP="003C1CDE">
      <w:pPr>
        <w:autoSpaceDE w:val="0"/>
        <w:autoSpaceDN w:val="0"/>
        <w:adjustRightInd w:val="0"/>
        <w:spacing w:after="0" w:line="240" w:lineRule="auto"/>
        <w:rPr>
          <w:rFonts w:ascii="Arial" w:eastAsiaTheme="minorHAnsi" w:hAnsi="Arial" w:cs="Arial"/>
          <w:color w:val="333333"/>
          <w:sz w:val="20"/>
          <w:szCs w:val="20"/>
          <w:lang w:bidi="ar-SA"/>
        </w:rPr>
      </w:pPr>
    </w:p>
    <w:p w14:paraId="79E65573" w14:textId="77777777" w:rsidR="0094795D" w:rsidRPr="0033680F" w:rsidRDefault="0094795D" w:rsidP="0094795D">
      <w:pPr>
        <w:widowControl w:val="0"/>
        <w:spacing w:after="0" w:line="360" w:lineRule="auto"/>
        <w:jc w:val="center"/>
        <w:rPr>
          <w:rFonts w:ascii="Arial" w:hAnsi="Arial" w:cs="Arial"/>
          <w:szCs w:val="20"/>
          <w:lang w:bidi="ar-SA"/>
        </w:rPr>
      </w:pPr>
      <w:r w:rsidRPr="0033680F">
        <w:rPr>
          <w:rFonts w:ascii="Arial" w:hAnsi="Arial" w:cs="Arial"/>
          <w:szCs w:val="20"/>
          <w:lang w:bidi="ar-SA"/>
        </w:rPr>
        <w:t>(dále jen „</w:t>
      </w:r>
      <w:r w:rsidRPr="0033680F">
        <w:rPr>
          <w:rFonts w:ascii="Arial" w:hAnsi="Arial" w:cs="Arial"/>
          <w:b/>
          <w:szCs w:val="20"/>
          <w:lang w:bidi="ar-SA"/>
        </w:rPr>
        <w:t>zadavatel</w:t>
      </w:r>
      <w:r w:rsidRPr="0033680F">
        <w:rPr>
          <w:rFonts w:ascii="Arial" w:hAnsi="Arial" w:cs="Arial"/>
          <w:szCs w:val="20"/>
          <w:lang w:bidi="ar-SA"/>
        </w:rPr>
        <w:t>“)</w:t>
      </w:r>
    </w:p>
    <w:p w14:paraId="59B28DD6" w14:textId="77777777" w:rsidR="00BE1351" w:rsidRPr="00F12665" w:rsidRDefault="00BE1351" w:rsidP="00076472">
      <w:pPr>
        <w:pageBreakBefore/>
        <w:spacing w:after="0" w:line="240" w:lineRule="auto"/>
        <w:jc w:val="both"/>
        <w:rPr>
          <w:rFonts w:ascii="Arial" w:hAnsi="Arial" w:cs="Arial"/>
          <w:sz w:val="20"/>
          <w:szCs w:val="20"/>
          <w:lang w:bidi="ar-SA"/>
        </w:rPr>
      </w:pPr>
      <w:bookmarkStart w:id="10" w:name="_Toc374330741"/>
      <w:bookmarkStart w:id="11" w:name="_Toc374331643"/>
      <w:bookmarkStart w:id="12" w:name="_Toc375639405"/>
      <w:r w:rsidRPr="00F12665">
        <w:rPr>
          <w:rFonts w:ascii="Arial" w:hAnsi="Arial" w:cs="Arial"/>
          <w:sz w:val="20"/>
          <w:szCs w:val="20"/>
          <w:lang w:bidi="ar-SA"/>
        </w:rPr>
        <w:lastRenderedPageBreak/>
        <w:t>Obsah:</w:t>
      </w:r>
      <w:bookmarkEnd w:id="10"/>
      <w:bookmarkEnd w:id="11"/>
      <w:bookmarkEnd w:id="12"/>
    </w:p>
    <w:p w14:paraId="31F827BB" w14:textId="77777777" w:rsidR="00BE1351" w:rsidRPr="00F12665" w:rsidRDefault="00BE1351" w:rsidP="00BE1351">
      <w:pPr>
        <w:spacing w:after="0" w:line="240" w:lineRule="auto"/>
        <w:jc w:val="both"/>
        <w:rPr>
          <w:rFonts w:ascii="Arial" w:hAnsi="Arial" w:cs="Arial"/>
          <w:sz w:val="20"/>
          <w:szCs w:val="20"/>
          <w:lang w:bidi="ar-SA"/>
        </w:rPr>
      </w:pPr>
    </w:p>
    <w:bookmarkStart w:id="13" w:name="_Hlt325995934"/>
    <w:bookmarkStart w:id="14" w:name="_Toc32627405"/>
    <w:bookmarkStart w:id="15" w:name="_Toc123534343"/>
    <w:bookmarkStart w:id="16" w:name="_Toc167174527"/>
    <w:bookmarkEnd w:id="13"/>
    <w:p w14:paraId="49B09E27" w14:textId="5631A7D8" w:rsidR="006D207E" w:rsidRDefault="00BE1351">
      <w:pPr>
        <w:pStyle w:val="Obsah1"/>
        <w:rPr>
          <w:rFonts w:asciiTheme="minorHAnsi" w:eastAsiaTheme="minorEastAsia" w:hAnsiTheme="minorHAnsi" w:cstheme="minorBidi"/>
          <w:noProof/>
          <w:kern w:val="2"/>
          <w:lang w:eastAsia="cs-CZ" w:bidi="ar-SA"/>
          <w14:ligatures w14:val="standardContextual"/>
        </w:rPr>
      </w:pPr>
      <w:r w:rsidRPr="00F12665">
        <w:rPr>
          <w:rFonts w:ascii="Arial" w:hAnsi="Arial" w:cs="Arial"/>
          <w:sz w:val="20"/>
          <w:szCs w:val="20"/>
          <w:lang w:bidi="ar-SA"/>
        </w:rPr>
        <w:fldChar w:fldCharType="begin"/>
      </w:r>
      <w:r w:rsidRPr="00F12665">
        <w:rPr>
          <w:rFonts w:ascii="Arial" w:hAnsi="Arial" w:cs="Arial"/>
          <w:sz w:val="20"/>
          <w:szCs w:val="20"/>
          <w:lang w:bidi="ar-SA"/>
        </w:rPr>
        <w:instrText xml:space="preserve"> TOC \h \z \t "Nadpis 1;1" </w:instrText>
      </w:r>
      <w:r w:rsidRPr="00F12665">
        <w:rPr>
          <w:rFonts w:ascii="Arial" w:hAnsi="Arial" w:cs="Arial"/>
          <w:sz w:val="20"/>
          <w:szCs w:val="20"/>
          <w:lang w:bidi="ar-SA"/>
        </w:rPr>
        <w:fldChar w:fldCharType="separate"/>
      </w:r>
      <w:hyperlink w:anchor="_Toc156384643" w:history="1">
        <w:r w:rsidR="006D207E" w:rsidRPr="00317AC6">
          <w:rPr>
            <w:rStyle w:val="Hypertextovodkaz"/>
            <w:noProof/>
          </w:rPr>
          <w:t>1.</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ÚVOD</w:t>
        </w:r>
        <w:r w:rsidR="006D207E">
          <w:rPr>
            <w:noProof/>
            <w:webHidden/>
          </w:rPr>
          <w:tab/>
        </w:r>
        <w:r w:rsidR="006D207E">
          <w:rPr>
            <w:noProof/>
            <w:webHidden/>
          </w:rPr>
          <w:fldChar w:fldCharType="begin"/>
        </w:r>
        <w:r w:rsidR="006D207E">
          <w:rPr>
            <w:noProof/>
            <w:webHidden/>
          </w:rPr>
          <w:instrText xml:space="preserve"> PAGEREF _Toc156384643 \h </w:instrText>
        </w:r>
        <w:r w:rsidR="006D207E">
          <w:rPr>
            <w:noProof/>
            <w:webHidden/>
          </w:rPr>
        </w:r>
        <w:r w:rsidR="006D207E">
          <w:rPr>
            <w:noProof/>
            <w:webHidden/>
          </w:rPr>
          <w:fldChar w:fldCharType="separate"/>
        </w:r>
        <w:r w:rsidR="006D207E">
          <w:rPr>
            <w:noProof/>
            <w:webHidden/>
          </w:rPr>
          <w:t>3</w:t>
        </w:r>
        <w:r w:rsidR="006D207E">
          <w:rPr>
            <w:noProof/>
            <w:webHidden/>
          </w:rPr>
          <w:fldChar w:fldCharType="end"/>
        </w:r>
      </w:hyperlink>
    </w:p>
    <w:p w14:paraId="17B0201A" w14:textId="5AEEBCFE"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44" w:history="1">
        <w:r w:rsidR="006D207E" w:rsidRPr="00317AC6">
          <w:rPr>
            <w:rStyle w:val="Hypertextovodkaz"/>
            <w:noProof/>
          </w:rPr>
          <w:t>2.</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VYMEZENÍ NĚKTERÝCH POJMŮ</w:t>
        </w:r>
        <w:r w:rsidR="006D207E">
          <w:rPr>
            <w:noProof/>
            <w:webHidden/>
          </w:rPr>
          <w:tab/>
        </w:r>
        <w:r w:rsidR="006D207E">
          <w:rPr>
            <w:noProof/>
            <w:webHidden/>
          </w:rPr>
          <w:fldChar w:fldCharType="begin"/>
        </w:r>
        <w:r w:rsidR="006D207E">
          <w:rPr>
            <w:noProof/>
            <w:webHidden/>
          </w:rPr>
          <w:instrText xml:space="preserve"> PAGEREF _Toc156384644 \h </w:instrText>
        </w:r>
        <w:r w:rsidR="006D207E">
          <w:rPr>
            <w:noProof/>
            <w:webHidden/>
          </w:rPr>
        </w:r>
        <w:r w:rsidR="006D207E">
          <w:rPr>
            <w:noProof/>
            <w:webHidden/>
          </w:rPr>
          <w:fldChar w:fldCharType="separate"/>
        </w:r>
        <w:r w:rsidR="006D207E">
          <w:rPr>
            <w:noProof/>
            <w:webHidden/>
          </w:rPr>
          <w:t>3</w:t>
        </w:r>
        <w:r w:rsidR="006D207E">
          <w:rPr>
            <w:noProof/>
            <w:webHidden/>
          </w:rPr>
          <w:fldChar w:fldCharType="end"/>
        </w:r>
      </w:hyperlink>
    </w:p>
    <w:p w14:paraId="5ACC486E" w14:textId="283F1211"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45" w:history="1">
        <w:r w:rsidR="006D207E" w:rsidRPr="00317AC6">
          <w:rPr>
            <w:rStyle w:val="Hypertextovodkaz"/>
            <w:noProof/>
          </w:rPr>
          <w:t>3.</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IDENTIFIKAČNÍ ÚDAJE ZADAVATELE</w:t>
        </w:r>
        <w:r w:rsidR="006D207E">
          <w:rPr>
            <w:noProof/>
            <w:webHidden/>
          </w:rPr>
          <w:tab/>
        </w:r>
        <w:r w:rsidR="006D207E">
          <w:rPr>
            <w:noProof/>
            <w:webHidden/>
          </w:rPr>
          <w:fldChar w:fldCharType="begin"/>
        </w:r>
        <w:r w:rsidR="006D207E">
          <w:rPr>
            <w:noProof/>
            <w:webHidden/>
          </w:rPr>
          <w:instrText xml:space="preserve"> PAGEREF _Toc156384645 \h </w:instrText>
        </w:r>
        <w:r w:rsidR="006D207E">
          <w:rPr>
            <w:noProof/>
            <w:webHidden/>
          </w:rPr>
        </w:r>
        <w:r w:rsidR="006D207E">
          <w:rPr>
            <w:noProof/>
            <w:webHidden/>
          </w:rPr>
          <w:fldChar w:fldCharType="separate"/>
        </w:r>
        <w:r w:rsidR="006D207E">
          <w:rPr>
            <w:noProof/>
            <w:webHidden/>
          </w:rPr>
          <w:t>4</w:t>
        </w:r>
        <w:r w:rsidR="006D207E">
          <w:rPr>
            <w:noProof/>
            <w:webHidden/>
          </w:rPr>
          <w:fldChar w:fldCharType="end"/>
        </w:r>
      </w:hyperlink>
    </w:p>
    <w:p w14:paraId="6A038CA2" w14:textId="4500F412"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46" w:history="1">
        <w:r w:rsidR="006D207E" w:rsidRPr="00317AC6">
          <w:rPr>
            <w:rStyle w:val="Hypertextovodkaz"/>
            <w:noProof/>
          </w:rPr>
          <w:t>4.</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ÚČEL VEŘEJNÉ ZAKÁZKY, PŘEDMĚT PLNĚNÍ A DALŠÍ INFORMACE</w:t>
        </w:r>
        <w:r w:rsidR="006D207E">
          <w:rPr>
            <w:noProof/>
            <w:webHidden/>
          </w:rPr>
          <w:tab/>
        </w:r>
        <w:r w:rsidR="006D207E">
          <w:rPr>
            <w:noProof/>
            <w:webHidden/>
          </w:rPr>
          <w:fldChar w:fldCharType="begin"/>
        </w:r>
        <w:r w:rsidR="006D207E">
          <w:rPr>
            <w:noProof/>
            <w:webHidden/>
          </w:rPr>
          <w:instrText xml:space="preserve"> PAGEREF _Toc156384646 \h </w:instrText>
        </w:r>
        <w:r w:rsidR="006D207E">
          <w:rPr>
            <w:noProof/>
            <w:webHidden/>
          </w:rPr>
        </w:r>
        <w:r w:rsidR="006D207E">
          <w:rPr>
            <w:noProof/>
            <w:webHidden/>
          </w:rPr>
          <w:fldChar w:fldCharType="separate"/>
        </w:r>
        <w:r w:rsidR="006D207E">
          <w:rPr>
            <w:noProof/>
            <w:webHidden/>
          </w:rPr>
          <w:t>6</w:t>
        </w:r>
        <w:r w:rsidR="006D207E">
          <w:rPr>
            <w:noProof/>
            <w:webHidden/>
          </w:rPr>
          <w:fldChar w:fldCharType="end"/>
        </w:r>
      </w:hyperlink>
    </w:p>
    <w:p w14:paraId="2537198A" w14:textId="6327994A"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47" w:history="1">
        <w:r w:rsidR="006D207E" w:rsidRPr="00317AC6">
          <w:rPr>
            <w:rStyle w:val="Hypertextovodkaz"/>
            <w:noProof/>
          </w:rPr>
          <w:t>5.</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KVALIFIKACE DODAVATELŮ</w:t>
        </w:r>
        <w:r w:rsidR="006D207E">
          <w:rPr>
            <w:noProof/>
            <w:webHidden/>
          </w:rPr>
          <w:tab/>
        </w:r>
        <w:r w:rsidR="006D207E">
          <w:rPr>
            <w:noProof/>
            <w:webHidden/>
          </w:rPr>
          <w:fldChar w:fldCharType="begin"/>
        </w:r>
        <w:r w:rsidR="006D207E">
          <w:rPr>
            <w:noProof/>
            <w:webHidden/>
          </w:rPr>
          <w:instrText xml:space="preserve"> PAGEREF _Toc156384647 \h </w:instrText>
        </w:r>
        <w:r w:rsidR="006D207E">
          <w:rPr>
            <w:noProof/>
            <w:webHidden/>
          </w:rPr>
        </w:r>
        <w:r w:rsidR="006D207E">
          <w:rPr>
            <w:noProof/>
            <w:webHidden/>
          </w:rPr>
          <w:fldChar w:fldCharType="separate"/>
        </w:r>
        <w:r w:rsidR="006D207E">
          <w:rPr>
            <w:noProof/>
            <w:webHidden/>
          </w:rPr>
          <w:t>7</w:t>
        </w:r>
        <w:r w:rsidR="006D207E">
          <w:rPr>
            <w:noProof/>
            <w:webHidden/>
          </w:rPr>
          <w:fldChar w:fldCharType="end"/>
        </w:r>
      </w:hyperlink>
    </w:p>
    <w:p w14:paraId="4DDB922F" w14:textId="53D79B6B"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48" w:history="1">
        <w:r w:rsidR="006D207E" w:rsidRPr="00317AC6">
          <w:rPr>
            <w:rStyle w:val="Hypertextovodkaz"/>
            <w:noProof/>
          </w:rPr>
          <w:t>6.</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POŽADAVKY NA ZPŮSOB ZPRACOVÁNÍ NABÍDKOVÉ CENY</w:t>
        </w:r>
        <w:r w:rsidR="006D207E">
          <w:rPr>
            <w:noProof/>
            <w:webHidden/>
          </w:rPr>
          <w:tab/>
        </w:r>
        <w:r w:rsidR="006D207E">
          <w:rPr>
            <w:noProof/>
            <w:webHidden/>
          </w:rPr>
          <w:fldChar w:fldCharType="begin"/>
        </w:r>
        <w:r w:rsidR="006D207E">
          <w:rPr>
            <w:noProof/>
            <w:webHidden/>
          </w:rPr>
          <w:instrText xml:space="preserve"> PAGEREF _Toc156384648 \h </w:instrText>
        </w:r>
        <w:r w:rsidR="006D207E">
          <w:rPr>
            <w:noProof/>
            <w:webHidden/>
          </w:rPr>
        </w:r>
        <w:r w:rsidR="006D207E">
          <w:rPr>
            <w:noProof/>
            <w:webHidden/>
          </w:rPr>
          <w:fldChar w:fldCharType="separate"/>
        </w:r>
        <w:r w:rsidR="006D207E">
          <w:rPr>
            <w:noProof/>
            <w:webHidden/>
          </w:rPr>
          <w:t>14</w:t>
        </w:r>
        <w:r w:rsidR="006D207E">
          <w:rPr>
            <w:noProof/>
            <w:webHidden/>
          </w:rPr>
          <w:fldChar w:fldCharType="end"/>
        </w:r>
      </w:hyperlink>
    </w:p>
    <w:p w14:paraId="7B83E0C0" w14:textId="4895F767"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49" w:history="1">
        <w:r w:rsidR="006D207E" w:rsidRPr="00317AC6">
          <w:rPr>
            <w:rStyle w:val="Hypertextovodkaz"/>
            <w:noProof/>
          </w:rPr>
          <w:t>7.</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ZPŮSOB HODNOCENÍ NABÍDEK</w:t>
        </w:r>
        <w:r w:rsidR="006D207E">
          <w:rPr>
            <w:noProof/>
            <w:webHidden/>
          </w:rPr>
          <w:tab/>
        </w:r>
        <w:r w:rsidR="006D207E">
          <w:rPr>
            <w:noProof/>
            <w:webHidden/>
          </w:rPr>
          <w:fldChar w:fldCharType="begin"/>
        </w:r>
        <w:r w:rsidR="006D207E">
          <w:rPr>
            <w:noProof/>
            <w:webHidden/>
          </w:rPr>
          <w:instrText xml:space="preserve"> PAGEREF _Toc156384649 \h </w:instrText>
        </w:r>
        <w:r w:rsidR="006D207E">
          <w:rPr>
            <w:noProof/>
            <w:webHidden/>
          </w:rPr>
        </w:r>
        <w:r w:rsidR="006D207E">
          <w:rPr>
            <w:noProof/>
            <w:webHidden/>
          </w:rPr>
          <w:fldChar w:fldCharType="separate"/>
        </w:r>
        <w:r w:rsidR="006D207E">
          <w:rPr>
            <w:noProof/>
            <w:webHidden/>
          </w:rPr>
          <w:t>15</w:t>
        </w:r>
        <w:r w:rsidR="006D207E">
          <w:rPr>
            <w:noProof/>
            <w:webHidden/>
          </w:rPr>
          <w:fldChar w:fldCharType="end"/>
        </w:r>
      </w:hyperlink>
    </w:p>
    <w:p w14:paraId="0D521120" w14:textId="49D4D0C4"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0" w:history="1">
        <w:r w:rsidR="006D207E" w:rsidRPr="00317AC6">
          <w:rPr>
            <w:rStyle w:val="Hypertextovodkaz"/>
            <w:noProof/>
          </w:rPr>
          <w:t>8.</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OBCHODNÍ A PLATEBNÍ PODMÍNKY</w:t>
        </w:r>
        <w:r w:rsidR="006D207E">
          <w:rPr>
            <w:noProof/>
            <w:webHidden/>
          </w:rPr>
          <w:tab/>
        </w:r>
        <w:r w:rsidR="006D207E">
          <w:rPr>
            <w:noProof/>
            <w:webHidden/>
          </w:rPr>
          <w:fldChar w:fldCharType="begin"/>
        </w:r>
        <w:r w:rsidR="006D207E">
          <w:rPr>
            <w:noProof/>
            <w:webHidden/>
          </w:rPr>
          <w:instrText xml:space="preserve"> PAGEREF _Toc156384650 \h </w:instrText>
        </w:r>
        <w:r w:rsidR="006D207E">
          <w:rPr>
            <w:noProof/>
            <w:webHidden/>
          </w:rPr>
        </w:r>
        <w:r w:rsidR="006D207E">
          <w:rPr>
            <w:noProof/>
            <w:webHidden/>
          </w:rPr>
          <w:fldChar w:fldCharType="separate"/>
        </w:r>
        <w:r w:rsidR="006D207E">
          <w:rPr>
            <w:noProof/>
            <w:webHidden/>
          </w:rPr>
          <w:t>15</w:t>
        </w:r>
        <w:r w:rsidR="006D207E">
          <w:rPr>
            <w:noProof/>
            <w:webHidden/>
          </w:rPr>
          <w:fldChar w:fldCharType="end"/>
        </w:r>
      </w:hyperlink>
    </w:p>
    <w:p w14:paraId="2067B758" w14:textId="78D0F2DB"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1" w:history="1">
        <w:r w:rsidR="006D207E" w:rsidRPr="00317AC6">
          <w:rPr>
            <w:rStyle w:val="Hypertextovodkaz"/>
            <w:noProof/>
          </w:rPr>
          <w:t>9.</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POŽADAVKY NA ZPRACOVÁNÍ NABÍDEK</w:t>
        </w:r>
        <w:r w:rsidR="006D207E">
          <w:rPr>
            <w:noProof/>
            <w:webHidden/>
          </w:rPr>
          <w:tab/>
        </w:r>
        <w:r w:rsidR="006D207E">
          <w:rPr>
            <w:noProof/>
            <w:webHidden/>
          </w:rPr>
          <w:fldChar w:fldCharType="begin"/>
        </w:r>
        <w:r w:rsidR="006D207E">
          <w:rPr>
            <w:noProof/>
            <w:webHidden/>
          </w:rPr>
          <w:instrText xml:space="preserve"> PAGEREF _Toc156384651 \h </w:instrText>
        </w:r>
        <w:r w:rsidR="006D207E">
          <w:rPr>
            <w:noProof/>
            <w:webHidden/>
          </w:rPr>
        </w:r>
        <w:r w:rsidR="006D207E">
          <w:rPr>
            <w:noProof/>
            <w:webHidden/>
          </w:rPr>
          <w:fldChar w:fldCharType="separate"/>
        </w:r>
        <w:r w:rsidR="006D207E">
          <w:rPr>
            <w:noProof/>
            <w:webHidden/>
          </w:rPr>
          <w:t>16</w:t>
        </w:r>
        <w:r w:rsidR="006D207E">
          <w:rPr>
            <w:noProof/>
            <w:webHidden/>
          </w:rPr>
          <w:fldChar w:fldCharType="end"/>
        </w:r>
      </w:hyperlink>
    </w:p>
    <w:p w14:paraId="45F15FB8" w14:textId="2A25ED66"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2" w:history="1">
        <w:r w:rsidR="006D207E" w:rsidRPr="00317AC6">
          <w:rPr>
            <w:rStyle w:val="Hypertextovodkaz"/>
            <w:rFonts w:eastAsiaTheme="minorHAnsi"/>
            <w:noProof/>
          </w:rPr>
          <w:t>10.</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PODÁNÍ NABÍDKY A OTEVÍRÁNÍ NABÍDEK</w:t>
        </w:r>
        <w:r w:rsidR="006D207E">
          <w:rPr>
            <w:noProof/>
            <w:webHidden/>
          </w:rPr>
          <w:tab/>
        </w:r>
        <w:r w:rsidR="006D207E">
          <w:rPr>
            <w:noProof/>
            <w:webHidden/>
          </w:rPr>
          <w:fldChar w:fldCharType="begin"/>
        </w:r>
        <w:r w:rsidR="006D207E">
          <w:rPr>
            <w:noProof/>
            <w:webHidden/>
          </w:rPr>
          <w:instrText xml:space="preserve"> PAGEREF _Toc156384652 \h </w:instrText>
        </w:r>
        <w:r w:rsidR="006D207E">
          <w:rPr>
            <w:noProof/>
            <w:webHidden/>
          </w:rPr>
        </w:r>
        <w:r w:rsidR="006D207E">
          <w:rPr>
            <w:noProof/>
            <w:webHidden/>
          </w:rPr>
          <w:fldChar w:fldCharType="separate"/>
        </w:r>
        <w:r w:rsidR="006D207E">
          <w:rPr>
            <w:noProof/>
            <w:webHidden/>
          </w:rPr>
          <w:t>18</w:t>
        </w:r>
        <w:r w:rsidR="006D207E">
          <w:rPr>
            <w:noProof/>
            <w:webHidden/>
          </w:rPr>
          <w:fldChar w:fldCharType="end"/>
        </w:r>
      </w:hyperlink>
    </w:p>
    <w:p w14:paraId="57F1EAE3" w14:textId="208FDA51"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3" w:history="1">
        <w:r w:rsidR="006D207E" w:rsidRPr="00317AC6">
          <w:rPr>
            <w:rStyle w:val="Hypertextovodkaz"/>
            <w:noProof/>
          </w:rPr>
          <w:t>11.</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VYSVĚTLENÍ ZADÁVACÍ DOKUMENTACE</w:t>
        </w:r>
        <w:r w:rsidR="006D207E">
          <w:rPr>
            <w:noProof/>
            <w:webHidden/>
          </w:rPr>
          <w:tab/>
        </w:r>
        <w:r w:rsidR="006D207E">
          <w:rPr>
            <w:noProof/>
            <w:webHidden/>
          </w:rPr>
          <w:fldChar w:fldCharType="begin"/>
        </w:r>
        <w:r w:rsidR="006D207E">
          <w:rPr>
            <w:noProof/>
            <w:webHidden/>
          </w:rPr>
          <w:instrText xml:space="preserve"> PAGEREF _Toc156384653 \h </w:instrText>
        </w:r>
        <w:r w:rsidR="006D207E">
          <w:rPr>
            <w:noProof/>
            <w:webHidden/>
          </w:rPr>
        </w:r>
        <w:r w:rsidR="006D207E">
          <w:rPr>
            <w:noProof/>
            <w:webHidden/>
          </w:rPr>
          <w:fldChar w:fldCharType="separate"/>
        </w:r>
        <w:r w:rsidR="006D207E">
          <w:rPr>
            <w:noProof/>
            <w:webHidden/>
          </w:rPr>
          <w:t>19</w:t>
        </w:r>
        <w:r w:rsidR="006D207E">
          <w:rPr>
            <w:noProof/>
            <w:webHidden/>
          </w:rPr>
          <w:fldChar w:fldCharType="end"/>
        </w:r>
      </w:hyperlink>
    </w:p>
    <w:p w14:paraId="76CCE685" w14:textId="2697EC7C"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4" w:history="1">
        <w:r w:rsidR="006D207E" w:rsidRPr="00317AC6">
          <w:rPr>
            <w:rStyle w:val="Hypertextovodkaz"/>
            <w:noProof/>
          </w:rPr>
          <w:t>12.</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POŽADAVEK ZADAVATELE NA VYBRANÉHO DODAVATELE – PODMÍNKY PRO UZAVŘENÍ SMLUV</w:t>
        </w:r>
        <w:r w:rsidR="006D207E">
          <w:rPr>
            <w:noProof/>
            <w:webHidden/>
          </w:rPr>
          <w:tab/>
        </w:r>
        <w:r w:rsidR="006D207E">
          <w:rPr>
            <w:noProof/>
            <w:webHidden/>
          </w:rPr>
          <w:fldChar w:fldCharType="begin"/>
        </w:r>
        <w:r w:rsidR="006D207E">
          <w:rPr>
            <w:noProof/>
            <w:webHidden/>
          </w:rPr>
          <w:instrText xml:space="preserve"> PAGEREF _Toc156384654 \h </w:instrText>
        </w:r>
        <w:r w:rsidR="006D207E">
          <w:rPr>
            <w:noProof/>
            <w:webHidden/>
          </w:rPr>
        </w:r>
        <w:r w:rsidR="006D207E">
          <w:rPr>
            <w:noProof/>
            <w:webHidden/>
          </w:rPr>
          <w:fldChar w:fldCharType="separate"/>
        </w:r>
        <w:r w:rsidR="006D207E">
          <w:rPr>
            <w:noProof/>
            <w:webHidden/>
          </w:rPr>
          <w:t>19</w:t>
        </w:r>
        <w:r w:rsidR="006D207E">
          <w:rPr>
            <w:noProof/>
            <w:webHidden/>
          </w:rPr>
          <w:fldChar w:fldCharType="end"/>
        </w:r>
      </w:hyperlink>
    </w:p>
    <w:p w14:paraId="2DB47746" w14:textId="68481F3A"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5" w:history="1">
        <w:r w:rsidR="006D207E" w:rsidRPr="00317AC6">
          <w:rPr>
            <w:rStyle w:val="Hypertextovodkaz"/>
            <w:noProof/>
          </w:rPr>
          <w:t>13.</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PRÁVA ZADAVATELE</w:t>
        </w:r>
        <w:r w:rsidR="006D207E">
          <w:rPr>
            <w:noProof/>
            <w:webHidden/>
          </w:rPr>
          <w:tab/>
        </w:r>
        <w:r w:rsidR="006D207E">
          <w:rPr>
            <w:noProof/>
            <w:webHidden/>
          </w:rPr>
          <w:fldChar w:fldCharType="begin"/>
        </w:r>
        <w:r w:rsidR="006D207E">
          <w:rPr>
            <w:noProof/>
            <w:webHidden/>
          </w:rPr>
          <w:instrText xml:space="preserve"> PAGEREF _Toc156384655 \h </w:instrText>
        </w:r>
        <w:r w:rsidR="006D207E">
          <w:rPr>
            <w:noProof/>
            <w:webHidden/>
          </w:rPr>
        </w:r>
        <w:r w:rsidR="006D207E">
          <w:rPr>
            <w:noProof/>
            <w:webHidden/>
          </w:rPr>
          <w:fldChar w:fldCharType="separate"/>
        </w:r>
        <w:r w:rsidR="006D207E">
          <w:rPr>
            <w:noProof/>
            <w:webHidden/>
          </w:rPr>
          <w:t>24</w:t>
        </w:r>
        <w:r w:rsidR="006D207E">
          <w:rPr>
            <w:noProof/>
            <w:webHidden/>
          </w:rPr>
          <w:fldChar w:fldCharType="end"/>
        </w:r>
      </w:hyperlink>
    </w:p>
    <w:p w14:paraId="7F50951D" w14:textId="23F67469"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6" w:history="1">
        <w:r w:rsidR="006D207E" w:rsidRPr="00317AC6">
          <w:rPr>
            <w:rStyle w:val="Hypertextovodkaz"/>
            <w:noProof/>
          </w:rPr>
          <w:t>14.</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Čestné prohlášení dodavatele o neexistenci zákazu zadání veřejné zakázky</w:t>
        </w:r>
        <w:r w:rsidR="006D207E">
          <w:rPr>
            <w:noProof/>
            <w:webHidden/>
          </w:rPr>
          <w:tab/>
        </w:r>
        <w:r w:rsidR="006D207E">
          <w:rPr>
            <w:noProof/>
            <w:webHidden/>
          </w:rPr>
          <w:fldChar w:fldCharType="begin"/>
        </w:r>
        <w:r w:rsidR="006D207E">
          <w:rPr>
            <w:noProof/>
            <w:webHidden/>
          </w:rPr>
          <w:instrText xml:space="preserve"> PAGEREF _Toc156384656 \h </w:instrText>
        </w:r>
        <w:r w:rsidR="006D207E">
          <w:rPr>
            <w:noProof/>
            <w:webHidden/>
          </w:rPr>
        </w:r>
        <w:r w:rsidR="006D207E">
          <w:rPr>
            <w:noProof/>
            <w:webHidden/>
          </w:rPr>
          <w:fldChar w:fldCharType="separate"/>
        </w:r>
        <w:r w:rsidR="006D207E">
          <w:rPr>
            <w:noProof/>
            <w:webHidden/>
          </w:rPr>
          <w:t>26</w:t>
        </w:r>
        <w:r w:rsidR="006D207E">
          <w:rPr>
            <w:noProof/>
            <w:webHidden/>
          </w:rPr>
          <w:fldChar w:fldCharType="end"/>
        </w:r>
      </w:hyperlink>
    </w:p>
    <w:p w14:paraId="51756DD3" w14:textId="7F7F7391"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7" w:history="1">
        <w:r w:rsidR="006D207E" w:rsidRPr="00317AC6">
          <w:rPr>
            <w:rStyle w:val="Hypertextovodkaz"/>
            <w:noProof/>
          </w:rPr>
          <w:t>15.</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PODPISOVÁ DOLOŽKA</w:t>
        </w:r>
        <w:r w:rsidR="006D207E">
          <w:rPr>
            <w:noProof/>
            <w:webHidden/>
          </w:rPr>
          <w:tab/>
        </w:r>
        <w:r w:rsidR="006D207E">
          <w:rPr>
            <w:noProof/>
            <w:webHidden/>
          </w:rPr>
          <w:fldChar w:fldCharType="begin"/>
        </w:r>
        <w:r w:rsidR="006D207E">
          <w:rPr>
            <w:noProof/>
            <w:webHidden/>
          </w:rPr>
          <w:instrText xml:space="preserve"> PAGEREF _Toc156384657 \h </w:instrText>
        </w:r>
        <w:r w:rsidR="006D207E">
          <w:rPr>
            <w:noProof/>
            <w:webHidden/>
          </w:rPr>
        </w:r>
        <w:r w:rsidR="006D207E">
          <w:rPr>
            <w:noProof/>
            <w:webHidden/>
          </w:rPr>
          <w:fldChar w:fldCharType="separate"/>
        </w:r>
        <w:r w:rsidR="006D207E">
          <w:rPr>
            <w:noProof/>
            <w:webHidden/>
          </w:rPr>
          <w:t>27</w:t>
        </w:r>
        <w:r w:rsidR="006D207E">
          <w:rPr>
            <w:noProof/>
            <w:webHidden/>
          </w:rPr>
          <w:fldChar w:fldCharType="end"/>
        </w:r>
      </w:hyperlink>
    </w:p>
    <w:p w14:paraId="21030DE6" w14:textId="2EC58376" w:rsidR="006D207E" w:rsidRDefault="008666C9">
      <w:pPr>
        <w:pStyle w:val="Obsah1"/>
        <w:rPr>
          <w:rFonts w:asciiTheme="minorHAnsi" w:eastAsiaTheme="minorEastAsia" w:hAnsiTheme="minorHAnsi" w:cstheme="minorBidi"/>
          <w:noProof/>
          <w:kern w:val="2"/>
          <w:lang w:eastAsia="cs-CZ" w:bidi="ar-SA"/>
          <w14:ligatures w14:val="standardContextual"/>
        </w:rPr>
      </w:pPr>
      <w:hyperlink w:anchor="_Toc156384658" w:history="1">
        <w:r w:rsidR="006D207E" w:rsidRPr="00317AC6">
          <w:rPr>
            <w:rStyle w:val="Hypertextovodkaz"/>
            <w:noProof/>
          </w:rPr>
          <w:t>16.</w:t>
        </w:r>
        <w:r w:rsidR="006D207E">
          <w:rPr>
            <w:rFonts w:asciiTheme="minorHAnsi" w:eastAsiaTheme="minorEastAsia" w:hAnsiTheme="minorHAnsi" w:cstheme="minorBidi"/>
            <w:noProof/>
            <w:kern w:val="2"/>
            <w:lang w:eastAsia="cs-CZ" w:bidi="ar-SA"/>
            <w14:ligatures w14:val="standardContextual"/>
          </w:rPr>
          <w:tab/>
        </w:r>
        <w:r w:rsidR="006D207E" w:rsidRPr="00317AC6">
          <w:rPr>
            <w:rStyle w:val="Hypertextovodkaz"/>
            <w:noProof/>
          </w:rPr>
          <w:t>SEZNAM příloh ZADÁVACÍ DOKUMENTACE</w:t>
        </w:r>
        <w:r w:rsidR="006D207E">
          <w:rPr>
            <w:noProof/>
            <w:webHidden/>
          </w:rPr>
          <w:tab/>
        </w:r>
        <w:r w:rsidR="006D207E">
          <w:rPr>
            <w:noProof/>
            <w:webHidden/>
          </w:rPr>
          <w:fldChar w:fldCharType="begin"/>
        </w:r>
        <w:r w:rsidR="006D207E">
          <w:rPr>
            <w:noProof/>
            <w:webHidden/>
          </w:rPr>
          <w:instrText xml:space="preserve"> PAGEREF _Toc156384658 \h </w:instrText>
        </w:r>
        <w:r w:rsidR="006D207E">
          <w:rPr>
            <w:noProof/>
            <w:webHidden/>
          </w:rPr>
        </w:r>
        <w:r w:rsidR="006D207E">
          <w:rPr>
            <w:noProof/>
            <w:webHidden/>
          </w:rPr>
          <w:fldChar w:fldCharType="separate"/>
        </w:r>
        <w:r w:rsidR="006D207E">
          <w:rPr>
            <w:noProof/>
            <w:webHidden/>
          </w:rPr>
          <w:t>27</w:t>
        </w:r>
        <w:r w:rsidR="006D207E">
          <w:rPr>
            <w:noProof/>
            <w:webHidden/>
          </w:rPr>
          <w:fldChar w:fldCharType="end"/>
        </w:r>
      </w:hyperlink>
    </w:p>
    <w:p w14:paraId="0BF076CB" w14:textId="0D38E6A8" w:rsidR="00C54EC7" w:rsidRPr="0033680F" w:rsidRDefault="00BE1351" w:rsidP="00BE1351">
      <w:pPr>
        <w:spacing w:after="0" w:line="280" w:lineRule="atLeast"/>
        <w:jc w:val="both"/>
        <w:rPr>
          <w:rFonts w:ascii="Arial" w:hAnsi="Arial" w:cs="Arial"/>
          <w:lang w:bidi="ar-SA"/>
        </w:rPr>
      </w:pPr>
      <w:r w:rsidRPr="00F12665">
        <w:rPr>
          <w:rFonts w:ascii="Arial" w:hAnsi="Arial" w:cs="Arial"/>
          <w:sz w:val="20"/>
          <w:szCs w:val="20"/>
          <w:lang w:bidi="ar-SA"/>
        </w:rPr>
        <w:fldChar w:fldCharType="end"/>
      </w:r>
    </w:p>
    <w:p w14:paraId="33CDF52F" w14:textId="77777777" w:rsidR="00C54EC7" w:rsidRPr="0033680F" w:rsidRDefault="00C54EC7">
      <w:pPr>
        <w:spacing w:after="160" w:line="259" w:lineRule="auto"/>
        <w:rPr>
          <w:rFonts w:ascii="Arial" w:hAnsi="Arial" w:cs="Arial"/>
          <w:lang w:bidi="ar-SA"/>
        </w:rPr>
      </w:pPr>
      <w:r w:rsidRPr="0033680F">
        <w:rPr>
          <w:rFonts w:ascii="Arial" w:hAnsi="Arial" w:cs="Arial"/>
          <w:lang w:bidi="ar-SA"/>
        </w:rPr>
        <w:br w:type="page"/>
      </w:r>
    </w:p>
    <w:p w14:paraId="0495EF84" w14:textId="77777777" w:rsidR="0094795D" w:rsidRPr="0033680F" w:rsidRDefault="0094795D" w:rsidP="005F1BE6">
      <w:pPr>
        <w:pStyle w:val="Nadpis1"/>
      </w:pPr>
      <w:bookmarkStart w:id="17" w:name="_Toc156384643"/>
      <w:bookmarkStart w:id="18" w:name="_Toc326576321"/>
      <w:bookmarkStart w:id="19" w:name="_Toc358358933"/>
      <w:bookmarkStart w:id="20" w:name="_Ref408413677"/>
      <w:bookmarkStart w:id="21" w:name="_Ref408414332"/>
      <w:bookmarkStart w:id="22" w:name="_Ref408414333"/>
      <w:bookmarkStart w:id="23" w:name="_Ref408414377"/>
      <w:r w:rsidRPr="0033680F">
        <w:lastRenderedPageBreak/>
        <w:t>ÚVOD</w:t>
      </w:r>
      <w:bookmarkEnd w:id="17"/>
    </w:p>
    <w:p w14:paraId="07124BF6" w14:textId="08D7B87C" w:rsidR="0094795D" w:rsidRPr="000913E9" w:rsidRDefault="0094795D" w:rsidP="002D67DB">
      <w:pPr>
        <w:pStyle w:val="AKFZFnormln"/>
        <w:spacing w:line="276" w:lineRule="auto"/>
        <w:rPr>
          <w:rFonts w:cs="Arial"/>
          <w:sz w:val="20"/>
          <w:szCs w:val="20"/>
        </w:rPr>
      </w:pPr>
      <w:r w:rsidRPr="0033680F">
        <w:rPr>
          <w:rFonts w:cs="Arial"/>
          <w:sz w:val="20"/>
          <w:szCs w:val="20"/>
        </w:rPr>
        <w:t xml:space="preserve">Tato zadávací dokumentace v užším slova smyslu je vypracována jako podklad pro podání nabídek </w:t>
      </w:r>
      <w:r w:rsidR="00C372C2" w:rsidRPr="0033680F">
        <w:rPr>
          <w:rFonts w:cs="Arial"/>
          <w:sz w:val="20"/>
          <w:szCs w:val="20"/>
        </w:rPr>
        <w:t>účastník</w:t>
      </w:r>
      <w:r w:rsidRPr="0033680F">
        <w:rPr>
          <w:rFonts w:cs="Arial"/>
          <w:sz w:val="20"/>
          <w:szCs w:val="20"/>
        </w:rPr>
        <w:t>ů v</w:t>
      </w:r>
      <w:r w:rsidR="00734973" w:rsidRPr="0033680F">
        <w:rPr>
          <w:rFonts w:cs="Arial"/>
          <w:sz w:val="20"/>
          <w:szCs w:val="20"/>
        </w:rPr>
        <w:t> </w:t>
      </w:r>
      <w:r w:rsidR="00076472">
        <w:rPr>
          <w:rFonts w:cs="Arial"/>
          <w:sz w:val="20"/>
          <w:szCs w:val="20"/>
        </w:rPr>
        <w:t>otevřeném</w:t>
      </w:r>
      <w:r w:rsidR="00734973" w:rsidRPr="0033680F">
        <w:rPr>
          <w:rFonts w:cs="Arial"/>
          <w:sz w:val="20"/>
          <w:szCs w:val="20"/>
        </w:rPr>
        <w:t xml:space="preserve"> řízení </w:t>
      </w:r>
      <w:r w:rsidR="00734973" w:rsidRPr="002A0450">
        <w:rPr>
          <w:rFonts w:cs="Arial"/>
          <w:sz w:val="20"/>
          <w:szCs w:val="20"/>
        </w:rPr>
        <w:t>podle</w:t>
      </w:r>
      <w:r w:rsidRPr="002A0450">
        <w:rPr>
          <w:rFonts w:cs="Arial"/>
          <w:sz w:val="20"/>
          <w:szCs w:val="20"/>
        </w:rPr>
        <w:t xml:space="preserve"> § </w:t>
      </w:r>
      <w:r w:rsidR="00076472">
        <w:rPr>
          <w:rFonts w:cs="Arial"/>
          <w:sz w:val="20"/>
          <w:szCs w:val="20"/>
        </w:rPr>
        <w:t>56</w:t>
      </w:r>
      <w:r w:rsidR="00FF582D" w:rsidRPr="002A0450">
        <w:rPr>
          <w:rFonts w:cs="Arial"/>
          <w:sz w:val="20"/>
          <w:szCs w:val="20"/>
        </w:rPr>
        <w:t xml:space="preserve"> </w:t>
      </w:r>
      <w:r w:rsidR="00DD7978" w:rsidRPr="002A0450">
        <w:rPr>
          <w:rFonts w:cs="Arial"/>
          <w:sz w:val="20"/>
          <w:szCs w:val="20"/>
        </w:rPr>
        <w:t>zákona</w:t>
      </w:r>
      <w:r w:rsidRPr="002A0450">
        <w:rPr>
          <w:rFonts w:cs="Arial"/>
          <w:sz w:val="20"/>
          <w:szCs w:val="20"/>
        </w:rPr>
        <w:t xml:space="preserve"> </w:t>
      </w:r>
      <w:r w:rsidR="00D81AB9" w:rsidRPr="002A0450">
        <w:rPr>
          <w:rFonts w:cs="Arial"/>
          <w:sz w:val="20"/>
          <w:szCs w:val="20"/>
        </w:rPr>
        <w:t>č. 134/2016 Sb</w:t>
      </w:r>
      <w:r w:rsidR="00D81AB9" w:rsidRPr="0033680F">
        <w:rPr>
          <w:rFonts w:cs="Arial"/>
          <w:sz w:val="20"/>
          <w:szCs w:val="20"/>
        </w:rPr>
        <w:t xml:space="preserve">., o zadávání veřejných zakázek (dále </w:t>
      </w:r>
      <w:r w:rsidR="00D81AB9" w:rsidRPr="000913E9">
        <w:rPr>
          <w:rFonts w:cs="Arial"/>
          <w:sz w:val="20"/>
          <w:szCs w:val="20"/>
        </w:rPr>
        <w:t>jen „zákon“</w:t>
      </w:r>
      <w:r w:rsidR="00076472" w:rsidRPr="000913E9">
        <w:rPr>
          <w:rFonts w:cs="Arial"/>
          <w:sz w:val="20"/>
          <w:szCs w:val="20"/>
        </w:rPr>
        <w:t xml:space="preserve"> nebo „ZZVZ“</w:t>
      </w:r>
      <w:r w:rsidR="00D81AB9" w:rsidRPr="000913E9">
        <w:rPr>
          <w:rFonts w:cs="Arial"/>
          <w:sz w:val="20"/>
          <w:szCs w:val="20"/>
        </w:rPr>
        <w:t xml:space="preserve">) </w:t>
      </w:r>
      <w:r w:rsidRPr="000913E9">
        <w:rPr>
          <w:rFonts w:cs="Arial"/>
          <w:sz w:val="20"/>
          <w:szCs w:val="20"/>
        </w:rPr>
        <w:t>na nad</w:t>
      </w:r>
      <w:r w:rsidR="0039700F" w:rsidRPr="000913E9">
        <w:rPr>
          <w:rFonts w:cs="Arial"/>
          <w:sz w:val="20"/>
          <w:szCs w:val="20"/>
        </w:rPr>
        <w:t>limitní</w:t>
      </w:r>
      <w:r w:rsidR="00163A21">
        <w:rPr>
          <w:rFonts w:cs="Arial"/>
          <w:sz w:val="20"/>
          <w:szCs w:val="20"/>
        </w:rPr>
        <w:t xml:space="preserve"> sektorovou</w:t>
      </w:r>
      <w:r w:rsidRPr="000913E9">
        <w:rPr>
          <w:rFonts w:cs="Arial"/>
          <w:sz w:val="20"/>
          <w:szCs w:val="20"/>
        </w:rPr>
        <w:t xml:space="preserve"> veřejnou zakázku na </w:t>
      </w:r>
      <w:r w:rsidR="00DD7978" w:rsidRPr="000913E9">
        <w:rPr>
          <w:rFonts w:cs="Arial"/>
          <w:sz w:val="20"/>
          <w:szCs w:val="20"/>
        </w:rPr>
        <w:t>dodávky</w:t>
      </w:r>
      <w:r w:rsidR="00076472" w:rsidRPr="000913E9">
        <w:rPr>
          <w:rFonts w:cs="Arial"/>
          <w:sz w:val="20"/>
          <w:szCs w:val="20"/>
        </w:rPr>
        <w:t xml:space="preserve">. </w:t>
      </w:r>
      <w:r w:rsidR="00A33EA8" w:rsidRPr="000913E9">
        <w:rPr>
          <w:rFonts w:cs="Arial"/>
          <w:sz w:val="20"/>
          <w:szCs w:val="20"/>
        </w:rPr>
        <w:t>Práva, povinnosti či podmínky touto dokumentací neupravené se řídí zákonem.</w:t>
      </w:r>
      <w:r w:rsidR="008819F0" w:rsidRPr="000913E9">
        <w:rPr>
          <w:rFonts w:cs="Arial"/>
          <w:sz w:val="20"/>
          <w:szCs w:val="20"/>
        </w:rPr>
        <w:t xml:space="preserve"> </w:t>
      </w:r>
    </w:p>
    <w:p w14:paraId="63F8C7E6" w14:textId="7BD34262" w:rsidR="00002CFB" w:rsidRPr="000913E9" w:rsidRDefault="00002CFB" w:rsidP="00002CFB">
      <w:pPr>
        <w:pStyle w:val="StylGaramond12bPROST"/>
        <w:spacing w:line="276" w:lineRule="auto"/>
        <w:rPr>
          <w:rFonts w:ascii="Arial" w:hAnsi="Arial" w:cs="Arial"/>
          <w:color w:val="auto"/>
          <w:sz w:val="20"/>
          <w:szCs w:val="22"/>
        </w:rPr>
      </w:pPr>
      <w:r w:rsidRPr="000913E9">
        <w:rPr>
          <w:rFonts w:ascii="Arial" w:hAnsi="Arial" w:cs="Arial"/>
          <w:color w:val="auto"/>
          <w:sz w:val="20"/>
          <w:szCs w:val="22"/>
        </w:rPr>
        <w:t xml:space="preserve">Zadávací dokumentace je soubor dokumentů, údajů, požadavků a technických podmínek zadavatele vymezujících předmět </w:t>
      </w:r>
      <w:r w:rsidR="006232B5">
        <w:rPr>
          <w:rFonts w:ascii="Arial" w:hAnsi="Arial" w:cs="Arial"/>
          <w:color w:val="auto"/>
          <w:sz w:val="20"/>
          <w:szCs w:val="22"/>
        </w:rPr>
        <w:t xml:space="preserve">sektorové </w:t>
      </w:r>
      <w:r w:rsidRPr="000913E9">
        <w:rPr>
          <w:rFonts w:ascii="Arial" w:hAnsi="Arial" w:cs="Arial"/>
          <w:color w:val="auto"/>
          <w:sz w:val="20"/>
          <w:szCs w:val="22"/>
        </w:rPr>
        <w:t xml:space="preserve">veřejné zakázky v podrobnostech nezbytných pro zpracování nabídky. Za správnost zadávací dokumentace odpovídá zadavatel, pokud však </w:t>
      </w:r>
      <w:r w:rsidR="00C372C2" w:rsidRPr="000913E9">
        <w:rPr>
          <w:rFonts w:ascii="Arial" w:hAnsi="Arial" w:cs="Arial"/>
          <w:color w:val="auto"/>
          <w:sz w:val="20"/>
          <w:szCs w:val="22"/>
        </w:rPr>
        <w:t>účastník</w:t>
      </w:r>
      <w:r w:rsidRPr="000913E9">
        <w:rPr>
          <w:rFonts w:ascii="Arial" w:hAnsi="Arial" w:cs="Arial"/>
          <w:color w:val="auto"/>
          <w:sz w:val="20"/>
          <w:szCs w:val="22"/>
        </w:rPr>
        <w:t xml:space="preserve"> při kontrole zadávací dokumentace zjistí rozpor mezi jejími jednotlivými částmi, má právo v souladu se zákonem vznést písemný dotaz formou žádosti o vysvětlení zadávací dokumentace zadavateli.</w:t>
      </w:r>
    </w:p>
    <w:p w14:paraId="5A19B0D9" w14:textId="021BE7DA" w:rsidR="007A7550" w:rsidRPr="000913E9" w:rsidRDefault="00DD7978" w:rsidP="007A7550">
      <w:pPr>
        <w:pStyle w:val="AKFZFnormln"/>
        <w:spacing w:after="120" w:line="276" w:lineRule="auto"/>
        <w:rPr>
          <w:rFonts w:cs="Arial"/>
          <w:sz w:val="20"/>
          <w:szCs w:val="20"/>
        </w:rPr>
      </w:pPr>
      <w:r w:rsidRPr="000913E9">
        <w:rPr>
          <w:rFonts w:cs="Arial"/>
          <w:sz w:val="20"/>
          <w:szCs w:val="20"/>
        </w:rPr>
        <w:t xml:space="preserve">Podáním nabídky v zadávacím řízení přijímá </w:t>
      </w:r>
      <w:r w:rsidR="00C372C2" w:rsidRPr="000913E9">
        <w:rPr>
          <w:rFonts w:cs="Arial"/>
          <w:sz w:val="20"/>
          <w:szCs w:val="20"/>
        </w:rPr>
        <w:t>účastník</w:t>
      </w:r>
      <w:r w:rsidRPr="000913E9">
        <w:rPr>
          <w:rFonts w:cs="Arial"/>
          <w:sz w:val="20"/>
          <w:szCs w:val="20"/>
        </w:rPr>
        <w:t xml:space="preserve"> plně a bez výhrad zadávací podmínky stanovené zadavatelem, včetně všech </w:t>
      </w:r>
      <w:r w:rsidR="000A7DD6" w:rsidRPr="000913E9">
        <w:rPr>
          <w:rFonts w:cs="Arial"/>
          <w:sz w:val="20"/>
          <w:szCs w:val="20"/>
        </w:rPr>
        <w:t>částí</w:t>
      </w:r>
      <w:r w:rsidRPr="000913E9">
        <w:rPr>
          <w:rFonts w:cs="Arial"/>
          <w:sz w:val="20"/>
          <w:szCs w:val="20"/>
        </w:rPr>
        <w:t xml:space="preserve"> a případných dodatků k této zadávací dokumentaci. Předpokládá se, že </w:t>
      </w:r>
      <w:r w:rsidR="00C372C2" w:rsidRPr="000913E9">
        <w:rPr>
          <w:rFonts w:cs="Arial"/>
          <w:sz w:val="20"/>
          <w:szCs w:val="20"/>
        </w:rPr>
        <w:t>účastník</w:t>
      </w:r>
      <w:r w:rsidRPr="000913E9">
        <w:rPr>
          <w:rFonts w:cs="Arial"/>
          <w:sz w:val="20"/>
          <w:szCs w:val="20"/>
        </w:rPr>
        <w:t xml:space="preserve"> před podáním nabídky v zadávacím řízení pečlivě prostuduje všechny pokyny, formuláře, termíny a specifikace obsažené v zadávacích podmínkách a bude se jimi řídit. Pokud </w:t>
      </w:r>
      <w:r w:rsidR="00C372C2" w:rsidRPr="000913E9">
        <w:rPr>
          <w:rFonts w:cs="Arial"/>
          <w:sz w:val="20"/>
          <w:szCs w:val="20"/>
        </w:rPr>
        <w:t>účastník</w:t>
      </w:r>
      <w:r w:rsidRPr="000913E9">
        <w:rPr>
          <w:rFonts w:cs="Arial"/>
          <w:sz w:val="20"/>
          <w:szCs w:val="20"/>
        </w:rPr>
        <w:t xml:space="preserve"> neposkytne včas všechny požadované informace, doklady a dokumenty, nebo pokud jeho nabídka v zadávacím řízení nebude v každém ohledu odpovídat zadávacím podmínkám, může to mít za následek vyloučení </w:t>
      </w:r>
      <w:r w:rsidR="00C372C2" w:rsidRPr="000913E9">
        <w:rPr>
          <w:rFonts w:cs="Arial"/>
          <w:sz w:val="20"/>
          <w:szCs w:val="20"/>
        </w:rPr>
        <w:t>účastník</w:t>
      </w:r>
      <w:r w:rsidR="00B11040" w:rsidRPr="000913E9">
        <w:rPr>
          <w:rFonts w:cs="Arial"/>
          <w:sz w:val="20"/>
          <w:szCs w:val="20"/>
        </w:rPr>
        <w:t>a</w:t>
      </w:r>
      <w:r w:rsidRPr="000913E9">
        <w:rPr>
          <w:rFonts w:cs="Arial"/>
          <w:sz w:val="20"/>
          <w:szCs w:val="20"/>
        </w:rPr>
        <w:t xml:space="preserve"> ze zadávacího řízení.</w:t>
      </w:r>
      <w:r w:rsidR="0002375C" w:rsidRPr="000913E9" w:rsidDel="0002375C">
        <w:rPr>
          <w:rFonts w:cs="Arial"/>
          <w:sz w:val="20"/>
          <w:szCs w:val="20"/>
        </w:rPr>
        <w:t xml:space="preserve"> </w:t>
      </w:r>
      <w:bookmarkStart w:id="24" w:name="_Toc478991349"/>
    </w:p>
    <w:p w14:paraId="7D533EAB" w14:textId="31D09228" w:rsidR="0021129A" w:rsidRPr="000913E9" w:rsidRDefault="0021129A" w:rsidP="0021129A">
      <w:pPr>
        <w:pStyle w:val="StylGaramond12bPROST"/>
        <w:spacing w:line="276" w:lineRule="auto"/>
        <w:rPr>
          <w:rFonts w:ascii="Arial" w:hAnsi="Arial" w:cs="Arial"/>
          <w:color w:val="auto"/>
          <w:sz w:val="20"/>
          <w:szCs w:val="22"/>
        </w:rPr>
      </w:pPr>
      <w:r w:rsidRPr="000913E9">
        <w:rPr>
          <w:rFonts w:ascii="Arial" w:hAnsi="Arial" w:cs="Arial"/>
          <w:color w:val="auto"/>
          <w:sz w:val="20"/>
          <w:szCs w:val="22"/>
        </w:rPr>
        <w:t xml:space="preserve">V případě, že tato zadávací dokumentace obsahuje přímé nebo nepřímé odkazy na určitého dodavatele nebo výrobky, případně patenty na vynálezy, užitné či průmyslové vzory, ochranné známky nebo označení původu, umožňuje zadavatel výslovně použití i jiných, kvalitativně a technicky rovnocenných řešení, které naplní zadavatelem požadovanou či odborníkovi zřejmou funkcionalitu (byť jiným způsobem). </w:t>
      </w:r>
    </w:p>
    <w:p w14:paraId="427CB8EE" w14:textId="77777777" w:rsidR="002D6C42" w:rsidRPr="000913E9" w:rsidRDefault="00A3358E" w:rsidP="005F1BE6">
      <w:pPr>
        <w:pStyle w:val="Nadpis1"/>
      </w:pPr>
      <w:bookmarkStart w:id="25" w:name="_Toc156384644"/>
      <w:r w:rsidRPr="000913E9">
        <w:t>VYMEZENÍ NĚKTERÝCH POJMŮ</w:t>
      </w:r>
      <w:bookmarkEnd w:id="24"/>
      <w:bookmarkEnd w:id="25"/>
    </w:p>
    <w:p w14:paraId="45CF4BE4" w14:textId="77777777" w:rsidR="002D6C42" w:rsidRPr="000913E9" w:rsidRDefault="002D6C42" w:rsidP="002D6C42">
      <w:pPr>
        <w:pStyle w:val="StylGaramond12bPROST"/>
        <w:spacing w:line="276" w:lineRule="auto"/>
        <w:rPr>
          <w:rFonts w:ascii="Arial" w:hAnsi="Arial" w:cs="Arial"/>
          <w:color w:val="auto"/>
          <w:sz w:val="20"/>
          <w:szCs w:val="20"/>
        </w:rPr>
      </w:pPr>
      <w:r w:rsidRPr="000913E9">
        <w:rPr>
          <w:rFonts w:ascii="Arial" w:hAnsi="Arial" w:cs="Arial"/>
          <w:color w:val="auto"/>
          <w:sz w:val="20"/>
          <w:szCs w:val="20"/>
        </w:rPr>
        <w:t>Níže uvedené pojmy použité v této zadávací dokumentaci mají význam dle následujících definic:</w:t>
      </w:r>
    </w:p>
    <w:p w14:paraId="3C9F43F8" w14:textId="563F33D7" w:rsidR="00C372C2" w:rsidRPr="000913E9" w:rsidRDefault="00C372C2"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Účastník</w:t>
      </w:r>
      <w:r w:rsidRPr="11961981">
        <w:rPr>
          <w:rFonts w:ascii="Arial" w:hAnsi="Arial" w:cs="Arial"/>
          <w:sz w:val="20"/>
          <w:szCs w:val="20"/>
        </w:rPr>
        <w:t xml:space="preserve"> - dodavatel se stává účastníkem zadávacího řízení </w:t>
      </w:r>
      <w:r w:rsidR="005B0FC3" w:rsidRPr="11961981">
        <w:rPr>
          <w:rFonts w:ascii="Arial" w:hAnsi="Arial" w:cs="Arial"/>
          <w:sz w:val="20"/>
          <w:szCs w:val="20"/>
        </w:rPr>
        <w:t>okamžikem podání nabídky</w:t>
      </w:r>
      <w:r w:rsidR="006F1975" w:rsidRPr="11961981">
        <w:rPr>
          <w:rFonts w:ascii="Arial" w:hAnsi="Arial" w:cs="Arial"/>
          <w:sz w:val="20"/>
          <w:szCs w:val="20"/>
        </w:rPr>
        <w:t>;</w:t>
      </w:r>
      <w:r w:rsidRPr="11961981">
        <w:rPr>
          <w:rFonts w:ascii="Arial" w:hAnsi="Arial" w:cs="Arial"/>
          <w:sz w:val="20"/>
          <w:szCs w:val="20"/>
        </w:rPr>
        <w:t xml:space="preserve"> </w:t>
      </w:r>
    </w:p>
    <w:p w14:paraId="44FF4847" w14:textId="77777777" w:rsidR="00C372C2" w:rsidRPr="000913E9" w:rsidRDefault="00C372C2" w:rsidP="00837E42">
      <w:pPr>
        <w:pStyle w:val="Textpsmene"/>
        <w:widowControl/>
        <w:numPr>
          <w:ilvl w:val="1"/>
          <w:numId w:val="7"/>
        </w:numPr>
        <w:spacing w:line="240" w:lineRule="auto"/>
        <w:ind w:left="641" w:hanging="284"/>
        <w:rPr>
          <w:rFonts w:ascii="Arial" w:hAnsi="Arial" w:cs="Arial"/>
          <w:bCs/>
          <w:sz w:val="20"/>
          <w:szCs w:val="20"/>
        </w:rPr>
      </w:pPr>
      <w:r w:rsidRPr="11961981">
        <w:rPr>
          <w:rFonts w:ascii="Arial" w:hAnsi="Arial" w:cs="Arial"/>
          <w:b/>
          <w:bCs/>
          <w:sz w:val="20"/>
          <w:szCs w:val="20"/>
        </w:rPr>
        <w:t xml:space="preserve">Dodavatel </w:t>
      </w:r>
      <w:r w:rsidRPr="11961981">
        <w:rPr>
          <w:rFonts w:ascii="Arial" w:hAnsi="Arial" w:cs="Arial"/>
          <w:sz w:val="20"/>
          <w:szCs w:val="20"/>
        </w:rPr>
        <w:t>-</w:t>
      </w:r>
      <w:r w:rsidRPr="11961981">
        <w:rPr>
          <w:rFonts w:ascii="Arial" w:hAnsi="Arial" w:cs="Arial"/>
          <w:b/>
          <w:bCs/>
          <w:sz w:val="20"/>
          <w:szCs w:val="20"/>
        </w:rPr>
        <w:t xml:space="preserve"> </w:t>
      </w:r>
      <w:r w:rsidR="007D154F" w:rsidRPr="11961981">
        <w:rPr>
          <w:rFonts w:ascii="Arial" w:hAnsi="Arial" w:cs="Arial"/>
          <w:sz w:val="20"/>
          <w:szCs w:val="20"/>
        </w:rPr>
        <w:t>fyzická nebo právnická osoba, která nabízí poskytnutí dodávek, služeb nebo stavebních prací, nebo více těchto osob společně. Za dodavatele se považuje i pobočka závodu; v takovém případě se za sídlo dodavatele považuje sídlo pobočky závodu</w:t>
      </w:r>
      <w:r w:rsidR="003753C2" w:rsidRPr="11961981">
        <w:rPr>
          <w:rFonts w:ascii="Arial" w:hAnsi="Arial" w:cs="Arial"/>
          <w:sz w:val="20"/>
          <w:szCs w:val="20"/>
        </w:rPr>
        <w:t>;</w:t>
      </w:r>
      <w:r w:rsidR="00A90AC2" w:rsidRPr="11961981">
        <w:rPr>
          <w:rFonts w:ascii="Arial" w:hAnsi="Arial" w:cs="Arial"/>
          <w:sz w:val="20"/>
          <w:szCs w:val="20"/>
        </w:rPr>
        <w:t xml:space="preserve"> </w:t>
      </w:r>
    </w:p>
    <w:p w14:paraId="494966C0" w14:textId="0FCFE0CC" w:rsidR="007A7550" w:rsidRPr="000913E9" w:rsidRDefault="007A7550"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E-ZAK</w:t>
      </w:r>
      <w:r w:rsidRPr="11961981">
        <w:rPr>
          <w:rFonts w:ascii="Arial" w:hAnsi="Arial" w:cs="Arial"/>
          <w:sz w:val="20"/>
          <w:szCs w:val="20"/>
        </w:rPr>
        <w:t xml:space="preserve"> – certifikovaný elektronický nástroj pro veřejné zakázky prostřednictvím kterého je zakázka zadávána; </w:t>
      </w:r>
    </w:p>
    <w:p w14:paraId="34EFB9D1" w14:textId="135BF6A9" w:rsidR="0021129A" w:rsidRPr="000913E9" w:rsidRDefault="0021129A"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jiná osoba</w:t>
      </w:r>
      <w:r w:rsidR="006F1975" w:rsidRPr="11961981">
        <w:rPr>
          <w:rFonts w:ascii="Arial" w:hAnsi="Arial" w:cs="Arial"/>
          <w:b/>
          <w:bCs/>
          <w:sz w:val="20"/>
          <w:szCs w:val="20"/>
        </w:rPr>
        <w:t xml:space="preserve"> dle § 83 zákona - </w:t>
      </w:r>
      <w:r w:rsidR="006F1975" w:rsidRPr="11961981">
        <w:rPr>
          <w:rFonts w:ascii="Arial" w:hAnsi="Arial" w:cs="Arial"/>
          <w:sz w:val="20"/>
          <w:szCs w:val="20"/>
        </w:rPr>
        <w:t>osoba, pomocí které může dodavatel prokázat kvalifikaci pro veřejn</w:t>
      </w:r>
      <w:r w:rsidR="0081337A" w:rsidRPr="11961981">
        <w:rPr>
          <w:rFonts w:ascii="Arial" w:hAnsi="Arial" w:cs="Arial"/>
          <w:sz w:val="20"/>
          <w:szCs w:val="20"/>
        </w:rPr>
        <w:t>ou</w:t>
      </w:r>
      <w:r w:rsidR="006F1975" w:rsidRPr="11961981">
        <w:rPr>
          <w:rFonts w:ascii="Arial" w:hAnsi="Arial" w:cs="Arial"/>
          <w:sz w:val="20"/>
          <w:szCs w:val="20"/>
        </w:rPr>
        <w:t xml:space="preserve"> zakázk</w:t>
      </w:r>
      <w:r w:rsidR="0081337A" w:rsidRPr="11961981">
        <w:rPr>
          <w:rFonts w:ascii="Arial" w:hAnsi="Arial" w:cs="Arial"/>
          <w:sz w:val="20"/>
          <w:szCs w:val="20"/>
        </w:rPr>
        <w:t>u</w:t>
      </w:r>
      <w:r w:rsidR="006F1975" w:rsidRPr="11961981">
        <w:rPr>
          <w:rFonts w:ascii="Arial" w:hAnsi="Arial" w:cs="Arial"/>
          <w:sz w:val="20"/>
          <w:szCs w:val="20"/>
        </w:rPr>
        <w:t xml:space="preserve"> nebo která má poskytnout dodavateli k plnění veřejné zakázky určité věci či práva;</w:t>
      </w:r>
    </w:p>
    <w:p w14:paraId="1FF7B7C8" w14:textId="77777777" w:rsidR="006C3B14" w:rsidRPr="000913E9" w:rsidRDefault="00480169"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kvalifikace</w:t>
      </w:r>
      <w:r w:rsidRPr="11961981">
        <w:rPr>
          <w:rFonts w:ascii="Arial" w:hAnsi="Arial" w:cs="Arial"/>
          <w:sz w:val="20"/>
          <w:szCs w:val="20"/>
        </w:rPr>
        <w:t xml:space="preserve"> - způsobilost a schopnost </w:t>
      </w:r>
      <w:r w:rsidR="00C372C2" w:rsidRPr="11961981">
        <w:rPr>
          <w:rFonts w:ascii="Arial" w:hAnsi="Arial" w:cs="Arial"/>
          <w:sz w:val="20"/>
          <w:szCs w:val="20"/>
        </w:rPr>
        <w:t>účastník</w:t>
      </w:r>
      <w:r w:rsidR="00B11040" w:rsidRPr="11961981">
        <w:rPr>
          <w:rFonts w:ascii="Arial" w:hAnsi="Arial" w:cs="Arial"/>
          <w:sz w:val="20"/>
          <w:szCs w:val="20"/>
        </w:rPr>
        <w:t>a</w:t>
      </w:r>
      <w:r w:rsidRPr="11961981">
        <w:rPr>
          <w:rFonts w:ascii="Arial" w:hAnsi="Arial" w:cs="Arial"/>
          <w:sz w:val="20"/>
          <w:szCs w:val="20"/>
        </w:rPr>
        <w:t xml:space="preserve"> plnit veřejnou zakázku;</w:t>
      </w:r>
    </w:p>
    <w:p w14:paraId="7D5239F0" w14:textId="67377A26" w:rsidR="006C3B14" w:rsidRPr="000913E9" w:rsidRDefault="006C3B14" w:rsidP="00837E42">
      <w:pPr>
        <w:pStyle w:val="Textpsmene"/>
        <w:widowControl/>
        <w:numPr>
          <w:ilvl w:val="1"/>
          <w:numId w:val="7"/>
        </w:numPr>
        <w:spacing w:line="240" w:lineRule="auto"/>
        <w:ind w:left="641" w:hanging="284"/>
        <w:rPr>
          <w:rFonts w:ascii="Arial" w:hAnsi="Arial" w:cs="Arial"/>
          <w:sz w:val="20"/>
          <w:szCs w:val="20"/>
        </w:rPr>
      </w:pPr>
      <w:bookmarkStart w:id="26" w:name="_Hlk7682022"/>
      <w:r w:rsidRPr="11961981">
        <w:rPr>
          <w:rFonts w:ascii="Arial" w:hAnsi="Arial" w:cs="Arial"/>
          <w:b/>
          <w:bCs/>
          <w:sz w:val="20"/>
          <w:szCs w:val="20"/>
        </w:rPr>
        <w:t>NN</w:t>
      </w:r>
      <w:r>
        <w:tab/>
      </w:r>
      <w:r w:rsidRPr="11961981">
        <w:rPr>
          <w:rFonts w:ascii="Arial" w:hAnsi="Arial" w:cs="Arial"/>
          <w:sz w:val="20"/>
          <w:szCs w:val="20"/>
        </w:rPr>
        <w:t>nízké napětí - napěťové hladiny do 1 000 V</w:t>
      </w:r>
      <w:r w:rsidR="006F1975" w:rsidRPr="11961981">
        <w:rPr>
          <w:rFonts w:ascii="Arial" w:hAnsi="Arial" w:cs="Arial"/>
          <w:sz w:val="20"/>
          <w:szCs w:val="20"/>
        </w:rPr>
        <w:t>;</w:t>
      </w:r>
    </w:p>
    <w:p w14:paraId="56859490" w14:textId="5655F3D2" w:rsidR="006C3B14" w:rsidRPr="000913E9" w:rsidRDefault="006C3B14"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VN</w:t>
      </w:r>
      <w:r>
        <w:tab/>
      </w:r>
      <w:r w:rsidRPr="11961981">
        <w:rPr>
          <w:rFonts w:ascii="Arial" w:hAnsi="Arial" w:cs="Arial"/>
          <w:sz w:val="20"/>
          <w:szCs w:val="20"/>
        </w:rPr>
        <w:t>vysoké napětí - napěťové hladiny 1 – 52 kV</w:t>
      </w:r>
      <w:r w:rsidR="006F1975" w:rsidRPr="11961981">
        <w:rPr>
          <w:rFonts w:ascii="Arial" w:hAnsi="Arial" w:cs="Arial"/>
          <w:sz w:val="20"/>
          <w:szCs w:val="20"/>
        </w:rPr>
        <w:t>;</w:t>
      </w:r>
    </w:p>
    <w:p w14:paraId="5DA13333" w14:textId="3A77AE55" w:rsidR="006C3B14" w:rsidRPr="000913E9" w:rsidRDefault="006C3B14"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VVN</w:t>
      </w:r>
      <w:r>
        <w:tab/>
      </w:r>
      <w:r w:rsidRPr="11961981">
        <w:rPr>
          <w:rFonts w:ascii="Arial" w:hAnsi="Arial" w:cs="Arial"/>
          <w:sz w:val="20"/>
          <w:szCs w:val="20"/>
        </w:rPr>
        <w:t>velmi vysoké napětí - napěťové hladiny 52 - 220 kV</w:t>
      </w:r>
      <w:r w:rsidR="006F1975" w:rsidRPr="11961981">
        <w:rPr>
          <w:rFonts w:ascii="Arial" w:hAnsi="Arial" w:cs="Arial"/>
          <w:sz w:val="20"/>
          <w:szCs w:val="20"/>
        </w:rPr>
        <w:t>;</w:t>
      </w:r>
    </w:p>
    <w:bookmarkEnd w:id="26"/>
    <w:p w14:paraId="0C361208" w14:textId="2F2125CF" w:rsidR="00480169" w:rsidRPr="000913E9" w:rsidRDefault="00480169"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pod</w:t>
      </w:r>
      <w:r w:rsidR="00B11040" w:rsidRPr="11961981">
        <w:rPr>
          <w:rFonts w:ascii="Arial" w:hAnsi="Arial" w:cs="Arial"/>
          <w:b/>
          <w:bCs/>
          <w:sz w:val="20"/>
          <w:szCs w:val="20"/>
        </w:rPr>
        <w:t>dodavatel</w:t>
      </w:r>
      <w:r w:rsidRPr="11961981">
        <w:rPr>
          <w:rFonts w:ascii="Arial" w:hAnsi="Arial" w:cs="Arial"/>
          <w:sz w:val="20"/>
          <w:szCs w:val="20"/>
        </w:rPr>
        <w:t xml:space="preserve"> </w:t>
      </w:r>
      <w:r w:rsidR="0021129A" w:rsidRPr="11961981">
        <w:rPr>
          <w:rFonts w:ascii="Arial" w:hAnsi="Arial" w:cs="Arial"/>
          <w:b/>
          <w:bCs/>
          <w:sz w:val="20"/>
          <w:szCs w:val="20"/>
        </w:rPr>
        <w:t>dle § 85 zákona</w:t>
      </w:r>
      <w:r w:rsidR="0021129A" w:rsidRPr="11961981">
        <w:rPr>
          <w:rFonts w:ascii="Arial" w:hAnsi="Arial" w:cs="Arial"/>
          <w:sz w:val="20"/>
          <w:szCs w:val="20"/>
        </w:rPr>
        <w:t xml:space="preserve"> </w:t>
      </w:r>
      <w:r w:rsidRPr="11961981">
        <w:rPr>
          <w:rFonts w:ascii="Arial" w:hAnsi="Arial" w:cs="Arial"/>
          <w:sz w:val="20"/>
          <w:szCs w:val="20"/>
        </w:rPr>
        <w:t xml:space="preserve">- osoba, pomocí které má </w:t>
      </w:r>
      <w:r w:rsidR="00C372C2" w:rsidRPr="11961981">
        <w:rPr>
          <w:rFonts w:ascii="Arial" w:hAnsi="Arial" w:cs="Arial"/>
          <w:sz w:val="20"/>
          <w:szCs w:val="20"/>
        </w:rPr>
        <w:t>účastník</w:t>
      </w:r>
      <w:r w:rsidRPr="11961981">
        <w:rPr>
          <w:rFonts w:ascii="Arial" w:hAnsi="Arial" w:cs="Arial"/>
          <w:sz w:val="20"/>
          <w:szCs w:val="20"/>
        </w:rPr>
        <w:t xml:space="preserve"> plnit určitou část veřejné zakázky nebo která má poskytnout </w:t>
      </w:r>
      <w:r w:rsidR="00C372C2" w:rsidRPr="11961981">
        <w:rPr>
          <w:rFonts w:ascii="Arial" w:hAnsi="Arial" w:cs="Arial"/>
          <w:sz w:val="20"/>
          <w:szCs w:val="20"/>
        </w:rPr>
        <w:t>účastník</w:t>
      </w:r>
      <w:r w:rsidR="00B11040" w:rsidRPr="11961981">
        <w:rPr>
          <w:rFonts w:ascii="Arial" w:hAnsi="Arial" w:cs="Arial"/>
          <w:sz w:val="20"/>
          <w:szCs w:val="20"/>
        </w:rPr>
        <w:t>ovi</w:t>
      </w:r>
      <w:r w:rsidRPr="11961981">
        <w:rPr>
          <w:rFonts w:ascii="Arial" w:hAnsi="Arial" w:cs="Arial"/>
          <w:sz w:val="20"/>
          <w:szCs w:val="20"/>
        </w:rPr>
        <w:t xml:space="preserve"> k plnění veřejné zakázky určité věci či práva;</w:t>
      </w:r>
    </w:p>
    <w:p w14:paraId="115E82F8" w14:textId="77777777" w:rsidR="00D81AB9" w:rsidRDefault="00480169"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profil zadavatele</w:t>
      </w:r>
      <w:r w:rsidRPr="11961981">
        <w:rPr>
          <w:rFonts w:ascii="Arial" w:hAnsi="Arial" w:cs="Arial"/>
          <w:sz w:val="20"/>
          <w:szCs w:val="20"/>
        </w:rPr>
        <w:t xml:space="preserve"> – elektronický nástroj, který umožňuje neomezený dálkový přístup a na kterém zadavatel uveřejňuje informace a dokumenty ke svým veřejným zakázkám;</w:t>
      </w:r>
    </w:p>
    <w:p w14:paraId="29463FBC" w14:textId="5B33A3D3" w:rsidR="00160795" w:rsidRPr="00160795" w:rsidRDefault="00160795" w:rsidP="00160795">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 xml:space="preserve">SVZ </w:t>
      </w:r>
      <w:r w:rsidRPr="11961981">
        <w:rPr>
          <w:rFonts w:ascii="Arial" w:hAnsi="Arial" w:cs="Arial"/>
          <w:sz w:val="20"/>
          <w:szCs w:val="20"/>
        </w:rPr>
        <w:t>– sektorová veřejná zakázka;</w:t>
      </w:r>
    </w:p>
    <w:p w14:paraId="3BB289A4" w14:textId="6679B5B2" w:rsidR="000A7DD6" w:rsidRPr="000913E9" w:rsidRDefault="000A7DD6"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 xml:space="preserve">Smlouvy/smlouvy </w:t>
      </w:r>
      <w:r w:rsidRPr="11961981">
        <w:rPr>
          <w:rFonts w:ascii="Arial" w:hAnsi="Arial" w:cs="Arial"/>
          <w:sz w:val="20"/>
          <w:szCs w:val="20"/>
        </w:rPr>
        <w:t>- Společné označení smluvních dokumentů, včetně příloh, pro realizaci předmětu veřejné zakázky obsažených v</w:t>
      </w:r>
      <w:r w:rsidR="002D2794">
        <w:rPr>
          <w:rFonts w:ascii="Arial" w:hAnsi="Arial" w:cs="Arial"/>
          <w:sz w:val="20"/>
          <w:szCs w:val="20"/>
        </w:rPr>
        <w:t xml:space="preserve"> příloze č. </w:t>
      </w:r>
      <w:r w:rsidRPr="11961981">
        <w:rPr>
          <w:rFonts w:ascii="Arial" w:hAnsi="Arial" w:cs="Arial"/>
          <w:sz w:val="20"/>
          <w:szCs w:val="20"/>
        </w:rPr>
        <w:t>3 zadávací dokumentace;</w:t>
      </w:r>
    </w:p>
    <w:p w14:paraId="5F85AFE0" w14:textId="2590F6C6" w:rsidR="00480169" w:rsidRPr="000913E9" w:rsidRDefault="00480169"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t>veřejná zakázka</w:t>
      </w:r>
      <w:r w:rsidRPr="11961981">
        <w:rPr>
          <w:rFonts w:ascii="Arial" w:hAnsi="Arial" w:cs="Arial"/>
          <w:sz w:val="20"/>
          <w:szCs w:val="20"/>
        </w:rPr>
        <w:t xml:space="preserve"> – tato</w:t>
      </w:r>
      <w:r w:rsidR="0052552C">
        <w:rPr>
          <w:rFonts w:ascii="Arial" w:hAnsi="Arial" w:cs="Arial"/>
          <w:sz w:val="20"/>
          <w:szCs w:val="20"/>
        </w:rPr>
        <w:t xml:space="preserve"> </w:t>
      </w:r>
      <w:r w:rsidR="00840FAE">
        <w:rPr>
          <w:rFonts w:ascii="Arial" w:hAnsi="Arial" w:cs="Arial"/>
          <w:sz w:val="20"/>
          <w:szCs w:val="20"/>
        </w:rPr>
        <w:t xml:space="preserve">sektorová </w:t>
      </w:r>
      <w:r w:rsidRPr="11961981">
        <w:rPr>
          <w:rFonts w:ascii="Arial" w:hAnsi="Arial" w:cs="Arial"/>
          <w:sz w:val="20"/>
          <w:szCs w:val="20"/>
        </w:rPr>
        <w:t>veřejná zakázka</w:t>
      </w:r>
      <w:r w:rsidR="00CF3782">
        <w:rPr>
          <w:rFonts w:ascii="Arial" w:hAnsi="Arial" w:cs="Arial"/>
          <w:sz w:val="20"/>
          <w:szCs w:val="20"/>
        </w:rPr>
        <w:t>,</w:t>
      </w:r>
    </w:p>
    <w:p w14:paraId="26B90017" w14:textId="36CADD94" w:rsidR="00E41653" w:rsidRPr="000913E9" w:rsidRDefault="00480169" w:rsidP="00837E42">
      <w:pPr>
        <w:pStyle w:val="Textpsmene"/>
        <w:widowControl/>
        <w:numPr>
          <w:ilvl w:val="1"/>
          <w:numId w:val="7"/>
        </w:numPr>
        <w:spacing w:line="240" w:lineRule="auto"/>
        <w:ind w:left="641" w:hanging="284"/>
        <w:rPr>
          <w:rFonts w:ascii="Arial" w:hAnsi="Arial" w:cs="Arial"/>
          <w:sz w:val="20"/>
          <w:szCs w:val="20"/>
        </w:rPr>
      </w:pPr>
      <w:r w:rsidRPr="11961981">
        <w:rPr>
          <w:rFonts w:ascii="Arial" w:hAnsi="Arial" w:cs="Arial"/>
          <w:b/>
          <w:bCs/>
          <w:sz w:val="20"/>
          <w:szCs w:val="20"/>
        </w:rPr>
        <w:lastRenderedPageBreak/>
        <w:t>Věstník veřejných zakázek</w:t>
      </w:r>
      <w:r w:rsidRPr="11961981">
        <w:rPr>
          <w:rFonts w:ascii="Arial" w:hAnsi="Arial" w:cs="Arial"/>
          <w:sz w:val="20"/>
          <w:szCs w:val="20"/>
        </w:rPr>
        <w:t xml:space="preserve"> - část informačního systému o veřejných zakázkách, která slouží k</w:t>
      </w:r>
      <w:r w:rsidR="00CF3114">
        <w:rPr>
          <w:rFonts w:ascii="Arial" w:hAnsi="Arial" w:cs="Arial"/>
          <w:sz w:val="20"/>
          <w:szCs w:val="20"/>
        </w:rPr>
        <w:t> </w:t>
      </w:r>
      <w:r w:rsidRPr="11961981">
        <w:rPr>
          <w:rFonts w:ascii="Arial" w:hAnsi="Arial" w:cs="Arial"/>
          <w:sz w:val="20"/>
          <w:szCs w:val="20"/>
        </w:rPr>
        <w:t>uveřejňování informací o zadávacích řízeních a veřejných zakázkách na celostátní úrovni;</w:t>
      </w:r>
    </w:p>
    <w:p w14:paraId="4393FA9B" w14:textId="578B827E" w:rsidR="00AC24D3" w:rsidRPr="00330310" w:rsidRDefault="00AC24D3" w:rsidP="45BA3160">
      <w:pPr>
        <w:pStyle w:val="Textpsmene"/>
        <w:widowControl/>
        <w:numPr>
          <w:ilvl w:val="1"/>
          <w:numId w:val="7"/>
        </w:numPr>
        <w:spacing w:line="240" w:lineRule="auto"/>
        <w:ind w:left="641" w:hanging="284"/>
        <w:rPr>
          <w:rFonts w:ascii="Arial" w:hAnsi="Arial" w:cs="Arial"/>
          <w:sz w:val="20"/>
          <w:szCs w:val="20"/>
        </w:rPr>
      </w:pPr>
      <w:r w:rsidRPr="45BA3160">
        <w:rPr>
          <w:rFonts w:ascii="Arial" w:hAnsi="Arial" w:cs="Arial"/>
          <w:b/>
          <w:bCs/>
          <w:sz w:val="20"/>
          <w:szCs w:val="20"/>
        </w:rPr>
        <w:t xml:space="preserve">Zadavatel </w:t>
      </w:r>
      <w:r w:rsidRPr="00330310">
        <w:rPr>
          <w:rFonts w:ascii="Arial" w:hAnsi="Arial" w:cs="Arial"/>
          <w:sz w:val="20"/>
          <w:szCs w:val="20"/>
        </w:rPr>
        <w:t>- Zadavatelem zakázky je EG.D, a.s., se sídlem Brno - Černá Pole, Lidická 1873/36, 602 00, IČO: 28085400. Zadavatel je dle § 151 odst. 2 písm. a) ZZVZ jiná osoba při výkonu relevantní činnosti</w:t>
      </w:r>
      <w:r w:rsidR="0023756E" w:rsidRPr="00330310">
        <w:rPr>
          <w:rFonts w:ascii="Arial" w:hAnsi="Arial" w:cs="Arial"/>
          <w:sz w:val="20"/>
          <w:szCs w:val="20"/>
        </w:rPr>
        <w:t>. Zadavatel</w:t>
      </w:r>
      <w:r w:rsidR="00650376" w:rsidRPr="00330310">
        <w:rPr>
          <w:rFonts w:ascii="Arial" w:hAnsi="Arial" w:cs="Arial"/>
          <w:sz w:val="20"/>
          <w:szCs w:val="20"/>
        </w:rPr>
        <w:t xml:space="preserve">em </w:t>
      </w:r>
      <w:r w:rsidR="5588BEE3" w:rsidRPr="00330310">
        <w:rPr>
          <w:rFonts w:ascii="Arial" w:hAnsi="Arial" w:cs="Arial"/>
          <w:sz w:val="20"/>
          <w:szCs w:val="20"/>
        </w:rPr>
        <w:t xml:space="preserve">je </w:t>
      </w:r>
      <w:r w:rsidR="00865236" w:rsidRPr="00330310">
        <w:rPr>
          <w:rFonts w:ascii="Arial" w:hAnsi="Arial" w:cs="Arial"/>
          <w:sz w:val="20"/>
          <w:szCs w:val="20"/>
        </w:rPr>
        <w:t>Správa železnic, státní organizace</w:t>
      </w:r>
      <w:r w:rsidR="00F20D25" w:rsidRPr="00330310">
        <w:rPr>
          <w:rFonts w:ascii="Arial" w:hAnsi="Arial" w:cs="Arial"/>
          <w:sz w:val="20"/>
          <w:szCs w:val="20"/>
        </w:rPr>
        <w:t>, se sídlem Praha 1 – Nové Město, Dlážděná 1004/7</w:t>
      </w:r>
      <w:r w:rsidR="00431EE0" w:rsidRPr="00330310">
        <w:rPr>
          <w:rFonts w:ascii="Arial" w:hAnsi="Arial" w:cs="Arial"/>
          <w:sz w:val="20"/>
          <w:szCs w:val="20"/>
        </w:rPr>
        <w:t xml:space="preserve">, </w:t>
      </w:r>
      <w:r w:rsidR="00B86E25" w:rsidRPr="00330310">
        <w:rPr>
          <w:rFonts w:ascii="Arial" w:hAnsi="Arial" w:cs="Arial"/>
          <w:sz w:val="20"/>
          <w:szCs w:val="20"/>
        </w:rPr>
        <w:t xml:space="preserve">110 00, IČO: </w:t>
      </w:r>
      <w:r w:rsidR="001B72A3" w:rsidRPr="00330310">
        <w:rPr>
          <w:rFonts w:ascii="Arial" w:hAnsi="Arial" w:cs="Arial"/>
          <w:sz w:val="20"/>
          <w:szCs w:val="20"/>
        </w:rPr>
        <w:t>70994234</w:t>
      </w:r>
      <w:r w:rsidR="008C31AF" w:rsidRPr="00330310">
        <w:rPr>
          <w:rFonts w:ascii="Arial" w:hAnsi="Arial" w:cs="Arial"/>
          <w:sz w:val="20"/>
          <w:szCs w:val="20"/>
        </w:rPr>
        <w:t>. Zadavatel je veřejným zadavate</w:t>
      </w:r>
      <w:r w:rsidR="00AC7586" w:rsidRPr="00330310">
        <w:rPr>
          <w:rFonts w:ascii="Arial" w:hAnsi="Arial" w:cs="Arial"/>
          <w:sz w:val="20"/>
          <w:szCs w:val="20"/>
        </w:rPr>
        <w:t>lem</w:t>
      </w:r>
      <w:r w:rsidR="008C31AF" w:rsidRPr="00330310">
        <w:rPr>
          <w:rFonts w:ascii="Arial" w:hAnsi="Arial" w:cs="Arial"/>
          <w:sz w:val="20"/>
          <w:szCs w:val="20"/>
        </w:rPr>
        <w:t xml:space="preserve"> dle </w:t>
      </w:r>
      <w:r w:rsidR="008C31AF" w:rsidRPr="00330310">
        <w:rPr>
          <w:rStyle w:val="cf01"/>
          <w:rFonts w:ascii="Arial" w:hAnsi="Arial" w:cs="Arial"/>
          <w:sz w:val="20"/>
          <w:szCs w:val="20"/>
        </w:rPr>
        <w:t>§ 151 odst. 1 ZZVZ a vykonává relevantní činnost dle § 153 odst. 1 písm. c) a f)</w:t>
      </w:r>
      <w:r w:rsidR="00AC7586" w:rsidRPr="00330310">
        <w:rPr>
          <w:rStyle w:val="cf01"/>
          <w:rFonts w:ascii="Arial" w:hAnsi="Arial" w:cs="Arial"/>
          <w:sz w:val="20"/>
          <w:szCs w:val="20"/>
        </w:rPr>
        <w:t>.</w:t>
      </w:r>
    </w:p>
    <w:p w14:paraId="2245326C" w14:textId="6BF572CA" w:rsidR="00DD3D07" w:rsidRPr="000913E9" w:rsidRDefault="0034796C" w:rsidP="00837E42">
      <w:pPr>
        <w:pStyle w:val="Textpsmene"/>
        <w:widowControl/>
        <w:numPr>
          <w:ilvl w:val="1"/>
          <w:numId w:val="7"/>
        </w:numPr>
        <w:spacing w:line="240" w:lineRule="auto"/>
        <w:ind w:left="641" w:hanging="284"/>
        <w:rPr>
          <w:rFonts w:ascii="Arial" w:hAnsi="Arial" w:cs="Arial"/>
          <w:b/>
          <w:sz w:val="20"/>
          <w:szCs w:val="20"/>
        </w:rPr>
      </w:pPr>
      <w:r w:rsidRPr="11961981">
        <w:rPr>
          <w:rFonts w:ascii="Arial" w:hAnsi="Arial" w:cs="Arial"/>
          <w:b/>
          <w:bCs/>
          <w:sz w:val="20"/>
          <w:szCs w:val="20"/>
        </w:rPr>
        <w:t xml:space="preserve">ZZVZ, </w:t>
      </w:r>
      <w:r w:rsidR="007A7550" w:rsidRPr="11961981">
        <w:rPr>
          <w:rFonts w:ascii="Arial" w:hAnsi="Arial" w:cs="Arial"/>
          <w:b/>
          <w:bCs/>
          <w:sz w:val="20"/>
          <w:szCs w:val="20"/>
        </w:rPr>
        <w:t xml:space="preserve">zákon – </w:t>
      </w:r>
      <w:r w:rsidR="007A7550" w:rsidRPr="11961981">
        <w:rPr>
          <w:rFonts w:ascii="Arial" w:hAnsi="Arial" w:cs="Arial"/>
          <w:sz w:val="20"/>
          <w:szCs w:val="20"/>
        </w:rPr>
        <w:t>pod tímto pojmem je myšlen zákon č. 134/2016 Sb., o zadávání veřejných zakázek, ve znění pozdějších předpisů</w:t>
      </w:r>
      <w:r w:rsidR="00D03E4B" w:rsidRPr="11961981">
        <w:rPr>
          <w:rFonts w:ascii="Arial" w:hAnsi="Arial" w:cs="Arial"/>
          <w:sz w:val="20"/>
          <w:szCs w:val="20"/>
        </w:rPr>
        <w:t xml:space="preserve"> (dále jen „zákon“ nebo „ZZVZ“)</w:t>
      </w:r>
      <w:r w:rsidR="007A7550" w:rsidRPr="11961981">
        <w:rPr>
          <w:rFonts w:ascii="Arial" w:hAnsi="Arial" w:cs="Arial"/>
          <w:sz w:val="20"/>
          <w:szCs w:val="20"/>
        </w:rPr>
        <w:t>;</w:t>
      </w:r>
    </w:p>
    <w:p w14:paraId="53AC1853" w14:textId="77777777" w:rsidR="00E41653" w:rsidRPr="000913E9" w:rsidRDefault="007A7550" w:rsidP="00837E42">
      <w:pPr>
        <w:pStyle w:val="Textpsmene"/>
        <w:widowControl/>
        <w:numPr>
          <w:ilvl w:val="1"/>
          <w:numId w:val="7"/>
        </w:numPr>
        <w:spacing w:after="240" w:line="240" w:lineRule="auto"/>
        <w:ind w:left="641" w:hanging="284"/>
        <w:rPr>
          <w:rFonts w:ascii="Arial" w:hAnsi="Arial" w:cs="Arial"/>
          <w:sz w:val="22"/>
        </w:rPr>
      </w:pPr>
      <w:r w:rsidRPr="11961981">
        <w:rPr>
          <w:rFonts w:ascii="Arial" w:hAnsi="Arial" w:cs="Arial"/>
          <w:b/>
          <w:bCs/>
          <w:noProof/>
          <w:sz w:val="20"/>
          <w:szCs w:val="20"/>
        </w:rPr>
        <w:t xml:space="preserve">zadávací podmínky - </w:t>
      </w:r>
      <w:r w:rsidRPr="11961981">
        <w:rPr>
          <w:rFonts w:ascii="Arial" w:hAnsi="Arial" w:cs="Arial"/>
          <w:noProof/>
          <w:sz w:val="20"/>
          <w:szCs w:val="20"/>
        </w:rPr>
        <w:t>kompletně zpracovaná zadávací dokumentace pro výše jmenovanou zakázku obsahuje zadávací podmínky dle § 36 zákona.</w:t>
      </w:r>
    </w:p>
    <w:p w14:paraId="0C2DFFBF" w14:textId="77777777" w:rsidR="00DD7978" w:rsidRPr="000913E9" w:rsidRDefault="00A3358E" w:rsidP="005F1BE6">
      <w:pPr>
        <w:pStyle w:val="Nadpis1"/>
      </w:pPr>
      <w:bookmarkStart w:id="27" w:name="_Toc156384645"/>
      <w:r w:rsidRPr="000913E9">
        <w:t>IDENTIFIKAČNÍ ÚDAJE ZADAVATELE</w:t>
      </w:r>
      <w:bookmarkStart w:id="28" w:name="_Toc224041430"/>
      <w:bookmarkStart w:id="29" w:name="_Toc191791495"/>
      <w:bookmarkEnd w:id="27"/>
    </w:p>
    <w:p w14:paraId="5BB902D3" w14:textId="0D23E927" w:rsidR="00DD7978" w:rsidRPr="000913E9" w:rsidRDefault="00DD7978" w:rsidP="00837E42">
      <w:pPr>
        <w:pStyle w:val="Stylodstavecslovan"/>
        <w:numPr>
          <w:ilvl w:val="1"/>
          <w:numId w:val="6"/>
        </w:numPr>
        <w:spacing w:line="276" w:lineRule="auto"/>
        <w:ind w:left="567" w:hanging="567"/>
        <w:rPr>
          <w:rFonts w:ascii="Arial" w:hAnsi="Arial" w:cs="Arial"/>
          <w:b/>
          <w:szCs w:val="20"/>
        </w:rPr>
      </w:pPr>
      <w:bookmarkStart w:id="30" w:name="_Ref224928043"/>
      <w:bookmarkStart w:id="31" w:name="_Toc123534344"/>
      <w:bookmarkStart w:id="32" w:name="_Toc32627406"/>
      <w:bookmarkEnd w:id="28"/>
      <w:bookmarkEnd w:id="29"/>
      <w:r w:rsidRPr="000913E9">
        <w:rPr>
          <w:rFonts w:ascii="Arial" w:hAnsi="Arial" w:cs="Arial"/>
          <w:b/>
          <w:szCs w:val="20"/>
        </w:rPr>
        <w:t>Základní údaje</w:t>
      </w:r>
      <w:bookmarkEnd w:id="30"/>
      <w:bookmarkEnd w:id="31"/>
      <w:bookmarkEnd w:id="32"/>
      <w:r w:rsidR="00A3358E" w:rsidRPr="000913E9">
        <w:rPr>
          <w:rFonts w:ascii="Arial" w:hAnsi="Arial" w:cs="Arial"/>
          <w:b/>
          <w:szCs w:val="20"/>
        </w:rPr>
        <w:t xml:space="preserve"> </w:t>
      </w:r>
    </w:p>
    <w:tbl>
      <w:tblPr>
        <w:tblStyle w:val="Mkatabulky"/>
        <w:tblW w:w="0" w:type="auto"/>
        <w:tblInd w:w="108" w:type="dxa"/>
        <w:tblLook w:val="04A0" w:firstRow="1" w:lastRow="0" w:firstColumn="1" w:lastColumn="0" w:noHBand="0" w:noVBand="1"/>
      </w:tblPr>
      <w:tblGrid>
        <w:gridCol w:w="2937"/>
        <w:gridCol w:w="6015"/>
      </w:tblGrid>
      <w:tr w:rsidR="007E2E89" w:rsidRPr="005E0344" w14:paraId="36CA3693" w14:textId="77777777" w:rsidTr="00287FB2">
        <w:tc>
          <w:tcPr>
            <w:tcW w:w="8952" w:type="dxa"/>
            <w:gridSpan w:val="2"/>
            <w:shd w:val="clear" w:color="auto" w:fill="D0CECE" w:themeFill="background2" w:themeFillShade="E6"/>
          </w:tcPr>
          <w:p w14:paraId="60083AF2" w14:textId="77777777" w:rsidR="007E2E89" w:rsidRPr="007E2E89" w:rsidRDefault="007E2E89" w:rsidP="00287FB2">
            <w:pPr>
              <w:spacing w:before="100" w:after="100"/>
              <w:rPr>
                <w:rFonts w:ascii="Arial" w:hAnsi="Arial" w:cs="Arial"/>
                <w:b/>
                <w:lang w:bidi="ar-SA"/>
              </w:rPr>
            </w:pPr>
            <w:r w:rsidRPr="007E2E89">
              <w:rPr>
                <w:rFonts w:ascii="Arial" w:hAnsi="Arial" w:cs="Arial"/>
                <w:b/>
                <w:lang w:bidi="ar-SA"/>
              </w:rPr>
              <w:t>Zadavatel</w:t>
            </w:r>
          </w:p>
        </w:tc>
      </w:tr>
      <w:tr w:rsidR="007E2E89" w:rsidRPr="00A32E90" w14:paraId="4423AF51" w14:textId="77777777" w:rsidTr="00287FB2">
        <w:tc>
          <w:tcPr>
            <w:tcW w:w="2937" w:type="dxa"/>
            <w:shd w:val="clear" w:color="auto" w:fill="D0CECE" w:themeFill="background2" w:themeFillShade="E6"/>
          </w:tcPr>
          <w:p w14:paraId="069C6505" w14:textId="77777777" w:rsidR="007E2E89" w:rsidRPr="007E2E89" w:rsidRDefault="007E2E89" w:rsidP="00287FB2">
            <w:pPr>
              <w:spacing w:before="100" w:after="100"/>
              <w:rPr>
                <w:rFonts w:ascii="Arial" w:eastAsia="Courier New" w:hAnsi="Arial" w:cs="Arial"/>
                <w:b/>
              </w:rPr>
            </w:pPr>
            <w:r w:rsidRPr="007E2E89">
              <w:rPr>
                <w:rFonts w:ascii="Arial" w:eastAsia="Courier New" w:hAnsi="Arial" w:cs="Arial"/>
                <w:b/>
              </w:rPr>
              <w:t>Název:</w:t>
            </w:r>
          </w:p>
        </w:tc>
        <w:tc>
          <w:tcPr>
            <w:tcW w:w="6015" w:type="dxa"/>
          </w:tcPr>
          <w:p w14:paraId="38DC2C76" w14:textId="0951ACD7" w:rsidR="007E2E89" w:rsidRPr="007B1528" w:rsidRDefault="007E2E89" w:rsidP="00287FB2">
            <w:pPr>
              <w:spacing w:before="100" w:after="100"/>
              <w:rPr>
                <w:rFonts w:ascii="Arial" w:eastAsia="Courier New" w:hAnsi="Arial" w:cs="Arial"/>
                <w:b/>
              </w:rPr>
            </w:pPr>
            <w:r w:rsidRPr="007B1528">
              <w:rPr>
                <w:rFonts w:ascii="Arial" w:eastAsia="Courier New" w:hAnsi="Arial" w:cs="Arial"/>
                <w:b/>
              </w:rPr>
              <w:t>EG.D, a.s.</w:t>
            </w:r>
          </w:p>
          <w:p w14:paraId="0A91C645" w14:textId="77777777" w:rsidR="007B1528" w:rsidRPr="007B1528" w:rsidRDefault="007B1528" w:rsidP="00287FB2">
            <w:pPr>
              <w:spacing w:before="100" w:after="100"/>
              <w:rPr>
                <w:rFonts w:ascii="Arial" w:eastAsia="Courier New" w:hAnsi="Arial" w:cs="Arial"/>
                <w:b/>
              </w:rPr>
            </w:pPr>
            <w:r w:rsidRPr="007B1528">
              <w:rPr>
                <w:rFonts w:ascii="Arial" w:eastAsiaTheme="minorHAnsi" w:hAnsi="Arial" w:cs="Arial"/>
                <w:b/>
                <w:color w:val="000000"/>
                <w:lang w:bidi="ar-SA"/>
              </w:rPr>
              <w:t>Správa železnic, státní organizace</w:t>
            </w:r>
            <w:r w:rsidRPr="007B1528">
              <w:rPr>
                <w:rFonts w:ascii="Arial" w:eastAsia="Courier New" w:hAnsi="Arial" w:cs="Arial"/>
                <w:b/>
              </w:rPr>
              <w:t xml:space="preserve"> </w:t>
            </w:r>
          </w:p>
          <w:p w14:paraId="006880D9" w14:textId="7C92108C" w:rsidR="007E2E89" w:rsidRPr="007E2E89" w:rsidRDefault="007E2E89" w:rsidP="00287FB2">
            <w:pPr>
              <w:spacing w:before="100" w:after="100"/>
              <w:rPr>
                <w:rFonts w:ascii="Arial" w:eastAsia="Courier New" w:hAnsi="Arial" w:cs="Arial"/>
              </w:rPr>
            </w:pPr>
            <w:r w:rsidRPr="007E2E89">
              <w:rPr>
                <w:rFonts w:ascii="Arial" w:eastAsia="Courier New" w:hAnsi="Arial" w:cs="Arial"/>
              </w:rPr>
              <w:t>Společné zadávání dle § 7 zákona</w:t>
            </w:r>
          </w:p>
        </w:tc>
      </w:tr>
      <w:tr w:rsidR="007E2E89" w:rsidRPr="005E0344" w14:paraId="265CDBFC" w14:textId="77777777" w:rsidTr="00287FB2">
        <w:tc>
          <w:tcPr>
            <w:tcW w:w="2937" w:type="dxa"/>
            <w:shd w:val="clear" w:color="auto" w:fill="D0CECE" w:themeFill="background2" w:themeFillShade="E6"/>
          </w:tcPr>
          <w:p w14:paraId="28098FE5" w14:textId="5D79DDB6" w:rsidR="007E2E89" w:rsidRPr="0064607A" w:rsidRDefault="007E2E89" w:rsidP="00287FB2">
            <w:pPr>
              <w:spacing w:before="100" w:after="100"/>
              <w:rPr>
                <w:rFonts w:ascii="Arial" w:eastAsia="Courier New" w:hAnsi="Arial" w:cs="Arial"/>
                <w:bCs/>
              </w:rPr>
            </w:pPr>
            <w:r w:rsidRPr="007E2E89">
              <w:rPr>
                <w:rFonts w:ascii="Arial" w:hAnsi="Arial" w:cs="Arial"/>
                <w:lang w:bidi="ar-SA"/>
              </w:rPr>
              <w:t xml:space="preserve">Sídlo </w:t>
            </w:r>
            <w:r w:rsidR="0064607A" w:rsidRPr="0064607A">
              <w:rPr>
                <w:rFonts w:ascii="Arial" w:eastAsia="Courier New" w:hAnsi="Arial" w:cs="Arial"/>
                <w:bCs/>
              </w:rPr>
              <w:t>EG.D, a.s.</w:t>
            </w:r>
          </w:p>
        </w:tc>
        <w:tc>
          <w:tcPr>
            <w:tcW w:w="6015" w:type="dxa"/>
          </w:tcPr>
          <w:p w14:paraId="7AF5A989" w14:textId="7AA715BA" w:rsidR="00200A75" w:rsidRPr="00577631" w:rsidRDefault="00200A75" w:rsidP="00200A75">
            <w:pPr>
              <w:rPr>
                <w:rFonts w:ascii="Arial" w:eastAsiaTheme="minorEastAsia" w:hAnsi="Arial" w:cs="Arial"/>
                <w:vertAlign w:val="subscript"/>
                <w:lang w:bidi="ar-SA"/>
              </w:rPr>
            </w:pPr>
            <w:r w:rsidRPr="00577631">
              <w:rPr>
                <w:rFonts w:ascii="Arial" w:eastAsiaTheme="minorEastAsia" w:hAnsi="Arial" w:cs="Arial"/>
                <w:lang w:bidi="ar-SA"/>
              </w:rPr>
              <w:t>Brno - Černá Pole, Lidická 1873/36, 602 00</w:t>
            </w:r>
          </w:p>
          <w:p w14:paraId="11E20169" w14:textId="3D75D7FE" w:rsidR="007E2E89" w:rsidRPr="007E2E89" w:rsidRDefault="007E2E89" w:rsidP="00287FB2">
            <w:pPr>
              <w:spacing w:before="100" w:after="100"/>
              <w:rPr>
                <w:rFonts w:ascii="Arial" w:hAnsi="Arial" w:cs="Arial"/>
                <w:lang w:bidi="ar-SA"/>
              </w:rPr>
            </w:pPr>
          </w:p>
        </w:tc>
      </w:tr>
      <w:tr w:rsidR="007E2E89" w:rsidRPr="005E0344" w14:paraId="5502AC46" w14:textId="77777777" w:rsidTr="00287FB2">
        <w:tc>
          <w:tcPr>
            <w:tcW w:w="2937" w:type="dxa"/>
            <w:shd w:val="clear" w:color="auto" w:fill="D0CECE" w:themeFill="background2" w:themeFillShade="E6"/>
          </w:tcPr>
          <w:p w14:paraId="537006EC" w14:textId="4E716B52" w:rsidR="007E2E89" w:rsidRPr="00C610A2" w:rsidRDefault="009A6BDC" w:rsidP="00C610A2">
            <w:pPr>
              <w:rPr>
                <w:rFonts w:ascii="Arial" w:eastAsiaTheme="minorHAnsi" w:hAnsi="Arial" w:cs="Arial"/>
                <w:bCs/>
                <w:color w:val="000000"/>
                <w:lang w:bidi="ar-SA"/>
              </w:rPr>
            </w:pPr>
            <w:r>
              <w:rPr>
                <w:rFonts w:ascii="Arial" w:eastAsiaTheme="minorHAnsi" w:hAnsi="Arial" w:cs="Arial"/>
                <w:bCs/>
                <w:color w:val="000000"/>
                <w:lang w:bidi="ar-SA"/>
              </w:rPr>
              <w:t xml:space="preserve">Sídlo </w:t>
            </w:r>
            <w:r w:rsidR="00200A75" w:rsidRPr="00C610A2">
              <w:rPr>
                <w:rFonts w:ascii="Arial" w:eastAsiaTheme="minorHAnsi" w:hAnsi="Arial" w:cs="Arial"/>
                <w:bCs/>
                <w:color w:val="000000"/>
                <w:lang w:bidi="ar-SA"/>
              </w:rPr>
              <w:t>Správa železnic, státní organizace</w:t>
            </w:r>
          </w:p>
        </w:tc>
        <w:tc>
          <w:tcPr>
            <w:tcW w:w="6015" w:type="dxa"/>
          </w:tcPr>
          <w:p w14:paraId="3690F471" w14:textId="77777777" w:rsidR="00200A75" w:rsidRPr="00577631" w:rsidRDefault="00200A75" w:rsidP="00200A75">
            <w:pPr>
              <w:rPr>
                <w:rFonts w:ascii="Arial" w:eastAsiaTheme="minorHAnsi" w:hAnsi="Arial" w:cs="Arial"/>
                <w:color w:val="000000"/>
                <w:lang w:bidi="ar-SA"/>
              </w:rPr>
            </w:pPr>
            <w:r w:rsidRPr="00577631">
              <w:rPr>
                <w:rFonts w:ascii="Arial" w:eastAsiaTheme="minorHAnsi" w:hAnsi="Arial" w:cs="Arial"/>
                <w:color w:val="000000"/>
                <w:lang w:bidi="ar-SA"/>
              </w:rPr>
              <w:t>Praha 1 - Nové Město, Dlážděná 1003/7, 110 00</w:t>
            </w:r>
          </w:p>
          <w:p w14:paraId="0BC6644E" w14:textId="5B21B105" w:rsidR="007E2E89" w:rsidRPr="007E2E89" w:rsidRDefault="007E2E89" w:rsidP="00287FB2">
            <w:pPr>
              <w:spacing w:before="100" w:after="100"/>
              <w:rPr>
                <w:rFonts w:ascii="Arial" w:eastAsia="Courier New" w:hAnsi="Arial" w:cs="Arial"/>
              </w:rPr>
            </w:pPr>
          </w:p>
        </w:tc>
      </w:tr>
      <w:tr w:rsidR="007E2E89" w:rsidRPr="005E0344" w14:paraId="635D136F" w14:textId="77777777" w:rsidTr="00287FB2">
        <w:tc>
          <w:tcPr>
            <w:tcW w:w="2937" w:type="dxa"/>
            <w:shd w:val="clear" w:color="auto" w:fill="D0CECE" w:themeFill="background2" w:themeFillShade="E6"/>
          </w:tcPr>
          <w:p w14:paraId="6297CC26" w14:textId="12EF4AB7" w:rsidR="007E2E89" w:rsidRPr="00C610A2" w:rsidRDefault="007E2E89" w:rsidP="00C610A2">
            <w:pPr>
              <w:spacing w:before="100" w:after="100"/>
              <w:rPr>
                <w:rFonts w:ascii="Arial" w:eastAsia="Courier New" w:hAnsi="Arial" w:cs="Arial"/>
                <w:bCs/>
              </w:rPr>
            </w:pPr>
            <w:r w:rsidRPr="00C610A2">
              <w:rPr>
                <w:rFonts w:ascii="Arial" w:hAnsi="Arial" w:cs="Arial"/>
                <w:bCs/>
                <w:lang w:bidi="ar-SA"/>
              </w:rPr>
              <w:t xml:space="preserve">IČO </w:t>
            </w:r>
            <w:r w:rsidR="0064607A" w:rsidRPr="00C610A2">
              <w:rPr>
                <w:rFonts w:ascii="Arial" w:eastAsia="Courier New" w:hAnsi="Arial" w:cs="Arial"/>
                <w:bCs/>
              </w:rPr>
              <w:t>EG.D, a.s.</w:t>
            </w:r>
          </w:p>
        </w:tc>
        <w:tc>
          <w:tcPr>
            <w:tcW w:w="6015" w:type="dxa"/>
          </w:tcPr>
          <w:p w14:paraId="747FBC05" w14:textId="6AE07B46" w:rsidR="007E2E89" w:rsidRPr="00200A75" w:rsidRDefault="00200A75" w:rsidP="00200A75">
            <w:pPr>
              <w:rPr>
                <w:rFonts w:ascii="Arial" w:eastAsiaTheme="minorEastAsia" w:hAnsi="Arial" w:cs="Arial"/>
                <w:lang w:bidi="ar-SA"/>
              </w:rPr>
            </w:pPr>
            <w:r w:rsidRPr="00577631">
              <w:rPr>
                <w:rFonts w:ascii="Arial" w:eastAsiaTheme="minorEastAsia" w:hAnsi="Arial" w:cs="Arial"/>
                <w:lang w:bidi="ar-SA"/>
              </w:rPr>
              <w:t>28085400</w:t>
            </w:r>
          </w:p>
        </w:tc>
      </w:tr>
      <w:tr w:rsidR="007E2E89" w:rsidRPr="005E0344" w14:paraId="3F91378E" w14:textId="77777777" w:rsidTr="00287FB2">
        <w:tc>
          <w:tcPr>
            <w:tcW w:w="2937" w:type="dxa"/>
            <w:shd w:val="clear" w:color="auto" w:fill="D0CECE" w:themeFill="background2" w:themeFillShade="E6"/>
          </w:tcPr>
          <w:p w14:paraId="04BF80D7" w14:textId="2A6A84FE" w:rsidR="007E2E89" w:rsidRPr="00C610A2" w:rsidRDefault="007E2E89" w:rsidP="00C610A2">
            <w:pPr>
              <w:rPr>
                <w:rFonts w:ascii="Arial" w:eastAsiaTheme="minorHAnsi" w:hAnsi="Arial" w:cs="Arial"/>
                <w:bCs/>
                <w:color w:val="000000"/>
                <w:lang w:bidi="ar-SA"/>
              </w:rPr>
            </w:pPr>
            <w:r w:rsidRPr="00C610A2">
              <w:rPr>
                <w:rFonts w:ascii="Arial" w:eastAsia="Courier New" w:hAnsi="Arial" w:cs="Arial"/>
                <w:bCs/>
                <w:color w:val="000000"/>
              </w:rPr>
              <w:t xml:space="preserve">IČO </w:t>
            </w:r>
            <w:r w:rsidR="00200A75" w:rsidRPr="00C610A2">
              <w:rPr>
                <w:rFonts w:ascii="Arial" w:eastAsiaTheme="minorHAnsi" w:hAnsi="Arial" w:cs="Arial"/>
                <w:bCs/>
                <w:color w:val="000000"/>
                <w:lang w:bidi="ar-SA"/>
              </w:rPr>
              <w:t>Správa železnic, státní organizace</w:t>
            </w:r>
          </w:p>
        </w:tc>
        <w:tc>
          <w:tcPr>
            <w:tcW w:w="6015" w:type="dxa"/>
          </w:tcPr>
          <w:p w14:paraId="6C1D4C35" w14:textId="77777777" w:rsidR="00200A75" w:rsidRPr="00577631" w:rsidRDefault="00200A75" w:rsidP="00200A75">
            <w:pPr>
              <w:rPr>
                <w:rFonts w:ascii="Arial" w:eastAsiaTheme="minorHAnsi" w:hAnsi="Arial" w:cs="Arial"/>
                <w:color w:val="333333"/>
                <w:lang w:bidi="ar-SA"/>
              </w:rPr>
            </w:pPr>
            <w:r w:rsidRPr="00577631">
              <w:rPr>
                <w:rFonts w:ascii="Arial" w:eastAsiaTheme="minorHAnsi" w:hAnsi="Arial" w:cs="Arial"/>
                <w:color w:val="333333"/>
                <w:lang w:bidi="ar-SA"/>
              </w:rPr>
              <w:t>70994234</w:t>
            </w:r>
          </w:p>
          <w:p w14:paraId="41BE60B8" w14:textId="555D01DD" w:rsidR="007E2E89" w:rsidRPr="007E2E89" w:rsidRDefault="007E2E89" w:rsidP="00287FB2">
            <w:pPr>
              <w:spacing w:before="100" w:after="100"/>
              <w:rPr>
                <w:rFonts w:ascii="Arial" w:eastAsia="Courier New" w:hAnsi="Arial" w:cs="Arial"/>
                <w:color w:val="000000"/>
              </w:rPr>
            </w:pPr>
          </w:p>
        </w:tc>
      </w:tr>
      <w:tr w:rsidR="007E2E89" w:rsidRPr="005E0344" w14:paraId="433E700F" w14:textId="77777777" w:rsidTr="00287FB2">
        <w:tc>
          <w:tcPr>
            <w:tcW w:w="2937" w:type="dxa"/>
            <w:shd w:val="clear" w:color="auto" w:fill="D0CECE" w:themeFill="background2" w:themeFillShade="E6"/>
          </w:tcPr>
          <w:p w14:paraId="16C0FC73" w14:textId="77777777" w:rsidR="007E2E89" w:rsidRPr="007E2E89" w:rsidRDefault="007E2E89" w:rsidP="00287FB2">
            <w:pPr>
              <w:spacing w:before="100" w:after="100"/>
              <w:rPr>
                <w:rFonts w:ascii="Arial" w:hAnsi="Arial" w:cs="Arial"/>
                <w:lang w:bidi="ar-SA"/>
              </w:rPr>
            </w:pPr>
            <w:r w:rsidRPr="007E2E89">
              <w:rPr>
                <w:rFonts w:ascii="Arial" w:hAnsi="Arial" w:cs="Arial"/>
                <w:lang w:bidi="ar-SA"/>
              </w:rPr>
              <w:t>Profil zadavatele</w:t>
            </w:r>
          </w:p>
        </w:tc>
        <w:tc>
          <w:tcPr>
            <w:tcW w:w="6015" w:type="dxa"/>
          </w:tcPr>
          <w:p w14:paraId="04A18380" w14:textId="51904B48" w:rsidR="007E2E89" w:rsidRPr="007E2E89" w:rsidRDefault="008666C9" w:rsidP="00287FB2">
            <w:pPr>
              <w:spacing w:before="100" w:after="100"/>
              <w:rPr>
                <w:rFonts w:ascii="Arial" w:hAnsi="Arial" w:cs="Arial"/>
                <w:lang w:bidi="ar-SA"/>
              </w:rPr>
            </w:pPr>
            <w:hyperlink r:id="rId9" w:history="1">
              <w:r w:rsidR="00D60F49" w:rsidRPr="000913E9">
                <w:rPr>
                  <w:rStyle w:val="Hypertextovodkaz"/>
                  <w:rFonts w:ascii="Arial" w:hAnsi="Arial" w:cs="Arial"/>
                  <w:lang w:val="cs-CZ" w:eastAsia="cs-CZ"/>
                </w:rPr>
                <w:t>https://ezak.eon.cz/profile_display_2.html</w:t>
              </w:r>
            </w:hyperlink>
          </w:p>
        </w:tc>
      </w:tr>
      <w:tr w:rsidR="007E2E89" w:rsidRPr="00DD4853" w14:paraId="5A7DA05A" w14:textId="77777777" w:rsidTr="00287FB2">
        <w:tc>
          <w:tcPr>
            <w:tcW w:w="2937" w:type="dxa"/>
            <w:shd w:val="clear" w:color="auto" w:fill="D0CECE" w:themeFill="background2" w:themeFillShade="E6"/>
          </w:tcPr>
          <w:p w14:paraId="4D5DCFE2" w14:textId="77777777" w:rsidR="007E2E89" w:rsidRPr="007E2E89" w:rsidRDefault="007E2E89" w:rsidP="00287FB2">
            <w:pPr>
              <w:spacing w:before="100" w:after="100"/>
              <w:rPr>
                <w:rFonts w:ascii="Arial" w:hAnsi="Arial" w:cs="Arial"/>
                <w:lang w:bidi="ar-SA"/>
              </w:rPr>
            </w:pPr>
            <w:r w:rsidRPr="007E2E89">
              <w:rPr>
                <w:rFonts w:ascii="Arial" w:hAnsi="Arial" w:cs="Arial"/>
                <w:lang w:bidi="ar-SA"/>
              </w:rPr>
              <w:t>Osoba oprávněná jednat za zadavatele</w:t>
            </w:r>
          </w:p>
        </w:tc>
        <w:tc>
          <w:tcPr>
            <w:tcW w:w="6015" w:type="dxa"/>
          </w:tcPr>
          <w:p w14:paraId="22FCE22D" w14:textId="5C8A7BAA" w:rsidR="007E2E89" w:rsidRPr="007E2E89" w:rsidRDefault="007E2E89" w:rsidP="00287FB2">
            <w:pPr>
              <w:spacing w:before="100" w:after="100"/>
              <w:rPr>
                <w:rFonts w:ascii="Arial" w:eastAsia="Courier New" w:hAnsi="Arial" w:cs="Arial"/>
                <w:b/>
                <w:u w:val="single"/>
              </w:rPr>
            </w:pPr>
            <w:r w:rsidRPr="007E2E89">
              <w:rPr>
                <w:rFonts w:ascii="Arial" w:eastAsia="Courier New" w:hAnsi="Arial" w:cs="Arial"/>
                <w:b/>
                <w:u w:val="single"/>
              </w:rPr>
              <w:t xml:space="preserve">Osobou oprávněnou k jednáním souvisejícím </w:t>
            </w:r>
            <w:r w:rsidRPr="00204597">
              <w:rPr>
                <w:rFonts w:ascii="Arial" w:eastAsia="Courier New" w:hAnsi="Arial" w:cs="Arial"/>
                <w:b/>
                <w:u w:val="single"/>
              </w:rPr>
              <w:t xml:space="preserve">s touto veřejnou zakázkou je statutární orgán zadavatele </w:t>
            </w:r>
            <w:r w:rsidR="00204597" w:rsidRPr="00204597">
              <w:rPr>
                <w:rFonts w:ascii="Arial" w:eastAsia="Courier New" w:hAnsi="Arial" w:cs="Arial"/>
                <w:b/>
                <w:u w:val="single"/>
              </w:rPr>
              <w:t>EG.D, a.s.</w:t>
            </w:r>
          </w:p>
        </w:tc>
      </w:tr>
    </w:tbl>
    <w:p w14:paraId="3A97F74D" w14:textId="77777777" w:rsidR="00F22888" w:rsidRPr="000913E9" w:rsidRDefault="00F22888" w:rsidP="000C3E15">
      <w:pPr>
        <w:pStyle w:val="StylGaramond12bPROST"/>
        <w:spacing w:line="276" w:lineRule="auto"/>
        <w:rPr>
          <w:rFonts w:ascii="Arial" w:hAnsi="Arial" w:cs="Arial"/>
          <w:color w:val="auto"/>
          <w:sz w:val="20"/>
          <w:szCs w:val="20"/>
        </w:rPr>
      </w:pPr>
    </w:p>
    <w:p w14:paraId="606C2783" w14:textId="4960B721" w:rsidR="000C3E15" w:rsidRPr="001035E5" w:rsidRDefault="000C3E15" w:rsidP="001035E5">
      <w:pPr>
        <w:spacing w:before="100" w:after="100"/>
        <w:jc w:val="both"/>
        <w:rPr>
          <w:rFonts w:ascii="Arial" w:eastAsia="Courier New" w:hAnsi="Arial" w:cs="Arial"/>
          <w:sz w:val="20"/>
          <w:szCs w:val="20"/>
        </w:rPr>
      </w:pPr>
      <w:r w:rsidRPr="008C352D">
        <w:rPr>
          <w:rFonts w:ascii="Arial" w:hAnsi="Arial" w:cs="Arial"/>
          <w:sz w:val="20"/>
          <w:szCs w:val="20"/>
        </w:rPr>
        <w:t>Zadavatel</w:t>
      </w:r>
      <w:r w:rsidR="001035E5" w:rsidRPr="008C352D">
        <w:rPr>
          <w:rFonts w:ascii="Arial" w:hAnsi="Arial" w:cs="Arial"/>
          <w:sz w:val="20"/>
          <w:szCs w:val="20"/>
        </w:rPr>
        <w:t xml:space="preserve"> </w:t>
      </w:r>
      <w:r w:rsidR="001035E5" w:rsidRPr="008C352D">
        <w:rPr>
          <w:rFonts w:ascii="Arial" w:eastAsia="Courier New" w:hAnsi="Arial" w:cs="Arial"/>
          <w:sz w:val="20"/>
          <w:szCs w:val="20"/>
        </w:rPr>
        <w:t>EG.D, a.s.</w:t>
      </w:r>
      <w:r w:rsidRPr="008C352D">
        <w:rPr>
          <w:rFonts w:ascii="Arial" w:hAnsi="Arial" w:cs="Arial"/>
          <w:sz w:val="20"/>
          <w:szCs w:val="20"/>
        </w:rPr>
        <w:t xml:space="preserve"> zadává tuto veřejnou zakázku jako sektorovou veřejnou zakázku ve smyslu § 151 odst. 2 zákona, jelikož vykonává relevantní činnost v odvětví elektroenergetiky dle § 15</w:t>
      </w:r>
      <w:r w:rsidR="007A7550" w:rsidRPr="008C352D">
        <w:rPr>
          <w:rFonts w:ascii="Arial" w:hAnsi="Arial" w:cs="Arial"/>
          <w:sz w:val="20"/>
          <w:szCs w:val="20"/>
        </w:rPr>
        <w:t>3 odst. 1 písm. c) bod 1 zákona.</w:t>
      </w:r>
    </w:p>
    <w:p w14:paraId="22A5C915" w14:textId="5FC5D0CB" w:rsidR="001D0E90" w:rsidRPr="001035E5" w:rsidRDefault="001D0E90" w:rsidP="001035E5">
      <w:pPr>
        <w:spacing w:before="100" w:after="100"/>
        <w:jc w:val="both"/>
        <w:rPr>
          <w:rFonts w:ascii="Arial" w:eastAsia="Courier New" w:hAnsi="Arial" w:cs="Arial"/>
          <w:sz w:val="20"/>
          <w:szCs w:val="20"/>
        </w:rPr>
      </w:pPr>
      <w:r w:rsidRPr="001035E5">
        <w:rPr>
          <w:rFonts w:ascii="Arial" w:hAnsi="Arial" w:cs="Arial"/>
          <w:sz w:val="20"/>
          <w:szCs w:val="20"/>
          <w:shd w:val="clear" w:color="auto" w:fill="FFFFFF"/>
        </w:rPr>
        <w:t>Zadavatel</w:t>
      </w:r>
      <w:r w:rsidR="001035E5" w:rsidRPr="001035E5">
        <w:rPr>
          <w:rFonts w:ascii="Arial" w:hAnsi="Arial" w:cs="Arial"/>
          <w:sz w:val="20"/>
          <w:szCs w:val="20"/>
          <w:shd w:val="clear" w:color="auto" w:fill="FFFFFF"/>
        </w:rPr>
        <w:t xml:space="preserve"> </w:t>
      </w:r>
      <w:r w:rsidR="001035E5" w:rsidRPr="001035E5">
        <w:rPr>
          <w:rFonts w:ascii="Arial" w:eastAsiaTheme="minorHAnsi" w:hAnsi="Arial" w:cs="Arial"/>
          <w:sz w:val="20"/>
          <w:szCs w:val="20"/>
          <w:lang w:bidi="ar-SA"/>
        </w:rPr>
        <w:t>Správa železnic, státní organizace</w:t>
      </w:r>
      <w:r w:rsidRPr="001035E5">
        <w:rPr>
          <w:rFonts w:ascii="Arial" w:hAnsi="Arial" w:cs="Arial"/>
          <w:sz w:val="20"/>
          <w:szCs w:val="20"/>
          <w:shd w:val="clear" w:color="auto" w:fill="FFFFFF"/>
        </w:rPr>
        <w:t xml:space="preserve"> je veřejným zadavatelem ve smyslu § 151 odst. 1</w:t>
      </w:r>
      <w:r w:rsidR="00D8737E" w:rsidRPr="001035E5">
        <w:rPr>
          <w:rFonts w:ascii="Arial" w:hAnsi="Arial" w:cs="Arial"/>
          <w:sz w:val="20"/>
          <w:szCs w:val="20"/>
          <w:shd w:val="clear" w:color="auto" w:fill="FFFFFF"/>
        </w:rPr>
        <w:t xml:space="preserve"> zákona</w:t>
      </w:r>
      <w:r w:rsidR="00BB5A56" w:rsidRPr="001035E5">
        <w:rPr>
          <w:rFonts w:ascii="Arial" w:hAnsi="Arial" w:cs="Arial"/>
          <w:sz w:val="20"/>
          <w:szCs w:val="20"/>
          <w:shd w:val="clear" w:color="auto" w:fill="FFFFFF"/>
        </w:rPr>
        <w:t xml:space="preserve"> a vykonává </w:t>
      </w:r>
      <w:r w:rsidR="0009150A" w:rsidRPr="001035E5">
        <w:rPr>
          <w:rFonts w:ascii="Arial" w:hAnsi="Arial" w:cs="Arial"/>
          <w:sz w:val="20"/>
          <w:szCs w:val="20"/>
          <w:shd w:val="clear" w:color="auto" w:fill="FFFFFF"/>
        </w:rPr>
        <w:t xml:space="preserve">relevantní činnost dle § 153 odst. 1 písm. </w:t>
      </w:r>
      <w:r w:rsidR="0084115B" w:rsidRPr="001035E5">
        <w:rPr>
          <w:rFonts w:ascii="Arial" w:hAnsi="Arial" w:cs="Arial"/>
          <w:sz w:val="20"/>
          <w:szCs w:val="20"/>
          <w:shd w:val="clear" w:color="auto" w:fill="FFFFFF"/>
        </w:rPr>
        <w:t>c</w:t>
      </w:r>
      <w:r w:rsidR="0009150A" w:rsidRPr="001035E5">
        <w:rPr>
          <w:rFonts w:ascii="Arial" w:hAnsi="Arial" w:cs="Arial"/>
          <w:sz w:val="20"/>
          <w:szCs w:val="20"/>
          <w:shd w:val="clear" w:color="auto" w:fill="FFFFFF"/>
        </w:rPr>
        <w:t xml:space="preserve">) a f). </w:t>
      </w:r>
    </w:p>
    <w:p w14:paraId="795A4858" w14:textId="77777777" w:rsidR="001D0E90" w:rsidRPr="000913E9" w:rsidRDefault="001D0E90" w:rsidP="001E076A">
      <w:pPr>
        <w:pStyle w:val="StylGaramond12bPROST"/>
        <w:spacing w:after="240" w:line="276" w:lineRule="auto"/>
        <w:rPr>
          <w:rFonts w:ascii="Arial" w:hAnsi="Arial" w:cs="Arial"/>
          <w:color w:val="auto"/>
          <w:sz w:val="20"/>
          <w:szCs w:val="20"/>
        </w:rPr>
      </w:pPr>
    </w:p>
    <w:p w14:paraId="37FF3184" w14:textId="77777777" w:rsidR="004652C7" w:rsidRPr="000913E9" w:rsidRDefault="004652C7" w:rsidP="00786834">
      <w:pPr>
        <w:pStyle w:val="Stylodstavecslovan"/>
        <w:numPr>
          <w:ilvl w:val="1"/>
          <w:numId w:val="6"/>
        </w:numPr>
        <w:spacing w:line="276" w:lineRule="auto"/>
        <w:ind w:left="567" w:hanging="567"/>
        <w:rPr>
          <w:rFonts w:ascii="Arial" w:hAnsi="Arial" w:cs="Arial"/>
          <w:b/>
          <w:szCs w:val="20"/>
        </w:rPr>
      </w:pPr>
      <w:bookmarkStart w:id="33" w:name="_Hlk52882664"/>
      <w:r w:rsidRPr="000913E9">
        <w:rPr>
          <w:rFonts w:ascii="Arial" w:hAnsi="Arial" w:cs="Arial"/>
          <w:b/>
          <w:szCs w:val="20"/>
        </w:rPr>
        <w:t>Oprávněné osoby zadavatele</w:t>
      </w:r>
    </w:p>
    <w:bookmarkEnd w:id="33"/>
    <w:p w14:paraId="11B9B34D" w14:textId="5442B179" w:rsidR="005E5B52" w:rsidRPr="00D520F0" w:rsidRDefault="005E5B52" w:rsidP="00496929">
      <w:pPr>
        <w:jc w:val="both"/>
        <w:rPr>
          <w:rFonts w:ascii="Arial" w:hAnsi="Arial" w:cs="Arial"/>
          <w:sz w:val="20"/>
          <w:szCs w:val="20"/>
        </w:rPr>
      </w:pPr>
      <w:r w:rsidRPr="00AF7B71">
        <w:rPr>
          <w:rFonts w:ascii="Arial" w:hAnsi="Arial" w:cs="Arial"/>
          <w:sz w:val="20"/>
          <w:szCs w:val="20"/>
        </w:rPr>
        <w:t xml:space="preserve">Osobami oprávněnými k činění právních úkonů souvisejících s touto </w:t>
      </w:r>
      <w:r w:rsidR="00D33ACA">
        <w:rPr>
          <w:rFonts w:ascii="Arial" w:hAnsi="Arial" w:cs="Arial"/>
          <w:sz w:val="20"/>
          <w:szCs w:val="20"/>
        </w:rPr>
        <w:t xml:space="preserve">sektorovou </w:t>
      </w:r>
      <w:r w:rsidRPr="00AF7B71">
        <w:rPr>
          <w:rFonts w:ascii="Arial" w:hAnsi="Arial" w:cs="Arial"/>
          <w:sz w:val="20"/>
          <w:szCs w:val="20"/>
        </w:rPr>
        <w:t xml:space="preserve">veřejnou zakázkou jsou Ing. Marian Rusko, předseda představenstva, Ing. Pavel Čada, Ph.D., místopředseda představenstva, Ing. David Šafář, člen </w:t>
      </w:r>
      <w:r w:rsidRPr="00D520F0">
        <w:rPr>
          <w:rFonts w:ascii="Arial" w:hAnsi="Arial" w:cs="Arial"/>
          <w:sz w:val="20"/>
          <w:szCs w:val="20"/>
        </w:rPr>
        <w:t xml:space="preserve">představenstva a </w:t>
      </w:r>
      <w:r w:rsidR="00CC5B8D">
        <w:rPr>
          <w:rFonts w:ascii="Arial" w:hAnsi="Arial" w:cs="Arial"/>
          <w:sz w:val="20"/>
          <w:szCs w:val="20"/>
        </w:rPr>
        <w:t xml:space="preserve">Ing. </w:t>
      </w:r>
      <w:r w:rsidR="00D520F0" w:rsidRPr="00D520F0">
        <w:rPr>
          <w:rFonts w:ascii="Arial" w:hAnsi="Arial" w:cs="Arial"/>
          <w:sz w:val="20"/>
          <w:szCs w:val="20"/>
        </w:rPr>
        <w:t>Václav Hrach</w:t>
      </w:r>
      <w:r w:rsidR="00CC5B8D">
        <w:rPr>
          <w:rFonts w:ascii="Arial" w:hAnsi="Arial" w:cs="Arial"/>
          <w:sz w:val="20"/>
          <w:szCs w:val="20"/>
        </w:rPr>
        <w:t>, Ph.D.</w:t>
      </w:r>
      <w:r w:rsidR="00D520F0" w:rsidRPr="00D520F0">
        <w:rPr>
          <w:rFonts w:ascii="Arial" w:hAnsi="Arial" w:cs="Arial"/>
          <w:sz w:val="20"/>
          <w:szCs w:val="20"/>
        </w:rPr>
        <w:t xml:space="preserve">, člen představenstva </w:t>
      </w:r>
      <w:r w:rsidRPr="00D520F0">
        <w:rPr>
          <w:rFonts w:ascii="Arial" w:hAnsi="Arial" w:cs="Arial"/>
          <w:sz w:val="20"/>
          <w:szCs w:val="20"/>
        </w:rPr>
        <w:t>(za zadavatele jednají navenek vždy alespoň dva členové představenstva společně).</w:t>
      </w:r>
    </w:p>
    <w:p w14:paraId="1C203F5B" w14:textId="77777777" w:rsidR="005E5B52" w:rsidRPr="00AF7B71" w:rsidRDefault="005E5B52" w:rsidP="00496929">
      <w:pPr>
        <w:jc w:val="both"/>
        <w:rPr>
          <w:rFonts w:ascii="Arial" w:hAnsi="Arial" w:cs="Arial"/>
          <w:sz w:val="20"/>
          <w:szCs w:val="20"/>
        </w:rPr>
      </w:pPr>
      <w:r w:rsidRPr="00AF7B71">
        <w:rPr>
          <w:rFonts w:ascii="Arial" w:hAnsi="Arial" w:cs="Arial"/>
          <w:sz w:val="20"/>
          <w:szCs w:val="20"/>
        </w:rPr>
        <w:lastRenderedPageBreak/>
        <w:t>Veškerá komunikace mezi zadavatelem a dodavateli bude probíhat v českém nebo slovenském jazyce.</w:t>
      </w:r>
    </w:p>
    <w:p w14:paraId="34216B85" w14:textId="77777777" w:rsidR="006F2CFD" w:rsidRDefault="006F2CFD" w:rsidP="004652C7">
      <w:pPr>
        <w:pStyle w:val="StylGaramond12bPROST"/>
        <w:spacing w:line="276" w:lineRule="auto"/>
        <w:rPr>
          <w:rFonts w:ascii="Arial" w:hAnsi="Arial" w:cs="Arial"/>
          <w:color w:val="auto"/>
          <w:sz w:val="20"/>
          <w:szCs w:val="20"/>
          <w:highlight w:val="yellow"/>
        </w:rPr>
      </w:pPr>
    </w:p>
    <w:p w14:paraId="29CE868D" w14:textId="77777777" w:rsidR="00E231E3" w:rsidRPr="00076472" w:rsidRDefault="00E231E3" w:rsidP="004652C7">
      <w:pPr>
        <w:pStyle w:val="StylGaramond12bPROST"/>
        <w:spacing w:line="276" w:lineRule="auto"/>
        <w:rPr>
          <w:rFonts w:ascii="Arial" w:hAnsi="Arial" w:cs="Arial"/>
          <w:color w:val="auto"/>
          <w:sz w:val="20"/>
          <w:szCs w:val="20"/>
          <w:highlight w:val="yellow"/>
        </w:rPr>
      </w:pPr>
    </w:p>
    <w:p w14:paraId="3034A7B5" w14:textId="642848D0" w:rsidR="000B4619" w:rsidRPr="000913E9" w:rsidRDefault="001E076A" w:rsidP="00786834">
      <w:pPr>
        <w:pStyle w:val="Stylodstavecslovan"/>
        <w:numPr>
          <w:ilvl w:val="1"/>
          <w:numId w:val="6"/>
        </w:numPr>
        <w:spacing w:line="276" w:lineRule="auto"/>
        <w:ind w:left="567" w:hanging="567"/>
        <w:rPr>
          <w:rFonts w:ascii="Arial" w:hAnsi="Arial" w:cs="Arial"/>
          <w:b/>
          <w:szCs w:val="20"/>
        </w:rPr>
      </w:pPr>
      <w:r w:rsidRPr="000913E9">
        <w:rPr>
          <w:rFonts w:ascii="Arial" w:hAnsi="Arial" w:cs="Arial"/>
          <w:b/>
          <w:szCs w:val="20"/>
        </w:rPr>
        <w:t xml:space="preserve">Kontaktní osoba </w:t>
      </w:r>
      <w:r w:rsidR="007F2C4B" w:rsidRPr="000913E9">
        <w:rPr>
          <w:rFonts w:ascii="Arial" w:hAnsi="Arial" w:cs="Arial"/>
          <w:b/>
          <w:szCs w:val="20"/>
        </w:rPr>
        <w:t>společnosti pověřené administrací zadávacího řízení</w:t>
      </w:r>
    </w:p>
    <w:p w14:paraId="6F1284E5" w14:textId="5ACD74F8" w:rsidR="001E076A" w:rsidRPr="00B05CFC" w:rsidRDefault="001E076A" w:rsidP="001E076A">
      <w:pPr>
        <w:spacing w:after="120"/>
        <w:rPr>
          <w:rFonts w:ascii="Arial" w:hAnsi="Arial" w:cs="Arial"/>
          <w:sz w:val="20"/>
          <w:szCs w:val="20"/>
          <w:lang w:bidi="ar-SA"/>
        </w:rPr>
      </w:pPr>
      <w:r w:rsidRPr="000913E9">
        <w:rPr>
          <w:rFonts w:ascii="Arial" w:hAnsi="Arial" w:cs="Arial"/>
          <w:sz w:val="20"/>
          <w:szCs w:val="20"/>
          <w:lang w:bidi="ar-SA"/>
        </w:rPr>
        <w:t>Kontaktní osoba:</w:t>
      </w:r>
      <w:r w:rsidRPr="000913E9">
        <w:rPr>
          <w:rFonts w:ascii="Arial" w:hAnsi="Arial" w:cs="Arial"/>
          <w:sz w:val="20"/>
          <w:szCs w:val="20"/>
          <w:lang w:bidi="ar-SA"/>
        </w:rPr>
        <w:tab/>
      </w:r>
      <w:r w:rsidR="00BB5883" w:rsidRPr="000913E9">
        <w:rPr>
          <w:rFonts w:ascii="Arial" w:hAnsi="Arial" w:cs="Arial"/>
          <w:sz w:val="20"/>
          <w:szCs w:val="20"/>
          <w:lang w:bidi="ar-SA"/>
        </w:rPr>
        <w:tab/>
      </w:r>
      <w:r w:rsidR="006F1975" w:rsidRPr="000913E9">
        <w:rPr>
          <w:rFonts w:ascii="Arial" w:hAnsi="Arial" w:cs="Arial"/>
          <w:sz w:val="20"/>
          <w:szCs w:val="20"/>
          <w:lang w:bidi="ar-SA"/>
        </w:rPr>
        <w:tab/>
      </w:r>
      <w:r w:rsidR="00B05CFC" w:rsidRPr="00B05CFC">
        <w:rPr>
          <w:rFonts w:ascii="Arial" w:hAnsi="Arial" w:cs="Arial"/>
          <w:sz w:val="20"/>
          <w:szCs w:val="20"/>
          <w:lang w:bidi="ar-SA"/>
        </w:rPr>
        <w:t xml:space="preserve">Eva </w:t>
      </w:r>
      <w:r w:rsidR="00433808">
        <w:rPr>
          <w:rFonts w:ascii="Arial" w:hAnsi="Arial" w:cs="Arial"/>
          <w:sz w:val="20"/>
          <w:szCs w:val="20"/>
          <w:lang w:bidi="ar-SA"/>
        </w:rPr>
        <w:t>Dvořáková</w:t>
      </w:r>
    </w:p>
    <w:p w14:paraId="34814399" w14:textId="735F2208" w:rsidR="009C607D" w:rsidRPr="004A182A" w:rsidRDefault="009C607D" w:rsidP="009C607D">
      <w:pPr>
        <w:pStyle w:val="StylGaramond12bPROST"/>
        <w:spacing w:after="240" w:line="240" w:lineRule="auto"/>
        <w:rPr>
          <w:rFonts w:ascii="Arial" w:hAnsi="Arial" w:cs="Arial"/>
          <w:color w:val="auto"/>
          <w:sz w:val="20"/>
          <w:szCs w:val="20"/>
        </w:rPr>
      </w:pPr>
      <w:r w:rsidRPr="00B05CFC">
        <w:rPr>
          <w:rFonts w:ascii="Arial" w:hAnsi="Arial" w:cs="Arial"/>
          <w:color w:val="auto"/>
          <w:sz w:val="20"/>
          <w:szCs w:val="20"/>
        </w:rPr>
        <w:t>E-mail:</w:t>
      </w:r>
      <w:r w:rsidRPr="00B05CFC">
        <w:rPr>
          <w:rFonts w:ascii="Arial" w:hAnsi="Arial" w:cs="Arial"/>
          <w:color w:val="auto"/>
          <w:sz w:val="20"/>
          <w:szCs w:val="20"/>
        </w:rPr>
        <w:tab/>
      </w:r>
      <w:r w:rsidRPr="00B05CFC">
        <w:rPr>
          <w:rFonts w:ascii="Arial" w:hAnsi="Arial" w:cs="Arial"/>
          <w:color w:val="auto"/>
          <w:sz w:val="20"/>
          <w:szCs w:val="20"/>
        </w:rPr>
        <w:tab/>
      </w:r>
      <w:r w:rsidRPr="00B05CFC">
        <w:rPr>
          <w:rFonts w:ascii="Arial" w:hAnsi="Arial" w:cs="Arial"/>
          <w:color w:val="auto"/>
          <w:sz w:val="20"/>
          <w:szCs w:val="20"/>
        </w:rPr>
        <w:tab/>
      </w:r>
      <w:r w:rsidR="00BB5883" w:rsidRPr="00B05CFC">
        <w:rPr>
          <w:rFonts w:ascii="Arial" w:hAnsi="Arial" w:cs="Arial"/>
          <w:color w:val="auto"/>
          <w:sz w:val="20"/>
          <w:szCs w:val="20"/>
        </w:rPr>
        <w:tab/>
      </w:r>
      <w:r w:rsidR="007F2C4B" w:rsidRPr="00B05CFC">
        <w:rPr>
          <w:rFonts w:ascii="Arial" w:hAnsi="Arial" w:cs="Arial"/>
          <w:color w:val="auto"/>
          <w:sz w:val="20"/>
          <w:szCs w:val="20"/>
        </w:rPr>
        <w:tab/>
      </w:r>
      <w:r w:rsidR="00B05CFC" w:rsidRPr="004A182A">
        <w:rPr>
          <w:rFonts w:ascii="Arial" w:hAnsi="Arial" w:cs="Arial"/>
          <w:color w:val="auto"/>
          <w:sz w:val="20"/>
          <w:szCs w:val="20"/>
        </w:rPr>
        <w:t>eva.</w:t>
      </w:r>
      <w:r w:rsidR="00433808">
        <w:rPr>
          <w:rFonts w:ascii="Arial" w:hAnsi="Arial" w:cs="Arial"/>
          <w:color w:val="auto"/>
          <w:sz w:val="20"/>
          <w:szCs w:val="20"/>
        </w:rPr>
        <w:t>dvorakova1</w:t>
      </w:r>
      <w:r w:rsidR="00B05CFC" w:rsidRPr="004A182A">
        <w:rPr>
          <w:rFonts w:ascii="Arial" w:hAnsi="Arial" w:cs="Arial"/>
          <w:color w:val="auto"/>
          <w:sz w:val="20"/>
          <w:szCs w:val="20"/>
        </w:rPr>
        <w:t>@egd.cz</w:t>
      </w:r>
    </w:p>
    <w:p w14:paraId="5D58D6EC" w14:textId="77777777" w:rsidR="007F2C4B" w:rsidRPr="000913E9" w:rsidRDefault="000477EB" w:rsidP="006F1975">
      <w:pPr>
        <w:spacing w:before="180" w:after="360"/>
        <w:jc w:val="both"/>
        <w:rPr>
          <w:rFonts w:ascii="Arial" w:hAnsi="Arial" w:cs="Arial"/>
          <w:sz w:val="20"/>
          <w:szCs w:val="20"/>
        </w:rPr>
      </w:pPr>
      <w:r w:rsidRPr="000913E9">
        <w:rPr>
          <w:rFonts w:ascii="Arial" w:hAnsi="Arial" w:cs="Arial"/>
          <w:sz w:val="20"/>
          <w:szCs w:val="20"/>
          <w:u w:val="single"/>
        </w:rPr>
        <w:t xml:space="preserve">Výše uvedené kontaktní údaje slouží pouze pro případ, kdy není možné z technických důvodů komunikovat přes E-ZAK </w:t>
      </w:r>
      <w:r w:rsidRPr="000913E9">
        <w:rPr>
          <w:rFonts w:ascii="Arial" w:hAnsi="Arial" w:cs="Arial"/>
          <w:sz w:val="20"/>
          <w:szCs w:val="20"/>
        </w:rPr>
        <w:t xml:space="preserve">a případný </w:t>
      </w:r>
      <w:r w:rsidR="00C372C2" w:rsidRPr="000913E9">
        <w:rPr>
          <w:rFonts w:ascii="Arial" w:hAnsi="Arial" w:cs="Arial"/>
          <w:sz w:val="20"/>
          <w:szCs w:val="20"/>
        </w:rPr>
        <w:t>účastník</w:t>
      </w:r>
      <w:r w:rsidRPr="000913E9">
        <w:rPr>
          <w:rFonts w:ascii="Arial" w:hAnsi="Arial" w:cs="Arial"/>
          <w:sz w:val="20"/>
          <w:szCs w:val="20"/>
        </w:rPr>
        <w:t xml:space="preserve"> má problémy s přihlášením do elektronického nástroje.</w:t>
      </w:r>
    </w:p>
    <w:p w14:paraId="68486398" w14:textId="24CAC68D" w:rsidR="000477EB" w:rsidRPr="000913E9" w:rsidRDefault="007F2C4B" w:rsidP="006F1975">
      <w:pPr>
        <w:spacing w:before="180" w:after="360"/>
        <w:jc w:val="both"/>
        <w:rPr>
          <w:rFonts w:ascii="Arial" w:hAnsi="Arial" w:cs="Arial"/>
          <w:sz w:val="20"/>
          <w:szCs w:val="20"/>
        </w:rPr>
      </w:pPr>
      <w:r w:rsidRPr="000913E9">
        <w:rPr>
          <w:rFonts w:ascii="Arial" w:hAnsi="Arial" w:cs="Arial"/>
          <w:sz w:val="20"/>
          <w:szCs w:val="20"/>
        </w:rPr>
        <w:t xml:space="preserve">Elektronický nástroj pro komunikaci: </w:t>
      </w:r>
      <w:r w:rsidRPr="000913E9">
        <w:rPr>
          <w:rFonts w:ascii="Arial" w:hAnsi="Arial" w:cs="Arial"/>
          <w:sz w:val="20"/>
          <w:szCs w:val="20"/>
        </w:rPr>
        <w:tab/>
      </w:r>
      <w:r w:rsidR="00B622C6" w:rsidRPr="000913E9">
        <w:rPr>
          <w:rStyle w:val="Hypertextovodkaz"/>
          <w:rFonts w:ascii="Arial" w:hAnsi="Arial" w:cs="Arial"/>
          <w:sz w:val="20"/>
          <w:szCs w:val="20"/>
          <w:lang w:val="cs-CZ" w:eastAsia="cs-CZ"/>
        </w:rPr>
        <w:t>https://ezak.eon.cz/profile_display_2.html</w:t>
      </w:r>
    </w:p>
    <w:p w14:paraId="3C21B881" w14:textId="18110FDA" w:rsidR="00023351" w:rsidRPr="000913E9" w:rsidRDefault="00023351" w:rsidP="00786834">
      <w:pPr>
        <w:pStyle w:val="Stylodstavecslovan"/>
        <w:keepNext/>
        <w:keepLines/>
        <w:numPr>
          <w:ilvl w:val="1"/>
          <w:numId w:val="6"/>
        </w:numPr>
        <w:spacing w:line="276" w:lineRule="auto"/>
        <w:ind w:left="567" w:hanging="567"/>
        <w:rPr>
          <w:rFonts w:ascii="Arial" w:hAnsi="Arial" w:cs="Arial"/>
          <w:b/>
          <w:szCs w:val="20"/>
        </w:rPr>
      </w:pPr>
      <w:r w:rsidRPr="000913E9">
        <w:rPr>
          <w:rFonts w:ascii="Arial" w:hAnsi="Arial" w:cs="Arial"/>
          <w:b/>
          <w:szCs w:val="20"/>
        </w:rPr>
        <w:t>Forma komunikace</w:t>
      </w:r>
    </w:p>
    <w:p w14:paraId="44170BD6" w14:textId="5EA40232" w:rsidR="006F1975" w:rsidRPr="000913E9" w:rsidRDefault="006F1975" w:rsidP="006F1975">
      <w:pPr>
        <w:pStyle w:val="NORMLN0"/>
        <w:spacing w:line="276" w:lineRule="auto"/>
        <w:rPr>
          <w:rFonts w:cs="Arial"/>
        </w:rPr>
      </w:pPr>
      <w:r w:rsidRPr="000913E9">
        <w:rPr>
          <w:rFonts w:cs="Arial"/>
        </w:rPr>
        <w:t>Veškeré úkony zadavatele vůči dodavatelům nebo úkony dodavatelů vůči zadavateli v zadávacím řízení musí mít písemnou form</w:t>
      </w:r>
      <w:r w:rsidR="00966449">
        <w:rPr>
          <w:rFonts w:cs="Arial"/>
        </w:rPr>
        <w:t>u.</w:t>
      </w:r>
    </w:p>
    <w:p w14:paraId="432DF599" w14:textId="77777777" w:rsidR="006F1975" w:rsidRPr="000913E9" w:rsidRDefault="006F1975" w:rsidP="006F1975">
      <w:pPr>
        <w:pStyle w:val="NORMLN0"/>
        <w:spacing w:line="276" w:lineRule="auto"/>
        <w:rPr>
          <w:rFonts w:cs="Arial"/>
        </w:rPr>
      </w:pPr>
      <w:r w:rsidRPr="000913E9">
        <w:rPr>
          <w:rFonts w:cs="Arial"/>
        </w:rPr>
        <w:t>Veškerá komunikace mezi zadavatelem a dodavateli bude probíhat v českém nebo slovenském jazyce.</w:t>
      </w:r>
    </w:p>
    <w:p w14:paraId="5BFAEB05" w14:textId="1386F14A" w:rsidR="006F1975" w:rsidRPr="000913E9" w:rsidRDefault="006F1975" w:rsidP="00932D76">
      <w:pPr>
        <w:jc w:val="both"/>
        <w:rPr>
          <w:rFonts w:ascii="Arial" w:hAnsi="Arial" w:cs="Arial"/>
          <w:sz w:val="20"/>
          <w:szCs w:val="20"/>
        </w:rPr>
      </w:pPr>
      <w:r w:rsidRPr="000913E9">
        <w:rPr>
          <w:rFonts w:ascii="Arial" w:hAnsi="Arial" w:cs="Arial"/>
          <w:sz w:val="20"/>
          <w:szCs w:val="20"/>
        </w:rPr>
        <w:t xml:space="preserve">Písemná komunikace mezi zadavatelem a dodavatelem musí probíhat elektronicky </w:t>
      </w:r>
      <w:r w:rsidRPr="000913E9">
        <w:rPr>
          <w:rFonts w:ascii="Arial" w:hAnsi="Arial" w:cs="Arial"/>
          <w:sz w:val="20"/>
          <w:szCs w:val="20"/>
          <w:lang w:bidi="ar-SA"/>
        </w:rPr>
        <w:t>s výjimkou případů popsaných v ustanovení § 211 odstavec 3 zákona</w:t>
      </w:r>
      <w:r w:rsidRPr="000913E9">
        <w:rPr>
          <w:rFonts w:ascii="Arial" w:hAnsi="Arial" w:cs="Arial"/>
          <w:sz w:val="20"/>
          <w:szCs w:val="20"/>
        </w:rPr>
        <w:t xml:space="preserve">. Písemnosti doručované zadavateli zasílá dodavatel prostřednictvím elektronického nástroje E-ZAK, dostupného na internetové adrese </w:t>
      </w:r>
      <w:hyperlink r:id="rId10" w:history="1">
        <w:r w:rsidRPr="000913E9">
          <w:rPr>
            <w:rFonts w:ascii="Arial" w:hAnsi="Arial" w:cs="Arial"/>
            <w:b/>
            <w:sz w:val="20"/>
            <w:szCs w:val="20"/>
          </w:rPr>
          <w:t>www.ezak.eon.cz</w:t>
        </w:r>
      </w:hyperlink>
      <w:r w:rsidRPr="000913E9">
        <w:rPr>
          <w:rFonts w:ascii="Arial" w:hAnsi="Arial" w:cs="Arial"/>
          <w:b/>
          <w:sz w:val="20"/>
          <w:szCs w:val="20"/>
        </w:rPr>
        <w:t>,</w:t>
      </w:r>
      <w:r w:rsidRPr="000913E9">
        <w:rPr>
          <w:rFonts w:ascii="Arial" w:hAnsi="Arial" w:cs="Arial"/>
          <w:sz w:val="20"/>
          <w:szCs w:val="20"/>
        </w:rPr>
        <w:t xml:space="preserve"> pod názvem veřejné zakázky.</w:t>
      </w:r>
    </w:p>
    <w:p w14:paraId="4235EC95" w14:textId="6CF603A5" w:rsidR="00B018AC" w:rsidRPr="000913E9" w:rsidRDefault="00B018AC" w:rsidP="00B018AC">
      <w:pPr>
        <w:jc w:val="both"/>
        <w:rPr>
          <w:rFonts w:ascii="Arial" w:hAnsi="Arial" w:cs="Arial"/>
          <w:sz w:val="20"/>
          <w:szCs w:val="20"/>
          <w:lang w:bidi="ar-SA"/>
        </w:rPr>
      </w:pPr>
      <w:r w:rsidRPr="000913E9">
        <w:rPr>
          <w:rFonts w:ascii="Arial" w:hAnsi="Arial" w:cs="Arial"/>
          <w:sz w:val="20"/>
          <w:szCs w:val="20"/>
          <w:lang w:bidi="ar-SA"/>
        </w:rPr>
        <w:t xml:space="preserve">Veřejná zakázka je zadávána elektronicky pomocí elektronického nástroje E-ZAK, dostupného na internetové adrese </w:t>
      </w:r>
      <w:r w:rsidR="00F22888" w:rsidRPr="000913E9">
        <w:rPr>
          <w:rStyle w:val="Hypertextovodkaz"/>
          <w:rFonts w:ascii="Arial" w:hAnsi="Arial" w:cs="Arial"/>
          <w:sz w:val="20"/>
          <w:szCs w:val="20"/>
          <w:lang w:val="cs-CZ" w:eastAsia="cs-CZ"/>
        </w:rPr>
        <w:t>https://ezak.eon.cz/profile_display_2.html</w:t>
      </w:r>
      <w:r w:rsidRPr="000913E9">
        <w:rPr>
          <w:rFonts w:ascii="Arial" w:hAnsi="Arial" w:cs="Arial"/>
          <w:sz w:val="20"/>
          <w:lang w:eastAsia="cs-CZ" w:bidi="ar-SA"/>
        </w:rPr>
        <w:t xml:space="preserve"> pod názvem veřejné zakázky.</w:t>
      </w:r>
    </w:p>
    <w:p w14:paraId="5E1193D7" w14:textId="77777777" w:rsidR="000477EB" w:rsidRPr="000913E9" w:rsidRDefault="000477EB" w:rsidP="00932D76">
      <w:pPr>
        <w:jc w:val="both"/>
        <w:rPr>
          <w:rStyle w:val="Hypertextovodkaz"/>
          <w:rFonts w:ascii="Arial" w:hAnsi="Arial" w:cs="Arial"/>
          <w:color w:val="auto"/>
          <w:sz w:val="20"/>
          <w:szCs w:val="20"/>
          <w:u w:val="none"/>
          <w:lang w:val="cs-CZ" w:bidi="en-US"/>
        </w:rPr>
      </w:pPr>
      <w:r w:rsidRPr="000913E9">
        <w:rPr>
          <w:rFonts w:ascii="Arial" w:hAnsi="Arial" w:cs="Arial"/>
          <w:sz w:val="20"/>
          <w:lang w:eastAsia="cs-CZ" w:bidi="ar-SA"/>
        </w:rPr>
        <w:t xml:space="preserve">Podrobné informace o elektronickém nástroji E-ZAK nalezne </w:t>
      </w:r>
      <w:r w:rsidR="00C372C2" w:rsidRPr="000913E9">
        <w:rPr>
          <w:rFonts w:ascii="Arial" w:hAnsi="Arial" w:cs="Arial"/>
          <w:sz w:val="20"/>
          <w:lang w:eastAsia="cs-CZ" w:bidi="ar-SA"/>
        </w:rPr>
        <w:t>účastník</w:t>
      </w:r>
      <w:r w:rsidRPr="000913E9">
        <w:rPr>
          <w:rFonts w:ascii="Arial" w:hAnsi="Arial" w:cs="Arial"/>
          <w:sz w:val="20"/>
          <w:lang w:eastAsia="cs-CZ" w:bidi="ar-SA"/>
        </w:rPr>
        <w:t xml:space="preserve"> na internetové adrese </w:t>
      </w:r>
      <w:hyperlink r:id="rId11" w:history="1">
        <w:r w:rsidRPr="000913E9">
          <w:rPr>
            <w:rFonts w:ascii="Arial" w:hAnsi="Arial" w:cs="Arial"/>
            <w:sz w:val="20"/>
            <w:szCs w:val="20"/>
          </w:rPr>
          <w:t xml:space="preserve"> </w:t>
        </w:r>
        <w:hyperlink r:id="rId12" w:history="1">
          <w:r w:rsidRPr="000913E9">
            <w:rPr>
              <w:rStyle w:val="Hypertextovodkaz"/>
              <w:rFonts w:ascii="Arial" w:hAnsi="Arial" w:cs="Arial"/>
              <w:color w:val="auto"/>
              <w:sz w:val="20"/>
              <w:szCs w:val="20"/>
              <w:lang w:val="cs-CZ"/>
            </w:rPr>
            <w:t>http://www.ezak.cz/</w:t>
          </w:r>
        </w:hyperlink>
      </w:hyperlink>
      <w:r w:rsidRPr="000913E9">
        <w:rPr>
          <w:rFonts w:ascii="Arial" w:hAnsi="Arial" w:cs="Arial"/>
          <w:sz w:val="20"/>
          <w:szCs w:val="20"/>
        </w:rPr>
        <w:t xml:space="preserve">, zejména v </w:t>
      </w:r>
      <w:hyperlink r:id="rId13" w:history="1">
        <w:r w:rsidRPr="000913E9">
          <w:rPr>
            <w:rStyle w:val="Hypertextovodkaz"/>
            <w:rFonts w:ascii="Arial" w:hAnsi="Arial" w:cs="Arial"/>
            <w:color w:val="auto"/>
            <w:sz w:val="20"/>
            <w:szCs w:val="20"/>
            <w:lang w:val="cs-CZ"/>
          </w:rPr>
          <w:t>uživatelské příručce</w:t>
        </w:r>
      </w:hyperlink>
      <w:r w:rsidRPr="000913E9">
        <w:rPr>
          <w:rFonts w:ascii="Arial" w:hAnsi="Arial" w:cs="Arial"/>
          <w:sz w:val="20"/>
          <w:szCs w:val="20"/>
        </w:rPr>
        <w:t xml:space="preserve"> a </w:t>
      </w:r>
      <w:hyperlink r:id="rId14" w:history="1">
        <w:r w:rsidRPr="000913E9">
          <w:rPr>
            <w:rStyle w:val="Hypertextovodkaz"/>
            <w:rFonts w:ascii="Arial" w:hAnsi="Arial" w:cs="Arial"/>
            <w:color w:val="auto"/>
            <w:sz w:val="20"/>
            <w:szCs w:val="20"/>
            <w:lang w:val="cs-CZ"/>
          </w:rPr>
          <w:t>manuálu appletu elektronického podpisu</w:t>
        </w:r>
      </w:hyperlink>
      <w:r w:rsidRPr="000913E9">
        <w:rPr>
          <w:rStyle w:val="Hypertextovodkaz"/>
          <w:rFonts w:ascii="Arial" w:hAnsi="Arial" w:cs="Arial"/>
          <w:color w:val="auto"/>
          <w:sz w:val="20"/>
          <w:szCs w:val="20"/>
          <w:lang w:val="cs-CZ"/>
        </w:rPr>
        <w:t xml:space="preserve"> (https://ezak.eon.cz/registrace.html).</w:t>
      </w:r>
    </w:p>
    <w:p w14:paraId="63618275" w14:textId="77777777" w:rsidR="000477EB" w:rsidRPr="000913E9" w:rsidRDefault="000477EB" w:rsidP="000477EB">
      <w:pPr>
        <w:jc w:val="both"/>
        <w:rPr>
          <w:rFonts w:ascii="Arial" w:hAnsi="Arial" w:cs="Arial"/>
          <w:sz w:val="20"/>
          <w:lang w:eastAsia="cs-CZ" w:bidi="ar-SA"/>
        </w:rPr>
      </w:pPr>
      <w:bookmarkStart w:id="34" w:name="_Hlk527980780"/>
      <w:r w:rsidRPr="000913E9">
        <w:rPr>
          <w:rFonts w:ascii="Arial" w:hAnsi="Arial" w:cs="Arial"/>
          <w:sz w:val="20"/>
          <w:lang w:eastAsia="cs-CZ" w:bidi="ar-SA"/>
        </w:rPr>
        <w:t>Elektronický nástroj E-ZAK</w:t>
      </w:r>
    </w:p>
    <w:bookmarkEnd w:id="34"/>
    <w:p w14:paraId="2ED6BD2A" w14:textId="77777777" w:rsidR="000477EB" w:rsidRPr="000913E9" w:rsidRDefault="000477EB" w:rsidP="001C2DD4">
      <w:pPr>
        <w:pStyle w:val="Odstavecseseznamem"/>
        <w:numPr>
          <w:ilvl w:val="0"/>
          <w:numId w:val="11"/>
        </w:numPr>
        <w:jc w:val="both"/>
        <w:rPr>
          <w:rFonts w:ascii="Arial" w:hAnsi="Arial" w:cs="Arial"/>
          <w:sz w:val="20"/>
          <w:lang w:eastAsia="cs-CZ" w:bidi="ar-SA"/>
        </w:rPr>
      </w:pPr>
      <w:r w:rsidRPr="000913E9">
        <w:rPr>
          <w:rFonts w:ascii="Arial" w:hAnsi="Arial" w:cs="Arial"/>
          <w:sz w:val="20"/>
          <w:lang w:eastAsia="cs-CZ" w:bidi="ar-SA"/>
        </w:rPr>
        <w:t xml:space="preserve">veškeré úkony v rámci zadávacího řízení se provádějí elektronicky prostřednictvím elektronického nástroje E-ZAK, nestanoví-li zadavatel v zadávacích podmínkách nebo v průběhu zadávacího řízení jinak. </w:t>
      </w:r>
    </w:p>
    <w:p w14:paraId="7F23B4FE" w14:textId="77777777" w:rsidR="000477EB" w:rsidRPr="000913E9" w:rsidRDefault="000477EB" w:rsidP="000477EB">
      <w:pPr>
        <w:pStyle w:val="Odstavecseseznamem"/>
        <w:jc w:val="both"/>
        <w:rPr>
          <w:rFonts w:ascii="Arial" w:hAnsi="Arial" w:cs="Arial"/>
          <w:sz w:val="20"/>
          <w:lang w:eastAsia="cs-CZ" w:bidi="ar-SA"/>
        </w:rPr>
      </w:pPr>
    </w:p>
    <w:p w14:paraId="17E37215" w14:textId="77777777" w:rsidR="000477EB" w:rsidRPr="000913E9" w:rsidRDefault="000477EB" w:rsidP="001C2DD4">
      <w:pPr>
        <w:pStyle w:val="Odstavecseseznamem"/>
        <w:numPr>
          <w:ilvl w:val="0"/>
          <w:numId w:val="11"/>
        </w:numPr>
        <w:jc w:val="both"/>
        <w:rPr>
          <w:rFonts w:ascii="Arial" w:hAnsi="Arial" w:cs="Arial"/>
          <w:sz w:val="20"/>
          <w:lang w:eastAsia="cs-CZ" w:bidi="ar-SA"/>
        </w:rPr>
      </w:pPr>
      <w:bookmarkStart w:id="35" w:name="_Hlk527980775"/>
      <w:r w:rsidRPr="000913E9">
        <w:rPr>
          <w:rFonts w:ascii="Arial" w:hAnsi="Arial" w:cs="Arial"/>
          <w:sz w:val="20"/>
          <w:lang w:eastAsia="cs-CZ" w:bidi="ar-SA"/>
        </w:rPr>
        <w:t xml:space="preserve">zadavatel doporučuje </w:t>
      </w:r>
      <w:r w:rsidR="005D0FD8" w:rsidRPr="000913E9">
        <w:rPr>
          <w:rFonts w:ascii="Arial" w:hAnsi="Arial" w:cs="Arial"/>
          <w:sz w:val="20"/>
          <w:lang w:eastAsia="cs-CZ" w:bidi="ar-SA"/>
        </w:rPr>
        <w:t>dodavatelům</w:t>
      </w:r>
      <w:r w:rsidRPr="000913E9">
        <w:rPr>
          <w:rFonts w:ascii="Arial" w:hAnsi="Arial" w:cs="Arial"/>
          <w:sz w:val="20"/>
          <w:lang w:eastAsia="cs-CZ" w:bidi="ar-SA"/>
        </w:rPr>
        <w:t xml:space="preserve">, aby provedli a dokončili svou registraci v elektronickém nástroji, pokud tak již neučinili před zahájením tohoto zadávacího řízení. Tzv. registrace </w:t>
      </w:r>
      <w:r w:rsidR="005D0FD8" w:rsidRPr="000913E9">
        <w:rPr>
          <w:rFonts w:ascii="Arial" w:hAnsi="Arial" w:cs="Arial"/>
          <w:sz w:val="20"/>
          <w:lang w:eastAsia="cs-CZ" w:bidi="ar-SA"/>
        </w:rPr>
        <w:t xml:space="preserve">dodavateli </w:t>
      </w:r>
      <w:r w:rsidRPr="000913E9">
        <w:rPr>
          <w:rFonts w:ascii="Arial" w:hAnsi="Arial" w:cs="Arial"/>
          <w:sz w:val="20"/>
          <w:lang w:eastAsia="cs-CZ" w:bidi="ar-SA"/>
        </w:rPr>
        <w:t xml:space="preserve">umožní plné využití všech možností elektronického nástroje E-ZAK. Zadavatel požaduje zaručený elektronický podpis pro registraci </w:t>
      </w:r>
      <w:r w:rsidR="005D0FD8" w:rsidRPr="000913E9">
        <w:rPr>
          <w:rFonts w:ascii="Arial" w:hAnsi="Arial" w:cs="Arial"/>
          <w:sz w:val="20"/>
          <w:lang w:eastAsia="cs-CZ" w:bidi="ar-SA"/>
        </w:rPr>
        <w:t>dodavatele</w:t>
      </w:r>
      <w:r w:rsidRPr="000913E9">
        <w:rPr>
          <w:rFonts w:ascii="Arial" w:hAnsi="Arial" w:cs="Arial"/>
          <w:sz w:val="20"/>
          <w:lang w:eastAsia="cs-CZ" w:bidi="ar-SA"/>
        </w:rPr>
        <w:t xml:space="preserve">. </w:t>
      </w:r>
    </w:p>
    <w:bookmarkEnd w:id="35"/>
    <w:p w14:paraId="0B9C4236" w14:textId="77777777" w:rsidR="000477EB" w:rsidRPr="000913E9" w:rsidRDefault="000477EB" w:rsidP="000477EB">
      <w:pPr>
        <w:pStyle w:val="Odstavecseseznamem"/>
        <w:jc w:val="both"/>
        <w:rPr>
          <w:rFonts w:ascii="Arial" w:hAnsi="Arial" w:cs="Arial"/>
          <w:sz w:val="20"/>
          <w:lang w:eastAsia="cs-CZ" w:bidi="ar-SA"/>
        </w:rPr>
      </w:pPr>
    </w:p>
    <w:p w14:paraId="04A4B609" w14:textId="77777777" w:rsidR="000477EB" w:rsidRPr="000913E9" w:rsidRDefault="000477EB" w:rsidP="001C2DD4">
      <w:pPr>
        <w:pStyle w:val="Odstavecseseznamem"/>
        <w:numPr>
          <w:ilvl w:val="0"/>
          <w:numId w:val="11"/>
        </w:numPr>
        <w:jc w:val="both"/>
        <w:rPr>
          <w:rFonts w:ascii="Arial" w:hAnsi="Arial" w:cs="Arial"/>
          <w:sz w:val="20"/>
          <w:lang w:eastAsia="cs-CZ" w:bidi="ar-SA"/>
        </w:rPr>
      </w:pPr>
      <w:r w:rsidRPr="000913E9">
        <w:rPr>
          <w:rFonts w:ascii="Arial" w:hAnsi="Arial" w:cs="Arial"/>
          <w:sz w:val="20"/>
          <w:lang w:eastAsia="cs-CZ" w:bidi="ar-SA"/>
        </w:rPr>
        <w:t xml:space="preserve">zadavatel </w:t>
      </w:r>
      <w:r w:rsidR="005D0FD8" w:rsidRPr="000913E9">
        <w:rPr>
          <w:rFonts w:ascii="Arial" w:hAnsi="Arial" w:cs="Arial"/>
          <w:sz w:val="20"/>
          <w:lang w:eastAsia="cs-CZ" w:bidi="ar-SA"/>
        </w:rPr>
        <w:t xml:space="preserve">dodavatelům </w:t>
      </w:r>
      <w:r w:rsidRPr="000913E9">
        <w:rPr>
          <w:rFonts w:ascii="Arial" w:hAnsi="Arial" w:cs="Arial"/>
          <w:sz w:val="20"/>
          <w:lang w:eastAsia="cs-CZ" w:bidi="ar-SA"/>
        </w:rPr>
        <w:t>doporučuje, aby kontaktní osobu zadavatele požádali o přiřazení k veřejné zakázce nebo aby průběžně sledovali adresu veřejné zakázky.</w:t>
      </w:r>
    </w:p>
    <w:p w14:paraId="3DE83563" w14:textId="77777777" w:rsidR="000477EB" w:rsidRPr="000913E9" w:rsidRDefault="000477EB" w:rsidP="000477EB">
      <w:pPr>
        <w:pStyle w:val="Odstavecseseznamem"/>
        <w:rPr>
          <w:rFonts w:ascii="Arial" w:hAnsi="Arial" w:cs="Arial"/>
          <w:sz w:val="20"/>
          <w:lang w:eastAsia="cs-CZ" w:bidi="ar-SA"/>
        </w:rPr>
      </w:pPr>
    </w:p>
    <w:p w14:paraId="1054E0B3" w14:textId="77777777" w:rsidR="000477EB" w:rsidRPr="000913E9" w:rsidRDefault="000477EB" w:rsidP="001C2DD4">
      <w:pPr>
        <w:pStyle w:val="Odstavecseseznamem"/>
        <w:numPr>
          <w:ilvl w:val="0"/>
          <w:numId w:val="11"/>
        </w:numPr>
        <w:jc w:val="both"/>
        <w:rPr>
          <w:rFonts w:ascii="Arial" w:hAnsi="Arial" w:cs="Arial"/>
          <w:sz w:val="20"/>
          <w:lang w:eastAsia="cs-CZ" w:bidi="ar-SA"/>
        </w:rPr>
      </w:pPr>
      <w:r w:rsidRPr="000913E9">
        <w:rPr>
          <w:rFonts w:ascii="Arial" w:hAnsi="Arial" w:cs="Arial"/>
          <w:sz w:val="20"/>
          <w:lang w:eastAsia="cs-CZ" w:bidi="ar-SA"/>
        </w:rPr>
        <w:t xml:space="preserve">zavedl-li zadavatel </w:t>
      </w:r>
      <w:r w:rsidR="005D0FD8" w:rsidRPr="000913E9">
        <w:rPr>
          <w:rFonts w:ascii="Arial" w:hAnsi="Arial" w:cs="Arial"/>
          <w:sz w:val="20"/>
          <w:lang w:eastAsia="cs-CZ" w:bidi="ar-SA"/>
        </w:rPr>
        <w:t xml:space="preserve">dodavatele </w:t>
      </w:r>
      <w:r w:rsidRPr="000913E9">
        <w:rPr>
          <w:rFonts w:ascii="Arial" w:hAnsi="Arial" w:cs="Arial"/>
          <w:sz w:val="20"/>
          <w:lang w:eastAsia="cs-CZ" w:bidi="ar-SA"/>
        </w:rPr>
        <w:t xml:space="preserve">do elektronického nástroje E-ZAK, uvede u něj jako kontaktní údaje takové, které získal jako veřejné přístupné, nebo jiné vhodné kontaktní údaje. Je povinností každého </w:t>
      </w:r>
      <w:r w:rsidR="005D0FD8" w:rsidRPr="000913E9">
        <w:rPr>
          <w:rFonts w:ascii="Arial" w:hAnsi="Arial" w:cs="Arial"/>
          <w:sz w:val="20"/>
          <w:lang w:eastAsia="cs-CZ" w:bidi="ar-SA"/>
        </w:rPr>
        <w:t>dodavatele</w:t>
      </w:r>
      <w:r w:rsidRPr="000913E9">
        <w:rPr>
          <w:rFonts w:ascii="Arial" w:hAnsi="Arial" w:cs="Arial"/>
          <w:sz w:val="20"/>
          <w:lang w:eastAsia="cs-CZ" w:bidi="ar-SA"/>
        </w:rPr>
        <w:t xml:space="preserve">, aby před dokončením registrace do elektronického nástroje E-ZAK své kontaktní údaje zkontroloval a případně upravil či doplnil jiné. </w:t>
      </w:r>
    </w:p>
    <w:p w14:paraId="233CDC51" w14:textId="77777777" w:rsidR="000477EB" w:rsidRPr="000913E9" w:rsidRDefault="000477EB" w:rsidP="000477EB">
      <w:pPr>
        <w:pStyle w:val="Odstavecseseznamem"/>
        <w:rPr>
          <w:rFonts w:ascii="Arial" w:hAnsi="Arial" w:cs="Arial"/>
          <w:sz w:val="20"/>
          <w:lang w:eastAsia="cs-CZ" w:bidi="ar-SA"/>
        </w:rPr>
      </w:pPr>
    </w:p>
    <w:p w14:paraId="70DCC61F" w14:textId="77777777" w:rsidR="000477EB" w:rsidRPr="000913E9" w:rsidRDefault="000477EB" w:rsidP="001C2DD4">
      <w:pPr>
        <w:pStyle w:val="Odstavecseseznamem"/>
        <w:numPr>
          <w:ilvl w:val="0"/>
          <w:numId w:val="11"/>
        </w:numPr>
        <w:jc w:val="both"/>
        <w:rPr>
          <w:rFonts w:ascii="Arial" w:hAnsi="Arial" w:cs="Arial"/>
          <w:sz w:val="20"/>
          <w:lang w:eastAsia="cs-CZ" w:bidi="ar-SA"/>
        </w:rPr>
      </w:pPr>
      <w:r w:rsidRPr="000913E9">
        <w:rPr>
          <w:rFonts w:ascii="Arial" w:hAnsi="Arial" w:cs="Arial"/>
          <w:sz w:val="20"/>
          <w:lang w:eastAsia="cs-CZ" w:bidi="ar-SA"/>
        </w:rPr>
        <w:t xml:space="preserve">veškeré písemnosti zasílané prostřednictvím elektronického nástroje E-ZAK se považují za řádně doručené dnem jejich doručení do uživatelského účtu adresáta písemnosti </w:t>
      </w:r>
      <w:r w:rsidRPr="000913E9">
        <w:rPr>
          <w:rFonts w:ascii="Arial" w:hAnsi="Arial" w:cs="Arial"/>
          <w:sz w:val="20"/>
          <w:lang w:eastAsia="cs-CZ" w:bidi="ar-SA"/>
        </w:rPr>
        <w:lastRenderedPageBreak/>
        <w:t xml:space="preserve">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w:t>
      </w:r>
      <w:r w:rsidRPr="000913E9">
        <w:rPr>
          <w:rFonts w:ascii="Arial" w:hAnsi="Arial" w:cs="Arial"/>
          <w:sz w:val="20"/>
          <w:lang w:eastAsia="cs-CZ" w:bidi="ar-SA"/>
        </w:rPr>
        <w:br/>
        <w:t xml:space="preserve">E-ZAK byla doručena nová zpráva, či nikoliv. </w:t>
      </w:r>
    </w:p>
    <w:p w14:paraId="60A98407" w14:textId="77777777" w:rsidR="000477EB" w:rsidRPr="000913E9" w:rsidRDefault="000477EB" w:rsidP="000477EB">
      <w:pPr>
        <w:pStyle w:val="Odstavecseseznamem"/>
        <w:jc w:val="both"/>
        <w:rPr>
          <w:rFonts w:ascii="Arial" w:hAnsi="Arial" w:cs="Arial"/>
          <w:sz w:val="20"/>
          <w:lang w:eastAsia="cs-CZ" w:bidi="ar-SA"/>
        </w:rPr>
      </w:pPr>
    </w:p>
    <w:p w14:paraId="52517CF8" w14:textId="7DFC1E15" w:rsidR="006F1975" w:rsidRPr="000913E9" w:rsidRDefault="000477EB" w:rsidP="001C2DD4">
      <w:pPr>
        <w:pStyle w:val="Odstavecseseznamem"/>
        <w:numPr>
          <w:ilvl w:val="0"/>
          <w:numId w:val="11"/>
        </w:numPr>
        <w:spacing w:after="240"/>
        <w:jc w:val="both"/>
        <w:rPr>
          <w:rFonts w:ascii="Arial" w:hAnsi="Arial" w:cs="Arial"/>
          <w:sz w:val="20"/>
          <w:lang w:eastAsia="cs-CZ" w:bidi="ar-SA"/>
        </w:rPr>
      </w:pPr>
      <w:r w:rsidRPr="000913E9">
        <w:rPr>
          <w:rFonts w:ascii="Arial" w:hAnsi="Arial" w:cs="Arial"/>
          <w:sz w:val="20"/>
          <w:lang w:eastAsia="cs-CZ" w:bidi="ar-SA"/>
        </w:rPr>
        <w:t xml:space="preserve">podmínky a informace týkající se elektronického nástroje E-ZAK včetně informací o používání elektronického podpisu jsou dostupné na: </w:t>
      </w:r>
      <w:hyperlink r:id="rId15" w:history="1">
        <w:r w:rsidR="006F1975" w:rsidRPr="000913E9">
          <w:rPr>
            <w:rStyle w:val="Hypertextovodkaz"/>
            <w:rFonts w:ascii="Arial" w:hAnsi="Arial" w:cs="Arial"/>
            <w:sz w:val="20"/>
            <w:lang w:val="cs-CZ" w:eastAsia="cs-CZ"/>
          </w:rPr>
          <w:t>https://ezak.eon.cz/registrace.html</w:t>
        </w:r>
      </w:hyperlink>
    </w:p>
    <w:p w14:paraId="4C1B10A0" w14:textId="77777777" w:rsidR="006F1975" w:rsidRPr="000913E9" w:rsidRDefault="006F1975" w:rsidP="006F1975">
      <w:pPr>
        <w:pStyle w:val="Odstavecseseznamem"/>
        <w:rPr>
          <w:rFonts w:ascii="Arial" w:hAnsi="Arial" w:cs="Arial"/>
          <w:sz w:val="20"/>
          <w:lang w:eastAsia="cs-CZ" w:bidi="ar-SA"/>
        </w:rPr>
      </w:pPr>
    </w:p>
    <w:p w14:paraId="08FADAB5" w14:textId="2B319D91" w:rsidR="00271D12" w:rsidRPr="000913E9" w:rsidRDefault="006F1975" w:rsidP="001C2DD4">
      <w:pPr>
        <w:pStyle w:val="Odstavecseseznamem"/>
        <w:numPr>
          <w:ilvl w:val="0"/>
          <w:numId w:val="11"/>
        </w:numPr>
        <w:autoSpaceDE w:val="0"/>
        <w:autoSpaceDN w:val="0"/>
        <w:adjustRightInd w:val="0"/>
        <w:rPr>
          <w:rFonts w:ascii="Arial" w:hAnsi="Arial" w:cs="Arial"/>
          <w:sz w:val="20"/>
          <w:szCs w:val="20"/>
          <w:lang w:eastAsia="cs-CZ"/>
        </w:rPr>
      </w:pPr>
      <w:r w:rsidRPr="000913E9">
        <w:rPr>
          <w:rFonts w:ascii="Arial" w:hAnsi="Arial" w:cs="Arial"/>
          <w:sz w:val="20"/>
          <w:szCs w:val="20"/>
          <w:lang w:eastAsia="cs-CZ"/>
        </w:rPr>
        <w:t xml:space="preserve">v případě technických požadavků a dotazů k nástroji E-ZAK, prosím, kontaktujte technickou podporu: </w:t>
      </w:r>
      <w:r w:rsidRPr="000913E9">
        <w:rPr>
          <w:rFonts w:ascii="Arial" w:hAnsi="Arial" w:cs="Arial"/>
          <w:bCs/>
          <w:sz w:val="20"/>
          <w:szCs w:val="20"/>
          <w:lang w:eastAsia="cs-CZ"/>
        </w:rPr>
        <w:t>e-mail:</w:t>
      </w:r>
      <w:r w:rsidRPr="000913E9">
        <w:rPr>
          <w:rFonts w:ascii="Arial" w:hAnsi="Arial" w:cs="Arial"/>
          <w:sz w:val="20"/>
          <w:szCs w:val="20"/>
          <w:lang w:eastAsia="cs-CZ"/>
        </w:rPr>
        <w:t xml:space="preserve"> </w:t>
      </w:r>
      <w:hyperlink r:id="rId16" w:history="1">
        <w:r w:rsidRPr="000913E9">
          <w:rPr>
            <w:rFonts w:ascii="Arial" w:hAnsi="Arial" w:cs="Arial"/>
            <w:b/>
            <w:sz w:val="20"/>
            <w:szCs w:val="20"/>
            <w:lang w:eastAsia="cs-CZ"/>
          </w:rPr>
          <w:t>podpora@ezak.cz</w:t>
        </w:r>
      </w:hyperlink>
      <w:r w:rsidRPr="000913E9">
        <w:rPr>
          <w:rFonts w:ascii="Arial" w:hAnsi="Arial" w:cs="Arial"/>
          <w:sz w:val="20"/>
          <w:szCs w:val="20"/>
          <w:lang w:eastAsia="cs-CZ"/>
        </w:rPr>
        <w:t xml:space="preserve">, </w:t>
      </w:r>
      <w:r w:rsidRPr="000913E9">
        <w:rPr>
          <w:rFonts w:ascii="Arial" w:hAnsi="Arial" w:cs="Arial"/>
          <w:b/>
          <w:bCs/>
          <w:sz w:val="20"/>
          <w:szCs w:val="20"/>
          <w:lang w:eastAsia="cs-CZ"/>
        </w:rPr>
        <w:t>telefon:</w:t>
      </w:r>
      <w:r w:rsidRPr="000913E9">
        <w:rPr>
          <w:rFonts w:ascii="Arial" w:hAnsi="Arial" w:cs="Arial"/>
          <w:b/>
          <w:sz w:val="20"/>
          <w:szCs w:val="20"/>
          <w:lang w:eastAsia="cs-CZ"/>
        </w:rPr>
        <w:t xml:space="preserve"> +420 538 702 719</w:t>
      </w:r>
      <w:r w:rsidRPr="000913E9">
        <w:rPr>
          <w:rFonts w:ascii="Arial" w:hAnsi="Arial" w:cs="Arial"/>
          <w:sz w:val="20"/>
          <w:szCs w:val="20"/>
          <w:lang w:eastAsia="cs-CZ"/>
        </w:rPr>
        <w:t>, v pracovních dnech: 9.00 - 17.00.</w:t>
      </w:r>
      <w:r w:rsidR="000477EB" w:rsidRPr="000913E9">
        <w:rPr>
          <w:rFonts w:ascii="Arial" w:hAnsi="Arial" w:cs="Arial"/>
          <w:sz w:val="20"/>
          <w:szCs w:val="20"/>
          <w:lang w:eastAsia="cs-CZ" w:bidi="ar-SA"/>
        </w:rPr>
        <w:t xml:space="preserve"> </w:t>
      </w:r>
    </w:p>
    <w:p w14:paraId="1AA4F50C" w14:textId="77777777" w:rsidR="00A5196E" w:rsidRPr="000913E9" w:rsidRDefault="00A5196E" w:rsidP="005F1BE6">
      <w:pPr>
        <w:pStyle w:val="Nadpis1"/>
      </w:pPr>
      <w:bookmarkStart w:id="36" w:name="_Toc366583528"/>
      <w:bookmarkStart w:id="37" w:name="_Toc367545156"/>
      <w:bookmarkStart w:id="38" w:name="_Toc372344902"/>
      <w:bookmarkStart w:id="39" w:name="_Toc372948279"/>
      <w:bookmarkStart w:id="40" w:name="_Toc374193243"/>
      <w:bookmarkStart w:id="41" w:name="_Toc374330753"/>
      <w:bookmarkStart w:id="42" w:name="_Toc374331655"/>
      <w:bookmarkStart w:id="43" w:name="_Toc375639417"/>
      <w:bookmarkStart w:id="44" w:name="_Toc388320442"/>
      <w:bookmarkStart w:id="45" w:name="_Toc32627409"/>
      <w:bookmarkStart w:id="46" w:name="_Toc123534347"/>
      <w:bookmarkStart w:id="47" w:name="_Toc167174528"/>
      <w:bookmarkStart w:id="48" w:name="_Toc367353017"/>
      <w:bookmarkStart w:id="49" w:name="_Toc156384646"/>
      <w:bookmarkStart w:id="50" w:name="_Toc478991244"/>
      <w:bookmarkStart w:id="51" w:name="_Ref261771369"/>
      <w:r w:rsidRPr="000913E9">
        <w:t>Ú</w:t>
      </w:r>
      <w:r w:rsidR="00A3358E" w:rsidRPr="000913E9">
        <w:t>ČEL VEŘEJNÉ ZAKÁZKY</w:t>
      </w:r>
      <w:bookmarkEnd w:id="36"/>
      <w:bookmarkEnd w:id="37"/>
      <w:bookmarkEnd w:id="38"/>
      <w:bookmarkEnd w:id="39"/>
      <w:bookmarkEnd w:id="40"/>
      <w:bookmarkEnd w:id="41"/>
      <w:bookmarkEnd w:id="42"/>
      <w:bookmarkEnd w:id="43"/>
      <w:bookmarkEnd w:id="44"/>
      <w:bookmarkEnd w:id="45"/>
      <w:bookmarkEnd w:id="46"/>
      <w:bookmarkEnd w:id="47"/>
      <w:bookmarkEnd w:id="48"/>
      <w:r w:rsidRPr="000913E9">
        <w:t>,</w:t>
      </w:r>
      <w:r w:rsidR="00A3358E" w:rsidRPr="000913E9">
        <w:t xml:space="preserve"> PŘEDMĚT PLNĚNÍ A DALŠÍ INFORMACE</w:t>
      </w:r>
      <w:bookmarkEnd w:id="49"/>
      <w:r w:rsidR="00A3358E" w:rsidRPr="000913E9">
        <w:t xml:space="preserve"> </w:t>
      </w:r>
      <w:bookmarkEnd w:id="50"/>
    </w:p>
    <w:bookmarkEnd w:id="14"/>
    <w:bookmarkEnd w:id="15"/>
    <w:bookmarkEnd w:id="16"/>
    <w:bookmarkEnd w:id="18"/>
    <w:bookmarkEnd w:id="19"/>
    <w:bookmarkEnd w:id="20"/>
    <w:bookmarkEnd w:id="21"/>
    <w:bookmarkEnd w:id="22"/>
    <w:bookmarkEnd w:id="23"/>
    <w:bookmarkEnd w:id="51"/>
    <w:p w14:paraId="4559960A" w14:textId="77777777" w:rsidR="00F52714" w:rsidRPr="000913E9" w:rsidRDefault="00F52714" w:rsidP="002056BE">
      <w:pPr>
        <w:pStyle w:val="Stylodstavecslovan"/>
        <w:keepNext/>
        <w:keepLines/>
        <w:numPr>
          <w:ilvl w:val="1"/>
          <w:numId w:val="6"/>
        </w:numPr>
        <w:spacing w:line="276" w:lineRule="auto"/>
        <w:ind w:left="567" w:hanging="567"/>
        <w:rPr>
          <w:rFonts w:ascii="Arial" w:hAnsi="Arial" w:cs="Arial"/>
          <w:b/>
          <w:szCs w:val="20"/>
        </w:rPr>
      </w:pPr>
      <w:r w:rsidRPr="000913E9">
        <w:rPr>
          <w:rFonts w:ascii="Arial" w:hAnsi="Arial" w:cs="Arial"/>
          <w:b/>
          <w:szCs w:val="20"/>
        </w:rPr>
        <w:t xml:space="preserve">Účel veřejné zakázky </w:t>
      </w:r>
    </w:p>
    <w:p w14:paraId="18DDDED1" w14:textId="67139E91" w:rsidR="000F0076" w:rsidRPr="0047664B" w:rsidRDefault="00F52714" w:rsidP="00F55859">
      <w:pPr>
        <w:pStyle w:val="StylGaramond12bPROST"/>
        <w:spacing w:after="240" w:line="276" w:lineRule="auto"/>
        <w:rPr>
          <w:rFonts w:ascii="Arial" w:hAnsi="Arial" w:cs="Arial"/>
          <w:color w:val="auto"/>
          <w:sz w:val="20"/>
          <w:szCs w:val="20"/>
        </w:rPr>
      </w:pPr>
      <w:r w:rsidRPr="000913E9">
        <w:rPr>
          <w:rFonts w:ascii="Arial" w:hAnsi="Arial" w:cs="Arial"/>
          <w:color w:val="auto"/>
          <w:sz w:val="20"/>
          <w:szCs w:val="20"/>
        </w:rPr>
        <w:t>Ú</w:t>
      </w:r>
      <w:r w:rsidR="00A5196E" w:rsidRPr="000913E9">
        <w:rPr>
          <w:rFonts w:ascii="Arial" w:hAnsi="Arial" w:cs="Arial"/>
          <w:color w:val="auto"/>
          <w:sz w:val="20"/>
          <w:szCs w:val="20"/>
        </w:rPr>
        <w:t xml:space="preserve">čelem této </w:t>
      </w:r>
      <w:r w:rsidR="0039700F" w:rsidRPr="000913E9">
        <w:rPr>
          <w:rFonts w:ascii="Arial" w:hAnsi="Arial" w:cs="Arial"/>
          <w:color w:val="auto"/>
          <w:sz w:val="20"/>
          <w:szCs w:val="20"/>
        </w:rPr>
        <w:t>nadlimitní</w:t>
      </w:r>
      <w:r w:rsidR="00A5196E" w:rsidRPr="000913E9">
        <w:rPr>
          <w:rFonts w:ascii="Arial" w:hAnsi="Arial" w:cs="Arial"/>
          <w:color w:val="auto"/>
          <w:sz w:val="20"/>
          <w:szCs w:val="20"/>
        </w:rPr>
        <w:t xml:space="preserve"> veřejné zakázky </w:t>
      </w:r>
      <w:r w:rsidR="00A5196E" w:rsidRPr="0047664B">
        <w:rPr>
          <w:rFonts w:ascii="Arial" w:hAnsi="Arial" w:cs="Arial"/>
          <w:color w:val="auto"/>
          <w:sz w:val="20"/>
          <w:szCs w:val="20"/>
        </w:rPr>
        <w:t xml:space="preserve">zadávané </w:t>
      </w:r>
      <w:r w:rsidR="00B03311" w:rsidRPr="0047664B">
        <w:rPr>
          <w:rFonts w:ascii="Arial" w:hAnsi="Arial" w:cs="Arial"/>
          <w:color w:val="auto"/>
          <w:sz w:val="20"/>
          <w:szCs w:val="20"/>
        </w:rPr>
        <w:t xml:space="preserve">v </w:t>
      </w:r>
      <w:r w:rsidR="000913E9" w:rsidRPr="0047664B">
        <w:rPr>
          <w:rFonts w:ascii="Arial" w:hAnsi="Arial" w:cs="Arial"/>
          <w:color w:val="auto"/>
          <w:sz w:val="20"/>
          <w:szCs w:val="20"/>
        </w:rPr>
        <w:t>otevřeném</w:t>
      </w:r>
      <w:r w:rsidR="00CC2192" w:rsidRPr="0047664B">
        <w:rPr>
          <w:rFonts w:ascii="Arial" w:hAnsi="Arial" w:cs="Arial"/>
          <w:color w:val="auto"/>
          <w:sz w:val="20"/>
          <w:szCs w:val="20"/>
        </w:rPr>
        <w:t xml:space="preserve"> řízení</w:t>
      </w:r>
      <w:r w:rsidR="000913E9" w:rsidRPr="0047664B">
        <w:rPr>
          <w:rFonts w:ascii="Arial" w:hAnsi="Arial" w:cs="Arial"/>
          <w:color w:val="auto"/>
          <w:sz w:val="20"/>
          <w:szCs w:val="20"/>
        </w:rPr>
        <w:t xml:space="preserve"> </w:t>
      </w:r>
      <w:r w:rsidR="00A5196E" w:rsidRPr="0047664B">
        <w:rPr>
          <w:rFonts w:ascii="Arial" w:hAnsi="Arial" w:cs="Arial"/>
          <w:color w:val="auto"/>
          <w:sz w:val="20"/>
          <w:szCs w:val="20"/>
        </w:rPr>
        <w:t xml:space="preserve">je </w:t>
      </w:r>
      <w:r w:rsidR="005B4DBB" w:rsidRPr="0047664B">
        <w:rPr>
          <w:rFonts w:ascii="Arial" w:hAnsi="Arial" w:cs="Arial"/>
          <w:color w:val="auto"/>
          <w:sz w:val="20"/>
          <w:szCs w:val="20"/>
        </w:rPr>
        <w:t xml:space="preserve">uzavření </w:t>
      </w:r>
      <w:r w:rsidR="000913E9" w:rsidRPr="0047664B">
        <w:rPr>
          <w:rFonts w:ascii="Arial" w:hAnsi="Arial" w:cs="Arial"/>
          <w:color w:val="auto"/>
          <w:sz w:val="20"/>
          <w:szCs w:val="20"/>
        </w:rPr>
        <w:t>smlouvy</w:t>
      </w:r>
      <w:r w:rsidR="00E52A99" w:rsidRPr="0047664B">
        <w:rPr>
          <w:rFonts w:ascii="Arial" w:hAnsi="Arial" w:cs="Arial"/>
          <w:color w:val="auto"/>
          <w:sz w:val="20"/>
          <w:szCs w:val="20"/>
        </w:rPr>
        <w:t xml:space="preserve"> </w:t>
      </w:r>
      <w:r w:rsidR="00C17722" w:rsidRPr="0047664B">
        <w:rPr>
          <w:rFonts w:ascii="Arial" w:hAnsi="Arial" w:cs="Arial"/>
          <w:color w:val="auto"/>
          <w:sz w:val="20"/>
          <w:szCs w:val="20"/>
        </w:rPr>
        <w:t xml:space="preserve">s jedním </w:t>
      </w:r>
      <w:r w:rsidR="00245BE2" w:rsidRPr="0047664B">
        <w:rPr>
          <w:rFonts w:ascii="Arial" w:hAnsi="Arial" w:cs="Arial"/>
          <w:color w:val="auto"/>
          <w:sz w:val="20"/>
          <w:szCs w:val="20"/>
        </w:rPr>
        <w:t>dodavatelem</w:t>
      </w:r>
      <w:r w:rsidR="00A5196E" w:rsidRPr="0047664B">
        <w:rPr>
          <w:rFonts w:ascii="Arial" w:hAnsi="Arial" w:cs="Arial"/>
          <w:color w:val="auto"/>
          <w:sz w:val="20"/>
          <w:szCs w:val="20"/>
        </w:rPr>
        <w:t xml:space="preserve">, </w:t>
      </w:r>
      <w:r w:rsidR="00D75F05" w:rsidRPr="0047664B">
        <w:rPr>
          <w:rFonts w:ascii="Arial" w:hAnsi="Arial" w:cs="Arial"/>
          <w:color w:val="auto"/>
          <w:sz w:val="20"/>
          <w:szCs w:val="20"/>
        </w:rPr>
        <w:t>kt</w:t>
      </w:r>
      <w:r w:rsidR="00216C2F" w:rsidRPr="0047664B">
        <w:rPr>
          <w:rFonts w:ascii="Arial" w:hAnsi="Arial" w:cs="Arial"/>
          <w:color w:val="auto"/>
          <w:sz w:val="20"/>
          <w:szCs w:val="20"/>
        </w:rPr>
        <w:t>e</w:t>
      </w:r>
      <w:r w:rsidR="00C17722" w:rsidRPr="0047664B">
        <w:rPr>
          <w:rFonts w:ascii="Arial" w:hAnsi="Arial" w:cs="Arial"/>
          <w:color w:val="auto"/>
          <w:sz w:val="20"/>
          <w:szCs w:val="20"/>
        </w:rPr>
        <w:t>rý</w:t>
      </w:r>
      <w:r w:rsidR="00D75F05" w:rsidRPr="0047664B">
        <w:rPr>
          <w:rFonts w:ascii="Arial" w:hAnsi="Arial" w:cs="Arial"/>
          <w:color w:val="auto"/>
          <w:sz w:val="20"/>
          <w:szCs w:val="20"/>
        </w:rPr>
        <w:t xml:space="preserve"> podal nabídku</w:t>
      </w:r>
      <w:r w:rsidR="00C15D3A" w:rsidRPr="0047664B">
        <w:rPr>
          <w:rFonts w:ascii="Arial" w:hAnsi="Arial" w:cs="Arial"/>
          <w:color w:val="auto"/>
          <w:sz w:val="20"/>
          <w:szCs w:val="20"/>
        </w:rPr>
        <w:t xml:space="preserve"> na plnění</w:t>
      </w:r>
      <w:r w:rsidR="00C17722" w:rsidRPr="0047664B">
        <w:rPr>
          <w:rFonts w:ascii="Arial" w:hAnsi="Arial" w:cs="Arial"/>
          <w:color w:val="auto"/>
          <w:sz w:val="20"/>
          <w:szCs w:val="20"/>
        </w:rPr>
        <w:t xml:space="preserve"> </w:t>
      </w:r>
      <w:r w:rsidR="00216C2F" w:rsidRPr="0047664B">
        <w:rPr>
          <w:rFonts w:ascii="Arial" w:hAnsi="Arial" w:cs="Arial"/>
          <w:color w:val="auto"/>
          <w:sz w:val="20"/>
          <w:szCs w:val="20"/>
        </w:rPr>
        <w:t>této</w:t>
      </w:r>
      <w:r w:rsidR="00C15D3A" w:rsidRPr="0047664B">
        <w:rPr>
          <w:rFonts w:ascii="Arial" w:hAnsi="Arial" w:cs="Arial"/>
          <w:color w:val="auto"/>
          <w:sz w:val="20"/>
          <w:szCs w:val="20"/>
        </w:rPr>
        <w:t xml:space="preserve"> veřejné zakázky</w:t>
      </w:r>
      <w:r w:rsidR="004965B7" w:rsidRPr="0047664B">
        <w:rPr>
          <w:rFonts w:ascii="Arial" w:hAnsi="Arial" w:cs="Arial"/>
          <w:color w:val="auto"/>
          <w:sz w:val="20"/>
          <w:szCs w:val="20"/>
        </w:rPr>
        <w:t xml:space="preserve"> „</w:t>
      </w:r>
      <w:r w:rsidR="008743D0" w:rsidRPr="0047664B">
        <w:rPr>
          <w:rFonts w:ascii="Arial" w:hAnsi="Arial" w:cs="Arial"/>
          <w:color w:val="auto"/>
          <w:sz w:val="20"/>
          <w:szCs w:val="20"/>
        </w:rPr>
        <w:t>TNS Brno-Černovice - R110</w:t>
      </w:r>
      <w:r w:rsidR="00330A89">
        <w:rPr>
          <w:rFonts w:ascii="Arial" w:hAnsi="Arial" w:cs="Arial"/>
          <w:color w:val="auto"/>
          <w:sz w:val="20"/>
          <w:szCs w:val="20"/>
        </w:rPr>
        <w:t xml:space="preserve"> </w:t>
      </w:r>
      <w:r w:rsidR="008743D0" w:rsidRPr="0047664B">
        <w:rPr>
          <w:rFonts w:ascii="Arial" w:hAnsi="Arial" w:cs="Arial"/>
          <w:color w:val="auto"/>
          <w:sz w:val="20"/>
          <w:szCs w:val="20"/>
        </w:rPr>
        <w:t>kV</w:t>
      </w:r>
      <w:r w:rsidR="004965B7" w:rsidRPr="0047664B">
        <w:rPr>
          <w:rFonts w:ascii="Arial" w:hAnsi="Arial" w:cs="Arial"/>
          <w:color w:val="auto"/>
          <w:sz w:val="20"/>
          <w:szCs w:val="20"/>
        </w:rPr>
        <w:t>“</w:t>
      </w:r>
      <w:r w:rsidR="000E5CEC" w:rsidRPr="0047664B">
        <w:rPr>
          <w:rFonts w:ascii="Arial" w:hAnsi="Arial" w:cs="Arial"/>
          <w:color w:val="auto"/>
          <w:sz w:val="20"/>
          <w:szCs w:val="20"/>
        </w:rPr>
        <w:t xml:space="preserve"> </w:t>
      </w:r>
      <w:r w:rsidR="00A5196E" w:rsidRPr="0047664B">
        <w:rPr>
          <w:rFonts w:ascii="Arial" w:hAnsi="Arial" w:cs="Arial"/>
          <w:color w:val="auto"/>
          <w:sz w:val="20"/>
          <w:szCs w:val="20"/>
        </w:rPr>
        <w:t xml:space="preserve">a na základě provedeného hodnocení </w:t>
      </w:r>
      <w:r w:rsidR="000E5CEC" w:rsidRPr="0047664B">
        <w:rPr>
          <w:rFonts w:ascii="Arial" w:hAnsi="Arial" w:cs="Arial"/>
          <w:color w:val="auto"/>
          <w:sz w:val="20"/>
          <w:szCs w:val="20"/>
        </w:rPr>
        <w:t>se</w:t>
      </w:r>
      <w:r w:rsidR="009E2E5E" w:rsidRPr="0047664B">
        <w:rPr>
          <w:rFonts w:ascii="Arial" w:hAnsi="Arial" w:cs="Arial"/>
          <w:color w:val="auto"/>
          <w:sz w:val="20"/>
          <w:szCs w:val="20"/>
        </w:rPr>
        <w:t xml:space="preserve"> </w:t>
      </w:r>
      <w:r w:rsidR="00A5196E" w:rsidRPr="0047664B">
        <w:rPr>
          <w:rFonts w:ascii="Arial" w:hAnsi="Arial" w:cs="Arial"/>
          <w:color w:val="auto"/>
          <w:sz w:val="20"/>
          <w:szCs w:val="20"/>
        </w:rPr>
        <w:t xml:space="preserve">umístil </w:t>
      </w:r>
      <w:r w:rsidR="00AA4E79" w:rsidRPr="0047664B">
        <w:rPr>
          <w:rFonts w:ascii="Arial" w:hAnsi="Arial" w:cs="Arial"/>
          <w:color w:val="auto"/>
          <w:sz w:val="20"/>
          <w:szCs w:val="20"/>
        </w:rPr>
        <w:t>jako první</w:t>
      </w:r>
      <w:r w:rsidR="00C96685" w:rsidRPr="0047664B">
        <w:rPr>
          <w:rFonts w:ascii="Arial" w:hAnsi="Arial" w:cs="Arial"/>
          <w:color w:val="auto"/>
          <w:sz w:val="20"/>
          <w:szCs w:val="20"/>
        </w:rPr>
        <w:t xml:space="preserve"> </w:t>
      </w:r>
      <w:r w:rsidR="00AA4E79" w:rsidRPr="0047664B">
        <w:rPr>
          <w:rFonts w:ascii="Arial" w:hAnsi="Arial" w:cs="Arial"/>
          <w:color w:val="auto"/>
          <w:sz w:val="20"/>
          <w:szCs w:val="20"/>
        </w:rPr>
        <w:t>v</w:t>
      </w:r>
      <w:r w:rsidR="006C3B14" w:rsidRPr="0047664B">
        <w:rPr>
          <w:rFonts w:ascii="Arial" w:hAnsi="Arial" w:cs="Arial"/>
          <w:color w:val="auto"/>
          <w:sz w:val="20"/>
          <w:szCs w:val="20"/>
        </w:rPr>
        <w:t> </w:t>
      </w:r>
      <w:r w:rsidR="00AA4E79" w:rsidRPr="0047664B">
        <w:rPr>
          <w:rFonts w:ascii="Arial" w:hAnsi="Arial" w:cs="Arial"/>
          <w:color w:val="auto"/>
          <w:sz w:val="20"/>
          <w:szCs w:val="20"/>
        </w:rPr>
        <w:t>pořadí</w:t>
      </w:r>
      <w:r w:rsidR="006C3B14" w:rsidRPr="0047664B">
        <w:rPr>
          <w:rFonts w:ascii="Arial" w:hAnsi="Arial" w:cs="Arial"/>
          <w:color w:val="auto"/>
          <w:sz w:val="20"/>
          <w:szCs w:val="20"/>
        </w:rPr>
        <w:t>.</w:t>
      </w:r>
      <w:bookmarkEnd w:id="1"/>
    </w:p>
    <w:p w14:paraId="15B57251" w14:textId="1E3E0E69" w:rsidR="009E2E5E" w:rsidRPr="000913E9" w:rsidRDefault="00310ADB" w:rsidP="00FF3A6B">
      <w:pPr>
        <w:pStyle w:val="Stylodstavecslovan"/>
        <w:keepNext/>
        <w:keepLines/>
        <w:numPr>
          <w:ilvl w:val="1"/>
          <w:numId w:val="6"/>
        </w:numPr>
        <w:spacing w:line="276" w:lineRule="auto"/>
        <w:ind w:left="567" w:hanging="567"/>
        <w:rPr>
          <w:rFonts w:ascii="Arial" w:hAnsi="Arial" w:cs="Arial"/>
          <w:b/>
          <w:szCs w:val="20"/>
        </w:rPr>
      </w:pPr>
      <w:r w:rsidRPr="000913E9">
        <w:rPr>
          <w:rFonts w:ascii="Arial" w:hAnsi="Arial" w:cs="Arial"/>
          <w:b/>
          <w:szCs w:val="20"/>
        </w:rPr>
        <w:t xml:space="preserve">Předmět plnění veřejné zakázky </w:t>
      </w:r>
    </w:p>
    <w:p w14:paraId="7DD03956" w14:textId="1B1B66FC" w:rsidR="005B4DBB" w:rsidRPr="003701CA" w:rsidRDefault="000913E9" w:rsidP="00902C7E">
      <w:pPr>
        <w:spacing w:after="8" w:line="268" w:lineRule="auto"/>
        <w:jc w:val="both"/>
        <w:rPr>
          <w:rFonts w:ascii="Arial" w:hAnsi="Arial" w:cs="Arial"/>
          <w:sz w:val="20"/>
          <w:szCs w:val="20"/>
        </w:rPr>
      </w:pPr>
      <w:r w:rsidRPr="003701CA">
        <w:rPr>
          <w:rFonts w:ascii="Arial" w:hAnsi="Arial" w:cs="Arial"/>
          <w:sz w:val="20"/>
          <w:szCs w:val="20"/>
        </w:rPr>
        <w:t xml:space="preserve">Předmětem veřejné zakázky </w:t>
      </w:r>
      <w:r w:rsidR="00902C7E" w:rsidRPr="003701CA">
        <w:rPr>
          <w:rFonts w:ascii="Arial" w:hAnsi="Arial" w:cs="Arial"/>
          <w:sz w:val="20"/>
          <w:szCs w:val="20"/>
        </w:rPr>
        <w:t>je dodávka zapouzdřené technologie pro rozvodnu 110 kV, která bude provedena jako rozšířená rozvodna typu „H“ a bude plně zapouzdřená plynem SF6. Rozvodna se bude skládat ze dvou polí přívodních (venkovní vedení), ze tří polí transformátorových, z pole podélného dělení a ze dvou dodatečných oddělovacích odpojovačů v přípojnici.</w:t>
      </w:r>
    </w:p>
    <w:p w14:paraId="29A900E1" w14:textId="748B9107" w:rsidR="00A70A05" w:rsidRPr="003701CA" w:rsidRDefault="005B4DBB" w:rsidP="009E2E5E">
      <w:pPr>
        <w:pStyle w:val="Textpoznpodarou"/>
        <w:spacing w:after="240"/>
        <w:rPr>
          <w:rFonts w:cs="Arial"/>
        </w:rPr>
      </w:pPr>
      <w:r w:rsidRPr="003701CA">
        <w:rPr>
          <w:rFonts w:cs="Arial"/>
        </w:rPr>
        <w:t>Podrobný popis předmětu bude obsažen v technické specifikaci, která bude obsažena v rámci příloh návrh</w:t>
      </w:r>
      <w:r w:rsidR="000913E9" w:rsidRPr="003701CA">
        <w:rPr>
          <w:rFonts w:cs="Arial"/>
        </w:rPr>
        <w:t xml:space="preserve">u </w:t>
      </w:r>
      <w:r w:rsidRPr="003701CA">
        <w:rPr>
          <w:rFonts w:cs="Arial"/>
        </w:rPr>
        <w:t>sml</w:t>
      </w:r>
      <w:r w:rsidR="000913E9" w:rsidRPr="003701CA">
        <w:rPr>
          <w:rFonts w:cs="Arial"/>
        </w:rPr>
        <w:t>o</w:t>
      </w:r>
      <w:r w:rsidRPr="003701CA">
        <w:rPr>
          <w:rFonts w:cs="Arial"/>
        </w:rPr>
        <w:t>uv</w:t>
      </w:r>
      <w:r w:rsidR="000913E9" w:rsidRPr="003701CA">
        <w:rPr>
          <w:rFonts w:cs="Arial"/>
        </w:rPr>
        <w:t>y</w:t>
      </w:r>
      <w:r w:rsidRPr="003701CA">
        <w:rPr>
          <w:rFonts w:cs="Arial"/>
        </w:rPr>
        <w:t xml:space="preserve">, jak </w:t>
      </w:r>
      <w:r w:rsidR="000913E9" w:rsidRPr="003701CA">
        <w:rPr>
          <w:rFonts w:cs="Arial"/>
        </w:rPr>
        <w:t>je</w:t>
      </w:r>
      <w:r w:rsidRPr="003701CA">
        <w:rPr>
          <w:rFonts w:cs="Arial"/>
        </w:rPr>
        <w:t xml:space="preserve"> uveden </w:t>
      </w:r>
      <w:r w:rsidR="000913E9" w:rsidRPr="003701CA">
        <w:rPr>
          <w:rFonts w:cs="Arial"/>
        </w:rPr>
        <w:t>v</w:t>
      </w:r>
      <w:r w:rsidR="00F345B0">
        <w:rPr>
          <w:rFonts w:cs="Arial"/>
        </w:rPr>
        <w:t xml:space="preserve"> příloze č. </w:t>
      </w:r>
      <w:r w:rsidR="000913E9" w:rsidRPr="003701CA">
        <w:rPr>
          <w:rFonts w:cs="Arial"/>
        </w:rPr>
        <w:t>3 zadávací dokumentace</w:t>
      </w:r>
      <w:r w:rsidR="002056BE" w:rsidRPr="003701CA">
        <w:rPr>
          <w:rFonts w:cs="Arial"/>
        </w:rPr>
        <w:t>.</w:t>
      </w:r>
    </w:p>
    <w:p w14:paraId="5536C929" w14:textId="7B32B79B" w:rsidR="003948C0" w:rsidRPr="000913E9" w:rsidRDefault="003948C0" w:rsidP="003948C0">
      <w:pPr>
        <w:pStyle w:val="StylGaramond12bPROST"/>
        <w:spacing w:line="276" w:lineRule="auto"/>
        <w:rPr>
          <w:rFonts w:ascii="Arial" w:hAnsi="Arial" w:cs="Arial"/>
          <w:color w:val="auto"/>
          <w:sz w:val="20"/>
          <w:szCs w:val="20"/>
        </w:rPr>
      </w:pPr>
      <w:r w:rsidRPr="000913E9">
        <w:rPr>
          <w:rFonts w:ascii="Arial" w:hAnsi="Arial" w:cs="Arial"/>
          <w:color w:val="auto"/>
          <w:sz w:val="20"/>
          <w:szCs w:val="20"/>
        </w:rPr>
        <w:t xml:space="preserve">Veřejná zakázka </w:t>
      </w:r>
      <w:r w:rsidR="002056BE" w:rsidRPr="000913E9">
        <w:rPr>
          <w:rFonts w:ascii="Arial" w:hAnsi="Arial" w:cs="Arial"/>
          <w:color w:val="auto"/>
          <w:sz w:val="20"/>
          <w:szCs w:val="20"/>
        </w:rPr>
        <w:t>není</w:t>
      </w:r>
      <w:r w:rsidRPr="000913E9">
        <w:rPr>
          <w:rFonts w:ascii="Arial" w:hAnsi="Arial" w:cs="Arial"/>
          <w:color w:val="auto"/>
          <w:sz w:val="20"/>
          <w:szCs w:val="20"/>
        </w:rPr>
        <w:t xml:space="preserve"> rozdělena na části.</w:t>
      </w:r>
    </w:p>
    <w:p w14:paraId="2BEBD50A" w14:textId="77777777" w:rsidR="00310ADB" w:rsidRPr="005C3E87" w:rsidRDefault="00310ADB" w:rsidP="00837E42">
      <w:pPr>
        <w:pStyle w:val="Stylodstavecslovan"/>
        <w:numPr>
          <w:ilvl w:val="1"/>
          <w:numId w:val="6"/>
        </w:numPr>
        <w:spacing w:line="276" w:lineRule="auto"/>
        <w:ind w:left="567" w:hanging="567"/>
        <w:rPr>
          <w:rFonts w:ascii="Arial" w:hAnsi="Arial" w:cs="Arial"/>
          <w:b/>
          <w:szCs w:val="20"/>
        </w:rPr>
      </w:pPr>
      <w:r w:rsidRPr="005C3E87">
        <w:rPr>
          <w:rFonts w:ascii="Arial" w:hAnsi="Arial" w:cs="Arial"/>
          <w:b/>
          <w:szCs w:val="20"/>
        </w:rPr>
        <w:t>Předpokládaná hodnota veřejné zakázky</w:t>
      </w:r>
    </w:p>
    <w:p w14:paraId="1158A2A6" w14:textId="334BC101" w:rsidR="007F6D77" w:rsidRPr="005C3E87" w:rsidRDefault="007D078E" w:rsidP="00A04CFD">
      <w:pPr>
        <w:spacing w:after="0" w:line="240" w:lineRule="auto"/>
        <w:rPr>
          <w:rFonts w:ascii="Arial" w:hAnsi="Arial" w:cs="Arial"/>
          <w:sz w:val="20"/>
          <w:szCs w:val="20"/>
          <w:lang w:bidi="ar-SA"/>
        </w:rPr>
      </w:pPr>
      <w:bookmarkStart w:id="52" w:name="_Hlt326568159"/>
      <w:bookmarkStart w:id="53" w:name="_Hlt326576135"/>
      <w:bookmarkStart w:id="54" w:name="_Toc325621140"/>
      <w:bookmarkEnd w:id="52"/>
      <w:bookmarkEnd w:id="53"/>
      <w:bookmarkEnd w:id="54"/>
      <w:r w:rsidRPr="005C3E87">
        <w:rPr>
          <w:rFonts w:ascii="Arial" w:hAnsi="Arial" w:cs="Arial"/>
          <w:sz w:val="20"/>
          <w:szCs w:val="20"/>
          <w:lang w:bidi="ar-SA"/>
        </w:rPr>
        <w:t>Celková p</w:t>
      </w:r>
      <w:r w:rsidR="00310ADB" w:rsidRPr="005C3E87">
        <w:rPr>
          <w:rFonts w:ascii="Arial" w:hAnsi="Arial" w:cs="Arial"/>
          <w:sz w:val="20"/>
          <w:szCs w:val="20"/>
          <w:lang w:bidi="ar-SA"/>
        </w:rPr>
        <w:t xml:space="preserve">ředpokládaná hodnota </w:t>
      </w:r>
      <w:r w:rsidR="00FB7926">
        <w:rPr>
          <w:rFonts w:ascii="Arial" w:hAnsi="Arial" w:cs="Arial"/>
          <w:sz w:val="20"/>
          <w:szCs w:val="20"/>
          <w:lang w:bidi="ar-SA"/>
        </w:rPr>
        <w:t xml:space="preserve">sektorové </w:t>
      </w:r>
      <w:r w:rsidR="00310ADB" w:rsidRPr="005C3E87">
        <w:rPr>
          <w:rFonts w:ascii="Arial" w:hAnsi="Arial" w:cs="Arial"/>
          <w:sz w:val="20"/>
          <w:szCs w:val="20"/>
          <w:lang w:bidi="ar-SA"/>
        </w:rPr>
        <w:t>veřejné zakázky je stanovena na základě § 16 odst. 1</w:t>
      </w:r>
      <w:r w:rsidR="00F31D90" w:rsidRPr="005C3E87">
        <w:rPr>
          <w:rFonts w:ascii="Arial" w:hAnsi="Arial" w:cs="Arial"/>
          <w:sz w:val="20"/>
          <w:szCs w:val="20"/>
          <w:lang w:bidi="ar-SA"/>
        </w:rPr>
        <w:t xml:space="preserve"> </w:t>
      </w:r>
      <w:r w:rsidR="00964C5C" w:rsidRPr="005C3E87">
        <w:rPr>
          <w:rFonts w:ascii="Arial" w:hAnsi="Arial" w:cs="Arial"/>
          <w:sz w:val="20"/>
          <w:szCs w:val="20"/>
          <w:lang w:bidi="ar-SA"/>
        </w:rPr>
        <w:t xml:space="preserve">a násl. </w:t>
      </w:r>
      <w:r w:rsidR="00310ADB" w:rsidRPr="005C3E87">
        <w:rPr>
          <w:rFonts w:ascii="Arial" w:hAnsi="Arial" w:cs="Arial"/>
          <w:sz w:val="20"/>
          <w:szCs w:val="20"/>
          <w:lang w:bidi="ar-SA"/>
        </w:rPr>
        <w:t xml:space="preserve">zákona a činí </w:t>
      </w:r>
      <w:r w:rsidR="008275CF">
        <w:rPr>
          <w:rFonts w:ascii="Arial" w:hAnsi="Arial" w:cs="Arial"/>
          <w:b/>
          <w:sz w:val="20"/>
          <w:szCs w:val="20"/>
          <w:lang w:eastAsia="cs-CZ" w:bidi="ar-SA"/>
        </w:rPr>
        <w:t>54</w:t>
      </w:r>
      <w:r w:rsidR="005B3C5B">
        <w:rPr>
          <w:rFonts w:ascii="Arial" w:hAnsi="Arial" w:cs="Arial"/>
          <w:b/>
          <w:sz w:val="20"/>
          <w:szCs w:val="20"/>
          <w:lang w:eastAsia="cs-CZ" w:bidi="ar-SA"/>
        </w:rPr>
        <w:t>.</w:t>
      </w:r>
      <w:r w:rsidR="008275CF">
        <w:rPr>
          <w:rFonts w:ascii="Arial" w:hAnsi="Arial" w:cs="Arial"/>
          <w:b/>
          <w:sz w:val="20"/>
          <w:szCs w:val="20"/>
          <w:lang w:eastAsia="cs-CZ" w:bidi="ar-SA"/>
        </w:rPr>
        <w:t>6</w:t>
      </w:r>
      <w:r w:rsidR="005B3C5B">
        <w:rPr>
          <w:rFonts w:ascii="Arial" w:hAnsi="Arial" w:cs="Arial"/>
          <w:b/>
          <w:sz w:val="20"/>
          <w:szCs w:val="20"/>
          <w:lang w:eastAsia="cs-CZ" w:bidi="ar-SA"/>
        </w:rPr>
        <w:t>00.000</w:t>
      </w:r>
      <w:r w:rsidR="00A70379" w:rsidRPr="005C3E87">
        <w:rPr>
          <w:rFonts w:ascii="Arial" w:hAnsi="Arial" w:cs="Arial"/>
          <w:b/>
          <w:sz w:val="20"/>
          <w:szCs w:val="20"/>
          <w:lang w:eastAsia="cs-CZ" w:bidi="ar-SA"/>
        </w:rPr>
        <w:t>,-</w:t>
      </w:r>
      <w:r w:rsidR="00F64DD9" w:rsidRPr="005C3E87">
        <w:rPr>
          <w:rFonts w:ascii="Arial" w:hAnsi="Arial" w:cs="Arial"/>
          <w:sz w:val="20"/>
          <w:szCs w:val="20"/>
          <w:lang w:eastAsia="cs-CZ" w:bidi="ar-SA"/>
        </w:rPr>
        <w:t xml:space="preserve"> </w:t>
      </w:r>
      <w:r w:rsidR="001E1C1B" w:rsidRPr="005C3E87">
        <w:rPr>
          <w:rFonts w:ascii="Arial" w:hAnsi="Arial" w:cs="Arial"/>
          <w:b/>
          <w:sz w:val="20"/>
          <w:szCs w:val="20"/>
          <w:lang w:bidi="ar-SA"/>
        </w:rPr>
        <w:t>Kč</w:t>
      </w:r>
      <w:r w:rsidR="00DE4499" w:rsidRPr="005C3E87">
        <w:rPr>
          <w:rFonts w:ascii="Arial" w:hAnsi="Arial" w:cs="Arial"/>
          <w:b/>
          <w:sz w:val="20"/>
          <w:szCs w:val="20"/>
          <w:lang w:bidi="ar-SA"/>
        </w:rPr>
        <w:t xml:space="preserve"> </w:t>
      </w:r>
      <w:r w:rsidR="00310ADB" w:rsidRPr="005C3E87">
        <w:rPr>
          <w:rFonts w:ascii="Arial" w:hAnsi="Arial" w:cs="Arial"/>
          <w:b/>
          <w:sz w:val="20"/>
          <w:szCs w:val="20"/>
          <w:lang w:bidi="ar-SA"/>
        </w:rPr>
        <w:t>bez DPH</w:t>
      </w:r>
      <w:r w:rsidR="008F1820" w:rsidRPr="005C3E87">
        <w:rPr>
          <w:rFonts w:ascii="Arial" w:hAnsi="Arial" w:cs="Arial"/>
          <w:sz w:val="20"/>
          <w:szCs w:val="20"/>
          <w:lang w:bidi="ar-SA"/>
        </w:rPr>
        <w:t>.</w:t>
      </w:r>
    </w:p>
    <w:p w14:paraId="7BB7CE5C" w14:textId="5574992E" w:rsidR="008F1820" w:rsidRPr="00076472" w:rsidRDefault="008F1820" w:rsidP="00A04CFD">
      <w:pPr>
        <w:spacing w:after="0" w:line="240" w:lineRule="auto"/>
        <w:rPr>
          <w:rFonts w:ascii="Arial" w:hAnsi="Arial" w:cs="Arial"/>
          <w:sz w:val="20"/>
          <w:szCs w:val="20"/>
          <w:highlight w:val="yellow"/>
          <w:lang w:bidi="ar-SA"/>
        </w:rPr>
      </w:pPr>
    </w:p>
    <w:p w14:paraId="752559FE" w14:textId="77777777" w:rsidR="008F1820" w:rsidRPr="00076472" w:rsidRDefault="008F1820" w:rsidP="00A04CFD">
      <w:pPr>
        <w:spacing w:after="0" w:line="240" w:lineRule="auto"/>
        <w:rPr>
          <w:rFonts w:ascii="Arial" w:hAnsi="Arial" w:cs="Arial"/>
          <w:sz w:val="20"/>
          <w:szCs w:val="20"/>
          <w:highlight w:val="yellow"/>
          <w:lang w:bidi="ar-SA"/>
        </w:rPr>
      </w:pPr>
    </w:p>
    <w:p w14:paraId="10646EC2" w14:textId="77777777" w:rsidR="003F1B1B" w:rsidRPr="005C3E87" w:rsidRDefault="003F1B1B" w:rsidP="00837E42">
      <w:pPr>
        <w:pStyle w:val="Stylodstavecslovan"/>
        <w:numPr>
          <w:ilvl w:val="1"/>
          <w:numId w:val="6"/>
        </w:numPr>
        <w:spacing w:line="276" w:lineRule="auto"/>
        <w:ind w:left="567" w:hanging="567"/>
        <w:rPr>
          <w:rFonts w:ascii="Arial" w:hAnsi="Arial" w:cs="Arial"/>
          <w:b/>
          <w:szCs w:val="20"/>
        </w:rPr>
      </w:pPr>
      <w:r w:rsidRPr="005C3E87">
        <w:rPr>
          <w:rFonts w:ascii="Arial" w:hAnsi="Arial" w:cs="Arial"/>
          <w:b/>
          <w:szCs w:val="20"/>
        </w:rPr>
        <w:t>Klasifikace předmětu veřejné zakázky</w:t>
      </w:r>
    </w:p>
    <w:p w14:paraId="77F9C1A5" w14:textId="77777777" w:rsidR="003F1B1B" w:rsidRPr="00A00E35" w:rsidRDefault="003F1B1B" w:rsidP="003F1B1B">
      <w:pPr>
        <w:pStyle w:val="StylGaramond12bPROST"/>
        <w:spacing w:line="276" w:lineRule="auto"/>
        <w:rPr>
          <w:rFonts w:ascii="Arial" w:hAnsi="Arial" w:cs="Arial"/>
          <w:sz w:val="20"/>
          <w:szCs w:val="20"/>
        </w:rPr>
      </w:pPr>
      <w:r w:rsidRPr="00A00E35">
        <w:rPr>
          <w:rFonts w:ascii="Arial" w:hAnsi="Arial" w:cs="Arial"/>
          <w:color w:val="auto"/>
          <w:sz w:val="20"/>
          <w:szCs w:val="20"/>
        </w:rPr>
        <w:t>Klasifikace předmětu veřejné zakázky je následující:</w:t>
      </w:r>
    </w:p>
    <w:p w14:paraId="2E196E7C" w14:textId="4A9900A7" w:rsidR="00733348" w:rsidRPr="00A00E35" w:rsidRDefault="00C00C06" w:rsidP="00B622C6">
      <w:pPr>
        <w:pStyle w:val="Odstavecseseznamem"/>
        <w:numPr>
          <w:ilvl w:val="0"/>
          <w:numId w:val="2"/>
        </w:numPr>
        <w:spacing w:after="240" w:line="240" w:lineRule="auto"/>
        <w:ind w:left="709" w:hanging="357"/>
        <w:contextualSpacing w:val="0"/>
        <w:jc w:val="both"/>
        <w:rPr>
          <w:rFonts w:ascii="Arial" w:hAnsi="Arial" w:cs="Arial"/>
          <w:sz w:val="20"/>
          <w:szCs w:val="20"/>
          <w:lang w:eastAsia="cs-CZ" w:bidi="ar-SA"/>
        </w:rPr>
      </w:pPr>
      <w:r w:rsidRPr="00A00E35">
        <w:rPr>
          <w:rFonts w:ascii="Arial" w:hAnsi="Arial" w:cs="Arial"/>
          <w:sz w:val="20"/>
          <w:szCs w:val="20"/>
          <w:lang w:eastAsia="cs-CZ" w:bidi="ar-SA"/>
        </w:rPr>
        <w:t>Kód CPV:</w:t>
      </w:r>
      <w:r w:rsidR="00A00E35" w:rsidRPr="00A00E35">
        <w:rPr>
          <w:rFonts w:ascii="Arial" w:hAnsi="Arial" w:cs="Arial"/>
          <w:sz w:val="20"/>
          <w:szCs w:val="20"/>
          <w:lang w:eastAsia="cs-CZ" w:bidi="ar-SA"/>
        </w:rPr>
        <w:t xml:space="preserve"> </w:t>
      </w:r>
      <w:r w:rsidR="00A00E35" w:rsidRPr="00A00E35">
        <w:rPr>
          <w:rFonts w:ascii="Arial" w:hAnsi="Arial" w:cs="Arial"/>
          <w:sz w:val="20"/>
          <w:szCs w:val="20"/>
          <w:lang w:bidi="ar-SA"/>
        </w:rPr>
        <w:t>31214500-4 Elektrické rozvaděče</w:t>
      </w:r>
    </w:p>
    <w:p w14:paraId="29AAFEA4" w14:textId="7312B3B7" w:rsidR="00D72B58" w:rsidRPr="005C3E87" w:rsidRDefault="00D72B58" w:rsidP="00160D45">
      <w:pPr>
        <w:pStyle w:val="Stylodstavecslovan"/>
        <w:keepNext/>
        <w:numPr>
          <w:ilvl w:val="1"/>
          <w:numId w:val="6"/>
        </w:numPr>
        <w:spacing w:line="276" w:lineRule="auto"/>
        <w:ind w:left="567" w:hanging="567"/>
        <w:rPr>
          <w:rFonts w:ascii="Arial" w:hAnsi="Arial" w:cs="Arial"/>
          <w:b/>
          <w:szCs w:val="20"/>
        </w:rPr>
      </w:pPr>
      <w:r w:rsidRPr="005C3E87">
        <w:rPr>
          <w:rFonts w:ascii="Arial" w:hAnsi="Arial" w:cs="Arial"/>
          <w:b/>
          <w:szCs w:val="20"/>
        </w:rPr>
        <w:t xml:space="preserve">Technické požadavky kladené na nabízené </w:t>
      </w:r>
      <w:r w:rsidR="00A70A05" w:rsidRPr="005C3E87">
        <w:rPr>
          <w:rFonts w:ascii="Arial" w:hAnsi="Arial" w:cs="Arial"/>
          <w:b/>
          <w:szCs w:val="20"/>
        </w:rPr>
        <w:t>plnění</w:t>
      </w:r>
    </w:p>
    <w:p w14:paraId="6248590C" w14:textId="2358F506" w:rsidR="005C3E87" w:rsidRPr="005C3E87" w:rsidRDefault="00D72B58" w:rsidP="005C3E87">
      <w:pPr>
        <w:keepNext/>
        <w:jc w:val="both"/>
        <w:rPr>
          <w:rFonts w:ascii="Arial" w:hAnsi="Arial" w:cs="Arial"/>
          <w:sz w:val="20"/>
          <w:szCs w:val="20"/>
          <w:lang w:eastAsia="cs-CZ" w:bidi="ar-SA"/>
        </w:rPr>
      </w:pPr>
      <w:r w:rsidRPr="005C3E87">
        <w:rPr>
          <w:rFonts w:ascii="Arial" w:hAnsi="Arial" w:cs="Arial"/>
          <w:sz w:val="20"/>
          <w:szCs w:val="20"/>
          <w:lang w:eastAsia="cs-CZ" w:bidi="ar-SA"/>
        </w:rPr>
        <w:t xml:space="preserve">Podrobné technické požadavky na předmět plnění jsou upraveny samostatně </w:t>
      </w:r>
      <w:r w:rsidR="00964C5C" w:rsidRPr="005C3E87">
        <w:rPr>
          <w:rFonts w:ascii="Arial" w:hAnsi="Arial" w:cs="Arial"/>
          <w:sz w:val="20"/>
          <w:szCs w:val="20"/>
          <w:lang w:eastAsia="cs-CZ" w:bidi="ar-SA"/>
        </w:rPr>
        <w:t>v přílohách sml</w:t>
      </w:r>
      <w:r w:rsidR="005C3E87" w:rsidRPr="005C3E87">
        <w:rPr>
          <w:rFonts w:ascii="Arial" w:hAnsi="Arial" w:cs="Arial"/>
          <w:sz w:val="20"/>
          <w:szCs w:val="20"/>
          <w:lang w:eastAsia="cs-CZ" w:bidi="ar-SA"/>
        </w:rPr>
        <w:t>o</w:t>
      </w:r>
      <w:r w:rsidR="00964C5C" w:rsidRPr="005C3E87">
        <w:rPr>
          <w:rFonts w:ascii="Arial" w:hAnsi="Arial" w:cs="Arial"/>
          <w:sz w:val="20"/>
          <w:szCs w:val="20"/>
          <w:lang w:eastAsia="cs-CZ" w:bidi="ar-SA"/>
        </w:rPr>
        <w:t>uv</w:t>
      </w:r>
      <w:r w:rsidR="005C3E87" w:rsidRPr="005C3E87">
        <w:rPr>
          <w:rFonts w:ascii="Arial" w:hAnsi="Arial" w:cs="Arial"/>
          <w:sz w:val="20"/>
          <w:szCs w:val="20"/>
          <w:lang w:eastAsia="cs-CZ" w:bidi="ar-SA"/>
        </w:rPr>
        <w:t xml:space="preserve">y, zejm. pak v příloze č. </w:t>
      </w:r>
      <w:r w:rsidR="002657CC">
        <w:rPr>
          <w:rFonts w:ascii="Arial" w:hAnsi="Arial" w:cs="Arial"/>
          <w:sz w:val="20"/>
          <w:szCs w:val="20"/>
          <w:lang w:eastAsia="cs-CZ" w:bidi="ar-SA"/>
        </w:rPr>
        <w:t>2 Technická specifikace.</w:t>
      </w:r>
    </w:p>
    <w:p w14:paraId="49AFDC08" w14:textId="283B914A" w:rsidR="00727243" w:rsidRPr="005C3E87" w:rsidRDefault="00727243" w:rsidP="00727243">
      <w:pPr>
        <w:pStyle w:val="StylGaramond12bPROST"/>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284"/>
        <w:rPr>
          <w:rFonts w:ascii="Arial" w:hAnsi="Arial" w:cs="Arial"/>
          <w:color w:val="auto"/>
          <w:sz w:val="20"/>
          <w:szCs w:val="20"/>
        </w:rPr>
      </w:pPr>
      <w:r w:rsidRPr="00F12665">
        <w:rPr>
          <w:rFonts w:ascii="Arial" w:hAnsi="Arial" w:cs="Arial"/>
          <w:color w:val="auto"/>
          <w:sz w:val="20"/>
          <w:szCs w:val="20"/>
        </w:rPr>
        <w:t>Dodavatel dále v rámci nabídky</w:t>
      </w:r>
      <w:r w:rsidR="006770D4">
        <w:rPr>
          <w:rFonts w:ascii="Arial" w:hAnsi="Arial" w:cs="Arial"/>
          <w:color w:val="auto"/>
          <w:sz w:val="20"/>
          <w:szCs w:val="20"/>
        </w:rPr>
        <w:t xml:space="preserve"> požaduje</w:t>
      </w:r>
      <w:r w:rsidRPr="00F12665">
        <w:rPr>
          <w:rFonts w:ascii="Arial" w:hAnsi="Arial" w:cs="Arial"/>
          <w:color w:val="auto"/>
          <w:sz w:val="20"/>
          <w:szCs w:val="20"/>
        </w:rPr>
        <w:t xml:space="preserve"> </w:t>
      </w:r>
      <w:r w:rsidR="002657CC">
        <w:rPr>
          <w:rFonts w:ascii="Arial" w:hAnsi="Arial" w:cs="Arial"/>
          <w:color w:val="auto"/>
          <w:sz w:val="20"/>
          <w:szCs w:val="20"/>
        </w:rPr>
        <w:t>p</w:t>
      </w:r>
      <w:r w:rsidRPr="00F12665">
        <w:rPr>
          <w:rFonts w:ascii="Arial" w:hAnsi="Arial" w:cs="Arial"/>
          <w:color w:val="auto"/>
          <w:sz w:val="20"/>
          <w:szCs w:val="20"/>
        </w:rPr>
        <w:t>ředložení kopi</w:t>
      </w:r>
      <w:r w:rsidR="002657CC">
        <w:rPr>
          <w:rFonts w:ascii="Arial" w:hAnsi="Arial" w:cs="Arial"/>
          <w:color w:val="auto"/>
          <w:sz w:val="20"/>
          <w:szCs w:val="20"/>
        </w:rPr>
        <w:t xml:space="preserve">e </w:t>
      </w:r>
      <w:r w:rsidRPr="00F12665">
        <w:rPr>
          <w:rFonts w:ascii="Arial" w:hAnsi="Arial" w:cs="Arial"/>
          <w:b/>
          <w:color w:val="auto"/>
          <w:sz w:val="20"/>
          <w:szCs w:val="20"/>
        </w:rPr>
        <w:t>technické dokumentace, která bude obsahovat základní mechanické a konstrukční parametry nabízeného zařízení</w:t>
      </w:r>
      <w:r w:rsidR="00975011" w:rsidRPr="00F12665">
        <w:rPr>
          <w:rFonts w:ascii="Arial" w:hAnsi="Arial" w:cs="Arial"/>
          <w:b/>
          <w:color w:val="auto"/>
          <w:sz w:val="20"/>
          <w:szCs w:val="20"/>
        </w:rPr>
        <w:t xml:space="preserve"> či plnění</w:t>
      </w:r>
      <w:r w:rsidR="007250B3" w:rsidRPr="00F12665">
        <w:rPr>
          <w:rFonts w:ascii="Arial" w:hAnsi="Arial" w:cs="Arial"/>
          <w:b/>
          <w:color w:val="auto"/>
          <w:sz w:val="20"/>
          <w:szCs w:val="20"/>
        </w:rPr>
        <w:t>, je-li to relevantní</w:t>
      </w:r>
      <w:r w:rsidRPr="00F12665">
        <w:rPr>
          <w:rFonts w:ascii="Arial" w:hAnsi="Arial" w:cs="Arial"/>
          <w:b/>
          <w:color w:val="auto"/>
          <w:sz w:val="20"/>
          <w:szCs w:val="20"/>
        </w:rPr>
        <w:t xml:space="preserve"> </w:t>
      </w:r>
      <w:r w:rsidRPr="00F12665">
        <w:rPr>
          <w:rFonts w:ascii="Arial" w:hAnsi="Arial" w:cs="Arial"/>
          <w:color w:val="auto"/>
          <w:sz w:val="20"/>
          <w:szCs w:val="20"/>
        </w:rPr>
        <w:t>(typicky se jedná o katalog, prospekt, technický list</w:t>
      </w:r>
      <w:r w:rsidR="00630EEE">
        <w:rPr>
          <w:rFonts w:ascii="Arial" w:hAnsi="Arial" w:cs="Arial"/>
          <w:color w:val="auto"/>
          <w:sz w:val="20"/>
          <w:szCs w:val="20"/>
        </w:rPr>
        <w:t xml:space="preserve">, </w:t>
      </w:r>
      <w:r w:rsidR="00567492">
        <w:rPr>
          <w:rFonts w:ascii="Arial" w:hAnsi="Arial" w:cs="Arial"/>
          <w:color w:val="auto"/>
          <w:sz w:val="20"/>
          <w:szCs w:val="20"/>
        </w:rPr>
        <w:t>rozměrová schémata, dispozice, řezy</w:t>
      </w:r>
      <w:r w:rsidRPr="00F12665">
        <w:rPr>
          <w:rFonts w:ascii="Arial" w:hAnsi="Arial" w:cs="Arial"/>
          <w:color w:val="auto"/>
          <w:sz w:val="20"/>
          <w:szCs w:val="20"/>
        </w:rPr>
        <w:t>)</w:t>
      </w:r>
      <w:r w:rsidR="00975011" w:rsidRPr="00F12665">
        <w:rPr>
          <w:rFonts w:ascii="Arial" w:hAnsi="Arial" w:cs="Arial"/>
          <w:color w:val="auto"/>
          <w:sz w:val="20"/>
          <w:szCs w:val="20"/>
        </w:rPr>
        <w:t>, ze kterého splnění požadavku vyplyne</w:t>
      </w:r>
      <w:r w:rsidRPr="00F12665">
        <w:rPr>
          <w:rFonts w:ascii="Arial" w:hAnsi="Arial" w:cs="Arial"/>
          <w:color w:val="auto"/>
          <w:sz w:val="20"/>
          <w:szCs w:val="20"/>
        </w:rPr>
        <w:t>.</w:t>
      </w:r>
      <w:r w:rsidR="003F4B31">
        <w:rPr>
          <w:rFonts w:ascii="Arial" w:hAnsi="Arial" w:cs="Arial"/>
          <w:color w:val="auto"/>
          <w:sz w:val="20"/>
          <w:szCs w:val="20"/>
        </w:rPr>
        <w:t xml:space="preserve"> Dále je požadován </w:t>
      </w:r>
      <w:r w:rsidR="0058716C">
        <w:rPr>
          <w:rFonts w:ascii="Arial" w:hAnsi="Arial" w:cs="Arial"/>
          <w:color w:val="auto"/>
          <w:sz w:val="20"/>
          <w:szCs w:val="20"/>
        </w:rPr>
        <w:t xml:space="preserve">přehled/ krycí list typových </w:t>
      </w:r>
      <w:r w:rsidR="006B3B80">
        <w:rPr>
          <w:rFonts w:ascii="Arial" w:hAnsi="Arial" w:cs="Arial"/>
          <w:color w:val="auto"/>
          <w:sz w:val="20"/>
          <w:szCs w:val="20"/>
        </w:rPr>
        <w:t>zkoušek nabízeného zařízení.</w:t>
      </w:r>
    </w:p>
    <w:p w14:paraId="5683D3B9" w14:textId="15EC2088" w:rsidR="00D72B58" w:rsidRDefault="00D72B58" w:rsidP="00D72B58">
      <w:pPr>
        <w:spacing w:after="240" w:line="240" w:lineRule="auto"/>
        <w:jc w:val="both"/>
        <w:rPr>
          <w:rFonts w:ascii="Arial" w:hAnsi="Arial" w:cs="Arial"/>
          <w:sz w:val="20"/>
          <w:szCs w:val="20"/>
          <w:highlight w:val="yellow"/>
          <w:lang w:eastAsia="cs-CZ" w:bidi="ar-SA"/>
        </w:rPr>
      </w:pPr>
    </w:p>
    <w:p w14:paraId="52B7E052" w14:textId="77777777" w:rsidR="003513AB" w:rsidRPr="00076472" w:rsidRDefault="003513AB" w:rsidP="00D72B58">
      <w:pPr>
        <w:spacing w:after="240" w:line="240" w:lineRule="auto"/>
        <w:jc w:val="both"/>
        <w:rPr>
          <w:rFonts w:ascii="Arial" w:hAnsi="Arial" w:cs="Arial"/>
          <w:sz w:val="20"/>
          <w:szCs w:val="20"/>
          <w:highlight w:val="yellow"/>
          <w:lang w:eastAsia="cs-CZ" w:bidi="ar-SA"/>
        </w:rPr>
      </w:pPr>
    </w:p>
    <w:p w14:paraId="5D5C2AE7" w14:textId="77777777" w:rsidR="009639E0" w:rsidRPr="005C3E87" w:rsidRDefault="009639E0" w:rsidP="007250B3">
      <w:pPr>
        <w:pStyle w:val="Stylodstavecslovan"/>
        <w:numPr>
          <w:ilvl w:val="1"/>
          <w:numId w:val="6"/>
        </w:numPr>
        <w:spacing w:line="276" w:lineRule="auto"/>
        <w:ind w:left="567" w:hanging="567"/>
        <w:rPr>
          <w:rFonts w:ascii="Arial" w:hAnsi="Arial" w:cs="Arial"/>
          <w:b/>
          <w:szCs w:val="20"/>
        </w:rPr>
      </w:pPr>
      <w:bookmarkStart w:id="55" w:name="_Hlk66696342"/>
      <w:r w:rsidRPr="005C3E87">
        <w:rPr>
          <w:rFonts w:ascii="Arial" w:hAnsi="Arial" w:cs="Arial"/>
          <w:b/>
          <w:szCs w:val="20"/>
        </w:rPr>
        <w:lastRenderedPageBreak/>
        <w:t xml:space="preserve">Požadavky v souladu s § 6 odst. 4 ZZVZ </w:t>
      </w:r>
    </w:p>
    <w:p w14:paraId="7DE1FC87" w14:textId="4031D7F9" w:rsidR="009639E0" w:rsidRPr="005C3E87" w:rsidRDefault="009639E0"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Zadávací dokumentace je vypracována v souladu s § 6 odst. 4 ZZVZ.</w:t>
      </w:r>
    </w:p>
    <w:p w14:paraId="61A1B14A" w14:textId="533751CF" w:rsidR="009639E0" w:rsidRPr="005C3E87" w:rsidRDefault="009639E0"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Zadavatel přijal a respektuje principy odpovědného veřejného zadávání.</w:t>
      </w:r>
    </w:p>
    <w:p w14:paraId="131B539B" w14:textId="0C4A50B0" w:rsidR="009639E0" w:rsidRPr="005C3E87" w:rsidRDefault="009639E0"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1A630E1E" w14:textId="1A06254A" w:rsidR="009639E0" w:rsidRPr="005C3E87" w:rsidRDefault="009639E0"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w:t>
      </w:r>
    </w:p>
    <w:p w14:paraId="65216033" w14:textId="78D147F2" w:rsidR="009639E0" w:rsidRPr="005C3E87" w:rsidRDefault="009639E0"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 xml:space="preserve">Zadavatel se v rámci svých vnitřních procesů zavazuje k podpoře firemní kultury založené na motivaci pracovníků k zavádění inovativních prvků, procesů či technologií. </w:t>
      </w:r>
    </w:p>
    <w:p w14:paraId="2A7CC97B" w14:textId="77777777" w:rsidR="009639E0" w:rsidRPr="005C3E87" w:rsidRDefault="009639E0" w:rsidP="007250B3">
      <w:pPr>
        <w:jc w:val="both"/>
        <w:rPr>
          <w:rFonts w:ascii="Arial" w:hAnsi="Arial" w:cs="Arial"/>
          <w:sz w:val="20"/>
          <w:szCs w:val="20"/>
          <w:lang w:eastAsia="cs-CZ" w:bidi="ar-SA"/>
        </w:rPr>
      </w:pPr>
      <w:r w:rsidRPr="005C3E87">
        <w:rPr>
          <w:rFonts w:ascii="Arial" w:hAnsi="Arial" w:cs="Arial"/>
          <w:sz w:val="20"/>
          <w:szCs w:val="20"/>
          <w:lang w:eastAsia="cs-CZ" w:bidi="ar-SA"/>
        </w:rPr>
        <w:t>Podrobný rozpis výše uvedeného je zpracován jako interní dokument zadavatele.</w:t>
      </w:r>
    </w:p>
    <w:p w14:paraId="4E987255" w14:textId="77777777" w:rsidR="00523573" w:rsidRPr="005C3E87" w:rsidRDefault="00523573" w:rsidP="00523573">
      <w:pPr>
        <w:pStyle w:val="Stylodstavecslovan"/>
        <w:numPr>
          <w:ilvl w:val="1"/>
          <w:numId w:val="6"/>
        </w:numPr>
        <w:spacing w:line="276" w:lineRule="auto"/>
        <w:ind w:left="567" w:hanging="567"/>
        <w:rPr>
          <w:rFonts w:ascii="Arial" w:hAnsi="Arial" w:cs="Arial"/>
          <w:b/>
          <w:szCs w:val="20"/>
        </w:rPr>
      </w:pPr>
      <w:bookmarkStart w:id="56" w:name="_Hlt257010084"/>
      <w:bookmarkStart w:id="57" w:name="_Hlt257577304"/>
      <w:bookmarkStart w:id="58" w:name="_Hlt257577312"/>
      <w:bookmarkStart w:id="59" w:name="_Ref362524582"/>
      <w:bookmarkStart w:id="60" w:name="_Toc368588762"/>
      <w:bookmarkStart w:id="61" w:name="_Toc478991249"/>
      <w:bookmarkStart w:id="62" w:name="_Toc508348843"/>
      <w:bookmarkStart w:id="63" w:name="_Toc363974222"/>
      <w:bookmarkStart w:id="64" w:name="_Toc366583530"/>
      <w:bookmarkEnd w:id="55"/>
      <w:bookmarkEnd w:id="56"/>
      <w:bookmarkEnd w:id="57"/>
      <w:bookmarkEnd w:id="58"/>
      <w:r w:rsidRPr="005C3E87">
        <w:rPr>
          <w:rFonts w:ascii="Arial" w:hAnsi="Arial" w:cs="Arial"/>
          <w:b/>
          <w:szCs w:val="20"/>
        </w:rPr>
        <w:t>Doba plnění veřejné zakázky</w:t>
      </w:r>
    </w:p>
    <w:p w14:paraId="49670510" w14:textId="5A52F1DD" w:rsidR="00523573" w:rsidRPr="005C3E87" w:rsidRDefault="00523573" w:rsidP="00523573">
      <w:pPr>
        <w:spacing w:after="240"/>
        <w:jc w:val="both"/>
        <w:rPr>
          <w:rFonts w:ascii="Arial" w:hAnsi="Arial" w:cs="Arial"/>
          <w:sz w:val="20"/>
          <w:szCs w:val="20"/>
          <w:lang w:bidi="ar-SA"/>
        </w:rPr>
      </w:pPr>
      <w:r w:rsidRPr="005C3E87">
        <w:rPr>
          <w:rFonts w:ascii="Arial" w:hAnsi="Arial" w:cs="Arial"/>
          <w:sz w:val="20"/>
          <w:szCs w:val="20"/>
          <w:lang w:bidi="ar-SA"/>
        </w:rPr>
        <w:t xml:space="preserve">Zadavatel předpokládá zahájení předmětu </w:t>
      </w:r>
      <w:r w:rsidRPr="00CB6930">
        <w:rPr>
          <w:rFonts w:ascii="Arial" w:hAnsi="Arial" w:cs="Arial"/>
          <w:sz w:val="20"/>
          <w:szCs w:val="20"/>
          <w:lang w:bidi="ar-SA"/>
        </w:rPr>
        <w:t xml:space="preserve">plnění </w:t>
      </w:r>
      <w:r w:rsidRPr="00CB6930">
        <w:rPr>
          <w:rFonts w:ascii="Arial" w:hAnsi="Arial" w:cs="Arial"/>
          <w:bCs/>
          <w:sz w:val="20"/>
          <w:szCs w:val="20"/>
          <w:lang w:bidi="ar-SA"/>
        </w:rPr>
        <w:t>od 1. kvartálu roku 202</w:t>
      </w:r>
      <w:r w:rsidR="00FC2688" w:rsidRPr="00CB6930">
        <w:rPr>
          <w:rFonts w:ascii="Arial" w:hAnsi="Arial" w:cs="Arial"/>
          <w:bCs/>
          <w:sz w:val="20"/>
          <w:szCs w:val="20"/>
          <w:lang w:bidi="ar-SA"/>
        </w:rPr>
        <w:t>7</w:t>
      </w:r>
      <w:r w:rsidRPr="00CB6930">
        <w:rPr>
          <w:rFonts w:ascii="Arial" w:hAnsi="Arial" w:cs="Arial"/>
          <w:sz w:val="20"/>
          <w:szCs w:val="20"/>
          <w:lang w:bidi="ar-SA"/>
        </w:rPr>
        <w:t xml:space="preserve">. </w:t>
      </w:r>
      <w:r w:rsidRPr="00CB6930">
        <w:rPr>
          <w:rFonts w:ascii="Arial" w:hAnsi="Arial" w:cs="Arial"/>
          <w:sz w:val="20"/>
          <w:szCs w:val="20"/>
        </w:rPr>
        <w:t>Konkrétní</w:t>
      </w:r>
      <w:r w:rsidRPr="005C3E87">
        <w:rPr>
          <w:rFonts w:ascii="Arial" w:hAnsi="Arial" w:cs="Arial"/>
          <w:sz w:val="20"/>
          <w:szCs w:val="20"/>
        </w:rPr>
        <w:t xml:space="preserve"> doba plnění a realizace předmětu veřejné zakázky je dále uvedena v závazném návrhu smlouvy.</w:t>
      </w:r>
      <w:r w:rsidR="00856C0F" w:rsidRPr="00856C0F">
        <w:rPr>
          <w:rFonts w:ascii="Arial" w:hAnsi="Arial" w:cs="Arial"/>
          <w:sz w:val="20"/>
          <w:szCs w:val="20"/>
        </w:rPr>
        <w:t xml:space="preserve"> Zadavatel si vyhrazuje právo termín zahájení i ukončení plnění veřejné zakázky posunout, a to v závislosti na průběhu zadávacího řízení a provozních potřebách zadavatele</w:t>
      </w:r>
      <w:r w:rsidRPr="005C3E87">
        <w:rPr>
          <w:rFonts w:ascii="Arial" w:hAnsi="Arial" w:cs="Arial"/>
          <w:sz w:val="20"/>
          <w:szCs w:val="20"/>
          <w:lang w:bidi="ar-SA"/>
        </w:rPr>
        <w:t>.</w:t>
      </w:r>
    </w:p>
    <w:p w14:paraId="103A1D05" w14:textId="77777777" w:rsidR="00523573" w:rsidRPr="005C3E87" w:rsidRDefault="00523573" w:rsidP="00523573">
      <w:pPr>
        <w:pStyle w:val="Stylodstavecslovan"/>
        <w:keepNext/>
        <w:keepLines/>
        <w:numPr>
          <w:ilvl w:val="1"/>
          <w:numId w:val="6"/>
        </w:numPr>
        <w:tabs>
          <w:tab w:val="num" w:pos="142"/>
        </w:tabs>
        <w:spacing w:line="276" w:lineRule="auto"/>
        <w:ind w:left="567" w:hanging="567"/>
        <w:rPr>
          <w:rFonts w:ascii="Arial" w:hAnsi="Arial" w:cs="Arial"/>
          <w:b/>
          <w:szCs w:val="20"/>
        </w:rPr>
      </w:pPr>
      <w:r w:rsidRPr="005C3E87">
        <w:rPr>
          <w:rFonts w:ascii="Arial" w:hAnsi="Arial" w:cs="Arial"/>
          <w:b/>
          <w:szCs w:val="20"/>
        </w:rPr>
        <w:t>Místo plnění veřejné zakázky</w:t>
      </w:r>
    </w:p>
    <w:p w14:paraId="1CC3042E" w14:textId="23BA73B6" w:rsidR="00B41F87" w:rsidRPr="00B41F87" w:rsidRDefault="00B41F87" w:rsidP="00B41F87">
      <w:pPr>
        <w:rPr>
          <w:rFonts w:ascii="Arial" w:hAnsi="Arial" w:cs="Arial"/>
          <w:sz w:val="20"/>
          <w:szCs w:val="20"/>
        </w:rPr>
      </w:pPr>
      <w:r w:rsidRPr="00515DF0">
        <w:rPr>
          <w:rFonts w:ascii="Arial" w:hAnsi="Arial" w:cs="Arial"/>
          <w:sz w:val="20"/>
          <w:szCs w:val="20"/>
        </w:rPr>
        <w:t xml:space="preserve">Místem plnění jsou: </w:t>
      </w:r>
      <w:r w:rsidR="00FC2688" w:rsidRPr="00515DF0">
        <w:rPr>
          <w:rFonts w:ascii="Arial" w:hAnsi="Arial" w:cs="Arial"/>
          <w:sz w:val="20"/>
          <w:szCs w:val="20"/>
        </w:rPr>
        <w:t xml:space="preserve">provozní budova TNS </w:t>
      </w:r>
      <w:r w:rsidR="00F12C90" w:rsidRPr="00515DF0">
        <w:rPr>
          <w:rFonts w:ascii="Arial" w:hAnsi="Arial" w:cs="Arial"/>
          <w:sz w:val="20"/>
          <w:szCs w:val="20"/>
        </w:rPr>
        <w:t>Brno-</w:t>
      </w:r>
      <w:r w:rsidR="00FC2688" w:rsidRPr="00515DF0">
        <w:rPr>
          <w:rFonts w:ascii="Arial" w:hAnsi="Arial" w:cs="Arial"/>
          <w:sz w:val="20"/>
          <w:szCs w:val="20"/>
        </w:rPr>
        <w:t>Černovice</w:t>
      </w:r>
    </w:p>
    <w:p w14:paraId="34B22AF5" w14:textId="35715971" w:rsidR="00523573" w:rsidRDefault="00523573" w:rsidP="00523573">
      <w:pPr>
        <w:keepNext/>
        <w:keepLines/>
        <w:spacing w:after="120"/>
        <w:jc w:val="both"/>
        <w:rPr>
          <w:rFonts w:ascii="Arial" w:hAnsi="Arial" w:cs="Arial"/>
          <w:sz w:val="20"/>
          <w:szCs w:val="20"/>
        </w:rPr>
      </w:pPr>
      <w:r w:rsidRPr="005C3E87">
        <w:rPr>
          <w:rFonts w:ascii="Arial" w:hAnsi="Arial" w:cs="Arial"/>
          <w:sz w:val="20"/>
          <w:szCs w:val="20"/>
        </w:rPr>
        <w:t>Vzhledem k předmětu plnění veřejné zakázky zadavatel neplánuje prohlídku místa plnění.</w:t>
      </w:r>
    </w:p>
    <w:p w14:paraId="58810C21" w14:textId="77777777" w:rsidR="008803B7" w:rsidRPr="005C3E87" w:rsidRDefault="008803B7" w:rsidP="00523573">
      <w:pPr>
        <w:keepNext/>
        <w:keepLines/>
        <w:spacing w:after="120"/>
        <w:jc w:val="both"/>
        <w:rPr>
          <w:rFonts w:ascii="Arial" w:hAnsi="Arial" w:cs="Arial"/>
          <w:sz w:val="20"/>
          <w:szCs w:val="20"/>
        </w:rPr>
      </w:pPr>
    </w:p>
    <w:p w14:paraId="1279E7ED" w14:textId="19707A8D" w:rsidR="00523573" w:rsidRPr="005C3E87" w:rsidRDefault="007C0568" w:rsidP="005F1BE6">
      <w:pPr>
        <w:pStyle w:val="Nadpis1"/>
      </w:pPr>
      <w:bookmarkStart w:id="65" w:name="_Toc326576324"/>
      <w:bookmarkStart w:id="66" w:name="_Toc358358936"/>
      <w:bookmarkStart w:id="67" w:name="_Toc48029521"/>
      <w:bookmarkStart w:id="68" w:name="_Toc156384647"/>
      <w:r w:rsidRPr="007C0568">
        <w:t xml:space="preserve">KVALIFIKACE </w:t>
      </w:r>
      <w:bookmarkEnd w:id="65"/>
      <w:bookmarkEnd w:id="66"/>
      <w:r w:rsidRPr="007C0568">
        <w:t>DODAVATELŮ</w:t>
      </w:r>
      <w:bookmarkEnd w:id="67"/>
      <w:bookmarkEnd w:id="68"/>
      <w:r w:rsidR="00523573" w:rsidRPr="005C3E87">
        <w:t xml:space="preserve"> </w:t>
      </w:r>
    </w:p>
    <w:p w14:paraId="69C3232C" w14:textId="404BC15F" w:rsidR="00523573" w:rsidRPr="005C3E87" w:rsidRDefault="00523573" w:rsidP="00523573">
      <w:pPr>
        <w:pStyle w:val="Stylodstavecslovan"/>
        <w:numPr>
          <w:ilvl w:val="1"/>
          <w:numId w:val="6"/>
        </w:numPr>
        <w:spacing w:line="276" w:lineRule="auto"/>
        <w:ind w:left="567" w:hanging="567"/>
        <w:rPr>
          <w:rFonts w:ascii="Arial" w:hAnsi="Arial" w:cs="Arial"/>
          <w:b/>
          <w:szCs w:val="20"/>
        </w:rPr>
      </w:pPr>
      <w:r w:rsidRPr="00523573">
        <w:rPr>
          <w:rFonts w:ascii="Arial" w:hAnsi="Arial" w:cs="Arial"/>
          <w:b/>
          <w:szCs w:val="20"/>
        </w:rPr>
        <w:t>Obecná ustanovení o prokazování kvalifikac</w:t>
      </w:r>
      <w:r>
        <w:rPr>
          <w:rFonts w:ascii="Arial" w:hAnsi="Arial" w:cs="Arial"/>
          <w:b/>
          <w:szCs w:val="20"/>
        </w:rPr>
        <w:t>e</w:t>
      </w:r>
    </w:p>
    <w:p w14:paraId="36848513" w14:textId="77777777" w:rsidR="00523573" w:rsidRPr="00523573" w:rsidRDefault="00523573" w:rsidP="00523573">
      <w:pPr>
        <w:tabs>
          <w:tab w:val="left" w:pos="284"/>
        </w:tabs>
        <w:spacing w:before="120"/>
        <w:jc w:val="both"/>
        <w:rPr>
          <w:rFonts w:ascii="Arial" w:hAnsi="Arial" w:cs="Arial"/>
          <w:sz w:val="20"/>
          <w:szCs w:val="20"/>
        </w:rPr>
      </w:pPr>
      <w:r w:rsidRPr="00523573">
        <w:rPr>
          <w:rFonts w:ascii="Arial" w:hAnsi="Arial" w:cs="Arial"/>
          <w:sz w:val="20"/>
          <w:szCs w:val="20"/>
        </w:rPr>
        <w:t>Zadavatel stanovil požadavky na prokázání kvalifikace přiměřeně požadavkům uvedeným v § 73 zákona. Takto zadavatelem stanovenou kvalifikaci je dodavatel povinen splnit.</w:t>
      </w:r>
    </w:p>
    <w:p w14:paraId="14F207F1" w14:textId="77777777" w:rsidR="00523573" w:rsidRPr="00887FFB" w:rsidRDefault="00523573" w:rsidP="00523573">
      <w:pPr>
        <w:tabs>
          <w:tab w:val="left" w:pos="284"/>
        </w:tabs>
        <w:spacing w:before="120"/>
        <w:jc w:val="both"/>
        <w:rPr>
          <w:rFonts w:ascii="Arial" w:hAnsi="Arial" w:cs="Arial"/>
          <w:sz w:val="20"/>
          <w:szCs w:val="20"/>
        </w:rPr>
      </w:pPr>
      <w:r w:rsidRPr="00523573">
        <w:rPr>
          <w:rFonts w:ascii="Arial" w:hAnsi="Arial" w:cs="Arial"/>
          <w:sz w:val="20"/>
          <w:szCs w:val="20"/>
        </w:rPr>
        <w:t xml:space="preserve">Kvalifikovaným pro </w:t>
      </w:r>
      <w:r w:rsidRPr="00887FFB">
        <w:rPr>
          <w:rFonts w:ascii="Arial" w:hAnsi="Arial" w:cs="Arial"/>
          <w:sz w:val="20"/>
          <w:szCs w:val="20"/>
        </w:rPr>
        <w:t>splnění veřejné zakázky je dodavatel, který:</w:t>
      </w:r>
    </w:p>
    <w:p w14:paraId="0D617879" w14:textId="77777777" w:rsidR="00887FFB" w:rsidRPr="00887FFB" w:rsidRDefault="00887FFB" w:rsidP="00887FFB">
      <w:pPr>
        <w:numPr>
          <w:ilvl w:val="0"/>
          <w:numId w:val="20"/>
        </w:numPr>
        <w:tabs>
          <w:tab w:val="clear" w:pos="720"/>
        </w:tabs>
        <w:spacing w:before="120" w:after="0" w:line="240" w:lineRule="auto"/>
        <w:ind w:left="709" w:firstLine="0"/>
        <w:jc w:val="both"/>
        <w:rPr>
          <w:rFonts w:ascii="Arial" w:hAnsi="Arial" w:cs="Arial"/>
          <w:sz w:val="20"/>
          <w:szCs w:val="20"/>
        </w:rPr>
      </w:pPr>
      <w:r w:rsidRPr="00887FFB">
        <w:rPr>
          <w:rFonts w:ascii="Arial" w:hAnsi="Arial" w:cs="Arial"/>
          <w:sz w:val="20"/>
          <w:szCs w:val="20"/>
        </w:rPr>
        <w:t>splní základní způsobilost podle ustanovení § 74 a násl. zákona,</w:t>
      </w:r>
    </w:p>
    <w:p w14:paraId="6F5767BC" w14:textId="77777777" w:rsidR="00887FFB" w:rsidRPr="00887FFB" w:rsidRDefault="00887FFB" w:rsidP="00887FFB">
      <w:pPr>
        <w:numPr>
          <w:ilvl w:val="0"/>
          <w:numId w:val="20"/>
        </w:numPr>
        <w:tabs>
          <w:tab w:val="clear" w:pos="720"/>
        </w:tabs>
        <w:spacing w:before="120" w:after="0" w:line="240" w:lineRule="auto"/>
        <w:ind w:left="709" w:firstLine="0"/>
        <w:jc w:val="both"/>
        <w:rPr>
          <w:rFonts w:ascii="Arial" w:hAnsi="Arial" w:cs="Arial"/>
          <w:sz w:val="20"/>
          <w:szCs w:val="20"/>
        </w:rPr>
      </w:pPr>
      <w:r w:rsidRPr="00887FFB">
        <w:rPr>
          <w:rFonts w:ascii="Arial" w:hAnsi="Arial" w:cs="Arial"/>
          <w:sz w:val="20"/>
          <w:szCs w:val="20"/>
        </w:rPr>
        <w:t>splní profesní způsobilost podle ustanovení § 77 zákona,</w:t>
      </w:r>
    </w:p>
    <w:p w14:paraId="073396D4" w14:textId="77777777" w:rsidR="00887FFB" w:rsidRPr="00887FFB" w:rsidRDefault="00887FFB" w:rsidP="00887FFB">
      <w:pPr>
        <w:numPr>
          <w:ilvl w:val="0"/>
          <w:numId w:val="20"/>
        </w:numPr>
        <w:tabs>
          <w:tab w:val="clear" w:pos="720"/>
        </w:tabs>
        <w:spacing w:before="120" w:after="0" w:line="240" w:lineRule="auto"/>
        <w:ind w:left="1418" w:hanging="709"/>
        <w:jc w:val="both"/>
        <w:rPr>
          <w:rFonts w:ascii="Arial" w:hAnsi="Arial" w:cs="Arial"/>
          <w:sz w:val="20"/>
          <w:szCs w:val="20"/>
        </w:rPr>
      </w:pPr>
      <w:r w:rsidRPr="00887FFB">
        <w:rPr>
          <w:rFonts w:ascii="Arial" w:hAnsi="Arial" w:cs="Arial"/>
          <w:sz w:val="20"/>
          <w:szCs w:val="20"/>
        </w:rPr>
        <w:t xml:space="preserve">splní ekonomickou kvalifikaci podle § 78 zákona, </w:t>
      </w:r>
    </w:p>
    <w:p w14:paraId="612DFC7C" w14:textId="77777777" w:rsidR="00887FFB" w:rsidRDefault="00887FFB" w:rsidP="00887FFB">
      <w:pPr>
        <w:numPr>
          <w:ilvl w:val="0"/>
          <w:numId w:val="20"/>
        </w:numPr>
        <w:tabs>
          <w:tab w:val="clear" w:pos="720"/>
        </w:tabs>
        <w:spacing w:before="120" w:after="0" w:line="240" w:lineRule="auto"/>
        <w:ind w:left="709" w:firstLine="0"/>
        <w:jc w:val="both"/>
        <w:rPr>
          <w:rFonts w:ascii="Arial" w:hAnsi="Arial" w:cs="Arial"/>
          <w:sz w:val="20"/>
          <w:szCs w:val="20"/>
        </w:rPr>
      </w:pPr>
      <w:r w:rsidRPr="00887FFB">
        <w:rPr>
          <w:rFonts w:ascii="Arial" w:hAnsi="Arial" w:cs="Arial"/>
          <w:sz w:val="20"/>
          <w:szCs w:val="20"/>
        </w:rPr>
        <w:t>splní technickou kvalifikaci podle ustanovení § 79 a násl. zákona.</w:t>
      </w:r>
    </w:p>
    <w:p w14:paraId="76425F5F" w14:textId="77777777" w:rsidR="00887FFB" w:rsidRPr="00887FFB" w:rsidRDefault="00887FFB" w:rsidP="00887FFB">
      <w:pPr>
        <w:spacing w:before="120" w:after="0" w:line="240" w:lineRule="auto"/>
        <w:ind w:left="709"/>
        <w:jc w:val="both"/>
        <w:rPr>
          <w:rFonts w:ascii="Arial" w:hAnsi="Arial" w:cs="Arial"/>
          <w:sz w:val="20"/>
          <w:szCs w:val="20"/>
        </w:rPr>
      </w:pPr>
    </w:p>
    <w:p w14:paraId="3359EB7B" w14:textId="77777777" w:rsidR="00523573" w:rsidRPr="00523573" w:rsidRDefault="00523573" w:rsidP="00523573">
      <w:pPr>
        <w:tabs>
          <w:tab w:val="left" w:pos="284"/>
        </w:tabs>
        <w:spacing w:before="120"/>
        <w:jc w:val="both"/>
        <w:rPr>
          <w:rFonts w:ascii="Arial" w:hAnsi="Arial" w:cs="Arial"/>
          <w:sz w:val="20"/>
          <w:szCs w:val="20"/>
        </w:rPr>
      </w:pPr>
      <w:r w:rsidRPr="00523573">
        <w:rPr>
          <w:rFonts w:ascii="Arial" w:hAnsi="Arial" w:cs="Arial"/>
          <w:sz w:val="20"/>
          <w:szCs w:val="20"/>
        </w:rPr>
        <w:t>Dodavatel prokáže splnění kvalifikace doklady požadovanými v této zadávací dokumentaci.</w:t>
      </w:r>
    </w:p>
    <w:p w14:paraId="1BAB96AB" w14:textId="77777777" w:rsidR="00523573" w:rsidRPr="00523573" w:rsidRDefault="00523573" w:rsidP="00523573">
      <w:pPr>
        <w:tabs>
          <w:tab w:val="left" w:pos="284"/>
        </w:tabs>
        <w:spacing w:after="120"/>
        <w:jc w:val="both"/>
        <w:rPr>
          <w:rFonts w:ascii="Arial" w:hAnsi="Arial" w:cs="Arial"/>
          <w:sz w:val="20"/>
          <w:szCs w:val="20"/>
        </w:rPr>
      </w:pPr>
      <w:r w:rsidRPr="00523573">
        <w:rPr>
          <w:rFonts w:ascii="Arial" w:hAnsi="Arial" w:cs="Arial"/>
          <w:sz w:val="20"/>
          <w:szCs w:val="20"/>
        </w:rPr>
        <w:t>Zadavatel stanoví, že dodavatel není ve smyslu § 86 odst. 2 ZZVZ oprávněn nahradit předložení zadavatelem požadovaných dokladů o kvalifikaci čestným prohlášením tam, kde zadavatel tuto formu prokázání splnění kvalifikačního požadavku výslovně neuvádí.</w:t>
      </w:r>
    </w:p>
    <w:p w14:paraId="20BFCE74" w14:textId="77777777" w:rsidR="00523573" w:rsidRPr="00523573" w:rsidRDefault="00523573" w:rsidP="00523573">
      <w:pPr>
        <w:tabs>
          <w:tab w:val="left" w:pos="284"/>
        </w:tabs>
        <w:spacing w:after="120"/>
        <w:jc w:val="both"/>
        <w:rPr>
          <w:rFonts w:ascii="Arial" w:hAnsi="Arial" w:cs="Arial"/>
          <w:sz w:val="20"/>
          <w:szCs w:val="20"/>
        </w:rPr>
      </w:pPr>
      <w:r w:rsidRPr="00523573">
        <w:rPr>
          <w:rFonts w:ascii="Arial" w:hAnsi="Arial" w:cs="Arial"/>
          <w:sz w:val="20"/>
          <w:szCs w:val="20"/>
        </w:rPr>
        <w:t xml:space="preserve">Dodavatel však může nahradit požadované doklady jednotným evropským osvědčením pro veřejné zakázky dle § 87 ZZVZ. Vzor JEO je stanoven prováděcím nařízením Komise (EU) 2016/7 ze dne            </w:t>
      </w:r>
      <w:r w:rsidRPr="00523573">
        <w:rPr>
          <w:rFonts w:ascii="Arial" w:hAnsi="Arial" w:cs="Arial"/>
          <w:sz w:val="20"/>
          <w:szCs w:val="20"/>
        </w:rPr>
        <w:lastRenderedPageBreak/>
        <w:t xml:space="preserve">5. ledna 2016, kterým se zavádí standardní formulář JEO pro veřejné zakázky (dostupný např. na internetové adrese:                                                                                                                                                                      </w:t>
      </w:r>
      <w:hyperlink r:id="rId17" w:history="1">
        <w:r w:rsidRPr="00523573">
          <w:rPr>
            <w:rStyle w:val="Hypertextovodkaz"/>
            <w:rFonts w:ascii="Arial" w:hAnsi="Arial" w:cs="Arial"/>
            <w:sz w:val="20"/>
            <w:szCs w:val="20"/>
            <w:lang w:val="cs-CZ" w:bidi="en-US"/>
          </w:rPr>
          <w:t>http://eur-lex.europa.eu/legal-content/CS/TXT/?uri=uriserv%3AOJ.L_.2016.003.01.0016.01.CES</w:t>
        </w:r>
      </w:hyperlink>
      <w:r w:rsidRPr="00523573">
        <w:rPr>
          <w:rFonts w:ascii="Arial" w:hAnsi="Arial" w:cs="Arial"/>
          <w:sz w:val="20"/>
          <w:szCs w:val="20"/>
        </w:rPr>
        <w:t>).</w:t>
      </w:r>
    </w:p>
    <w:p w14:paraId="795FF1AF" w14:textId="77777777" w:rsidR="00523573" w:rsidRPr="00523573" w:rsidRDefault="00523573" w:rsidP="00523573">
      <w:pPr>
        <w:tabs>
          <w:tab w:val="left" w:pos="284"/>
        </w:tabs>
        <w:spacing w:after="120"/>
        <w:jc w:val="both"/>
        <w:rPr>
          <w:rFonts w:ascii="Arial" w:hAnsi="Arial" w:cs="Arial"/>
          <w:sz w:val="20"/>
          <w:szCs w:val="20"/>
        </w:rPr>
      </w:pPr>
      <w:r w:rsidRPr="00523573">
        <w:rPr>
          <w:rFonts w:ascii="Arial" w:hAnsi="Arial" w:cs="Arial"/>
          <w:sz w:val="20"/>
          <w:szCs w:val="20"/>
        </w:rPr>
        <w:t>Dodavatel je oprávněn prokázat základní a profesní způsobilost předložením výpisu ze seznamu kvalifikovaných dodavatelů. Tímto způsobem dodavatel prokáže základní způsobilost v plném rozsahu a profesní způsobilost v tom rozsahu, v jakém údaje ve výpisu ze seznamu kvalifikovaných dodavatelů prokazují splnění stanovených kritérií profesní způsobilosti. Výpis nesmí být k poslednímu dni, ke kterému má být prokázána základní a profesní způsobilost, starší 3 měsíců.</w:t>
      </w:r>
    </w:p>
    <w:p w14:paraId="7E293209" w14:textId="0839B22A" w:rsidR="00523573" w:rsidRPr="00523573" w:rsidRDefault="00523573" w:rsidP="00523573">
      <w:pPr>
        <w:spacing w:after="240"/>
        <w:jc w:val="both"/>
        <w:rPr>
          <w:rFonts w:ascii="Arial" w:hAnsi="Arial" w:cs="Arial"/>
          <w:sz w:val="20"/>
          <w:szCs w:val="20"/>
          <w:lang w:bidi="ar-SA"/>
        </w:rPr>
      </w:pPr>
      <w:r w:rsidRPr="00523573">
        <w:rPr>
          <w:rFonts w:ascii="Arial" w:hAnsi="Arial" w:cs="Arial"/>
          <w:sz w:val="20"/>
          <w:szCs w:val="20"/>
        </w:rPr>
        <w:t xml:space="preserve">Povinnost předložit doklad (v nabídce i před uzavřením smlouvy) může dodavatel splnit odkazem na odpovídající informace vedené v informačním systému veřejné správy ve smyslu zákona </w:t>
      </w:r>
      <w:r w:rsidRPr="00523573">
        <w:rPr>
          <w:rFonts w:ascii="Arial" w:hAnsi="Arial" w:cs="Arial"/>
          <w:sz w:val="20"/>
          <w:szCs w:val="20"/>
        </w:rPr>
        <w:br/>
        <w:t>č. 365/2000 Sb., o informačních systémech veřejné správy, v platném znění,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7F009BFF" w14:textId="53685A8A" w:rsidR="00523573" w:rsidRPr="005C3E87" w:rsidRDefault="00523573" w:rsidP="00523573">
      <w:pPr>
        <w:pStyle w:val="Stylodstavecslovan"/>
        <w:keepNext/>
        <w:keepLines/>
        <w:numPr>
          <w:ilvl w:val="1"/>
          <w:numId w:val="6"/>
        </w:numPr>
        <w:tabs>
          <w:tab w:val="num" w:pos="142"/>
        </w:tabs>
        <w:spacing w:line="276" w:lineRule="auto"/>
        <w:ind w:left="567" w:hanging="567"/>
        <w:rPr>
          <w:rFonts w:ascii="Arial" w:hAnsi="Arial" w:cs="Arial"/>
          <w:b/>
          <w:szCs w:val="20"/>
        </w:rPr>
      </w:pPr>
      <w:r w:rsidRPr="00523573">
        <w:rPr>
          <w:rFonts w:ascii="Arial" w:hAnsi="Arial" w:cs="Arial"/>
          <w:b/>
          <w:szCs w:val="20"/>
        </w:rPr>
        <w:t>Základní způsobilost</w:t>
      </w:r>
    </w:p>
    <w:p w14:paraId="53EBA99F" w14:textId="77777777" w:rsidR="00523573" w:rsidRPr="00523573" w:rsidRDefault="00523573" w:rsidP="00523573">
      <w:pPr>
        <w:tabs>
          <w:tab w:val="left" w:pos="284"/>
        </w:tabs>
        <w:spacing w:before="120"/>
        <w:jc w:val="both"/>
        <w:rPr>
          <w:rFonts w:ascii="Arial" w:hAnsi="Arial" w:cs="Arial"/>
          <w:sz w:val="20"/>
          <w:szCs w:val="20"/>
        </w:rPr>
      </w:pPr>
      <w:r w:rsidRPr="00523573">
        <w:rPr>
          <w:rFonts w:ascii="Arial" w:hAnsi="Arial" w:cs="Arial"/>
          <w:sz w:val="20"/>
          <w:szCs w:val="20"/>
        </w:rPr>
        <w:t>Základní způsobilosti podle ustanovení § 74 odst. 1 zákona prokáže dodavatel, který:</w:t>
      </w:r>
    </w:p>
    <w:p w14:paraId="12D72CAE" w14:textId="7CE8A34A" w:rsidR="00523573" w:rsidRPr="00523573" w:rsidRDefault="00523573" w:rsidP="001C2DD4">
      <w:pPr>
        <w:numPr>
          <w:ilvl w:val="0"/>
          <w:numId w:val="16"/>
        </w:numPr>
        <w:tabs>
          <w:tab w:val="clear" w:pos="720"/>
        </w:tabs>
        <w:spacing w:after="120"/>
        <w:ind w:left="709" w:hanging="709"/>
        <w:jc w:val="both"/>
        <w:rPr>
          <w:rFonts w:ascii="Arial" w:hAnsi="Arial" w:cs="Arial"/>
          <w:sz w:val="20"/>
          <w:szCs w:val="20"/>
        </w:rPr>
      </w:pPr>
      <w:bookmarkStart w:id="69" w:name="_Ref456173597"/>
      <w:r w:rsidRPr="00523573">
        <w:rPr>
          <w:rFonts w:ascii="Arial" w:hAnsi="Arial" w:cs="Arial"/>
          <w:sz w:val="20"/>
          <w:szCs w:val="20"/>
        </w:rPr>
        <w:t xml:space="preserve">Nebyl v zemi svého sídla v posledních 5 letech před zahájením zadávacího řízení pravomocně odsouzen pro trestný čin uvedený v příloze č. </w:t>
      </w:r>
      <w:r w:rsidR="008D7B0E">
        <w:rPr>
          <w:rFonts w:ascii="Arial" w:hAnsi="Arial" w:cs="Arial"/>
          <w:sz w:val="20"/>
          <w:szCs w:val="20"/>
        </w:rPr>
        <w:t xml:space="preserve">3 </w:t>
      </w:r>
      <w:r w:rsidRPr="00523573">
        <w:rPr>
          <w:rFonts w:ascii="Arial" w:hAnsi="Arial" w:cs="Arial"/>
          <w:sz w:val="20"/>
          <w:szCs w:val="20"/>
        </w:rPr>
        <w:t>zákona nebo obdobný trestný čin podle právního řádu země sídla dodavatele; k zahlazeným odsouzením se nepřihlíží</w:t>
      </w:r>
      <w:bookmarkEnd w:id="69"/>
      <w:r w:rsidRPr="00523573">
        <w:rPr>
          <w:rFonts w:ascii="Arial" w:hAnsi="Arial" w:cs="Arial"/>
          <w:sz w:val="20"/>
          <w:szCs w:val="20"/>
        </w:rPr>
        <w:t>.</w:t>
      </w:r>
    </w:p>
    <w:p w14:paraId="63D9D99D" w14:textId="77777777" w:rsidR="00523573" w:rsidRPr="00523573" w:rsidRDefault="00523573" w:rsidP="00523573">
      <w:pPr>
        <w:pStyle w:val="Textodstavce"/>
        <w:numPr>
          <w:ilvl w:val="0"/>
          <w:numId w:val="0"/>
        </w:numPr>
        <w:tabs>
          <w:tab w:val="clear" w:pos="851"/>
          <w:tab w:val="left" w:pos="426"/>
        </w:tabs>
        <w:spacing w:before="0" w:line="276" w:lineRule="auto"/>
        <w:ind w:left="720"/>
        <w:rPr>
          <w:rFonts w:ascii="Arial" w:hAnsi="Arial" w:cs="Arial"/>
          <w:b/>
          <w:i/>
          <w:sz w:val="20"/>
          <w:szCs w:val="20"/>
        </w:rPr>
      </w:pPr>
      <w:r w:rsidRPr="00523573">
        <w:rPr>
          <w:rFonts w:ascii="Arial" w:hAnsi="Arial" w:cs="Arial"/>
          <w:b/>
          <w:i/>
          <w:sz w:val="20"/>
          <w:szCs w:val="20"/>
        </w:rPr>
        <w:t xml:space="preserve">Dodavatel v tomto kritériu prokazuje splnění podmínek základní způsobilosti ve vztahu k České republice předložením </w:t>
      </w:r>
      <w:r w:rsidRPr="00523573">
        <w:rPr>
          <w:rFonts w:ascii="Arial" w:hAnsi="Arial" w:cs="Arial"/>
          <w:b/>
          <w:i/>
          <w:sz w:val="20"/>
          <w:szCs w:val="20"/>
          <w:u w:val="single"/>
        </w:rPr>
        <w:t>výpisu z evidence Rejstříku trestů</w:t>
      </w:r>
      <w:r w:rsidRPr="00523573">
        <w:rPr>
          <w:rFonts w:ascii="Arial" w:hAnsi="Arial" w:cs="Arial"/>
          <w:b/>
          <w:i/>
          <w:sz w:val="20"/>
          <w:szCs w:val="20"/>
        </w:rPr>
        <w:t xml:space="preserve">. Ve vztahu k zemi svého sídla předloží dokumenty dle právního řádu země sídla. </w:t>
      </w:r>
    </w:p>
    <w:p w14:paraId="377E4409" w14:textId="77777777" w:rsidR="00523573" w:rsidRPr="00523573" w:rsidRDefault="00523573" w:rsidP="001C2DD4">
      <w:pPr>
        <w:numPr>
          <w:ilvl w:val="0"/>
          <w:numId w:val="16"/>
        </w:numPr>
        <w:tabs>
          <w:tab w:val="clear" w:pos="720"/>
        </w:tabs>
        <w:spacing w:after="120"/>
        <w:ind w:left="709" w:hanging="709"/>
        <w:jc w:val="both"/>
        <w:rPr>
          <w:rFonts w:ascii="Arial" w:hAnsi="Arial" w:cs="Arial"/>
          <w:sz w:val="20"/>
          <w:szCs w:val="20"/>
        </w:rPr>
      </w:pPr>
      <w:bookmarkStart w:id="70" w:name="_Ref456173630"/>
      <w:r w:rsidRPr="00523573">
        <w:rPr>
          <w:rFonts w:ascii="Arial" w:hAnsi="Arial" w:cs="Arial"/>
          <w:sz w:val="20"/>
          <w:szCs w:val="20"/>
        </w:rPr>
        <w:t>Nemá v České republice nebo zemi svého sídla v evidenci daní zachycen splatný daňový nedoplatek</w:t>
      </w:r>
      <w:bookmarkEnd w:id="70"/>
      <w:r w:rsidRPr="00523573">
        <w:rPr>
          <w:rFonts w:ascii="Arial" w:hAnsi="Arial" w:cs="Arial"/>
          <w:sz w:val="20"/>
          <w:szCs w:val="20"/>
        </w:rPr>
        <w:t>.</w:t>
      </w:r>
    </w:p>
    <w:p w14:paraId="0204EB9C" w14:textId="77777777" w:rsidR="00523573" w:rsidRPr="00523573" w:rsidRDefault="00523573" w:rsidP="00523573">
      <w:pPr>
        <w:pStyle w:val="Textodstavce"/>
        <w:numPr>
          <w:ilvl w:val="0"/>
          <w:numId w:val="0"/>
        </w:numPr>
        <w:tabs>
          <w:tab w:val="clear" w:pos="851"/>
          <w:tab w:val="left" w:pos="426"/>
        </w:tabs>
        <w:spacing w:before="0" w:line="276" w:lineRule="auto"/>
        <w:ind w:left="720"/>
        <w:rPr>
          <w:rFonts w:ascii="Arial" w:hAnsi="Arial" w:cs="Arial"/>
          <w:b/>
          <w:i/>
          <w:sz w:val="20"/>
          <w:szCs w:val="20"/>
        </w:rPr>
      </w:pPr>
      <w:r w:rsidRPr="00523573">
        <w:rPr>
          <w:rFonts w:ascii="Arial" w:hAnsi="Arial" w:cs="Arial"/>
          <w:b/>
          <w:i/>
          <w:sz w:val="20"/>
          <w:szCs w:val="20"/>
        </w:rPr>
        <w:t xml:space="preserve">Dodavatel v tomto kritériu prokazuje splnění podmínek základní způsobilosti ve vztahu k České republice předložením </w:t>
      </w:r>
      <w:r w:rsidRPr="00523573">
        <w:rPr>
          <w:rFonts w:ascii="Arial" w:hAnsi="Arial" w:cs="Arial"/>
          <w:b/>
          <w:i/>
          <w:sz w:val="20"/>
          <w:szCs w:val="20"/>
          <w:u w:val="single"/>
        </w:rPr>
        <w:t>potvrzení příslušného finančního úřadu a písemného čestného prohlášení ve vztahu ke spotřební dani</w:t>
      </w:r>
      <w:r w:rsidRPr="00523573">
        <w:rPr>
          <w:rFonts w:ascii="Arial" w:hAnsi="Arial" w:cs="Arial"/>
          <w:b/>
          <w:i/>
          <w:sz w:val="20"/>
          <w:szCs w:val="20"/>
        </w:rPr>
        <w:t xml:space="preserve">. Ve vztahu k zemi svého sídla předloží dokumenty dle právního řádu země sídla. </w:t>
      </w:r>
    </w:p>
    <w:p w14:paraId="11CF6716" w14:textId="77777777" w:rsidR="00523573" w:rsidRPr="00523573" w:rsidRDefault="00523573" w:rsidP="001C2DD4">
      <w:pPr>
        <w:numPr>
          <w:ilvl w:val="0"/>
          <w:numId w:val="16"/>
        </w:numPr>
        <w:tabs>
          <w:tab w:val="clear" w:pos="720"/>
        </w:tabs>
        <w:spacing w:after="120"/>
        <w:ind w:left="709" w:hanging="709"/>
        <w:jc w:val="both"/>
        <w:rPr>
          <w:rFonts w:ascii="Arial" w:hAnsi="Arial" w:cs="Arial"/>
          <w:sz w:val="20"/>
          <w:szCs w:val="20"/>
        </w:rPr>
      </w:pPr>
      <w:bookmarkStart w:id="71" w:name="_Ref456173635"/>
      <w:r w:rsidRPr="00523573">
        <w:rPr>
          <w:rFonts w:ascii="Arial" w:hAnsi="Arial" w:cs="Arial"/>
          <w:sz w:val="20"/>
          <w:szCs w:val="20"/>
        </w:rPr>
        <w:t>Nemá v České republice nebo zemi svého sídla splatný nedoplatek na pojistném nebo na penále na veřejné zdravotní pojištění</w:t>
      </w:r>
      <w:bookmarkEnd w:id="71"/>
      <w:r w:rsidRPr="00523573">
        <w:rPr>
          <w:rFonts w:ascii="Arial" w:hAnsi="Arial" w:cs="Arial"/>
          <w:sz w:val="20"/>
          <w:szCs w:val="20"/>
        </w:rPr>
        <w:t>.</w:t>
      </w:r>
    </w:p>
    <w:p w14:paraId="5CB27F4D" w14:textId="77777777" w:rsidR="00523573" w:rsidRPr="00523573" w:rsidRDefault="00523573" w:rsidP="00523573">
      <w:pPr>
        <w:pStyle w:val="Textodstavce"/>
        <w:numPr>
          <w:ilvl w:val="0"/>
          <w:numId w:val="0"/>
        </w:numPr>
        <w:tabs>
          <w:tab w:val="clear" w:pos="851"/>
          <w:tab w:val="left" w:pos="426"/>
        </w:tabs>
        <w:spacing w:before="0" w:line="276" w:lineRule="auto"/>
        <w:ind w:left="720"/>
        <w:rPr>
          <w:rFonts w:ascii="Arial" w:hAnsi="Arial" w:cs="Arial"/>
          <w:b/>
          <w:i/>
          <w:sz w:val="20"/>
          <w:szCs w:val="20"/>
        </w:rPr>
      </w:pPr>
      <w:r w:rsidRPr="00523573">
        <w:rPr>
          <w:rFonts w:ascii="Arial" w:hAnsi="Arial" w:cs="Arial"/>
          <w:b/>
          <w:i/>
          <w:sz w:val="20"/>
          <w:szCs w:val="20"/>
        </w:rPr>
        <w:t xml:space="preserve">Dodavatel v tomto kritériu prokazuje splnění podmínek základní způsobilosti ve vztahu k České republice nebo zemi sídla předložením </w:t>
      </w:r>
      <w:r w:rsidRPr="00523573">
        <w:rPr>
          <w:rFonts w:ascii="Arial" w:hAnsi="Arial" w:cs="Arial"/>
          <w:b/>
          <w:i/>
          <w:sz w:val="20"/>
          <w:szCs w:val="20"/>
          <w:u w:val="single"/>
        </w:rPr>
        <w:t>písemného čestného prohlášení</w:t>
      </w:r>
      <w:r w:rsidRPr="00523573">
        <w:rPr>
          <w:rFonts w:ascii="Arial" w:hAnsi="Arial" w:cs="Arial"/>
          <w:b/>
          <w:i/>
          <w:sz w:val="20"/>
          <w:szCs w:val="20"/>
        </w:rPr>
        <w:t xml:space="preserve">.  </w:t>
      </w:r>
    </w:p>
    <w:p w14:paraId="46CA8251" w14:textId="77777777" w:rsidR="00523573" w:rsidRPr="00523573" w:rsidRDefault="00523573" w:rsidP="001C2DD4">
      <w:pPr>
        <w:numPr>
          <w:ilvl w:val="0"/>
          <w:numId w:val="16"/>
        </w:numPr>
        <w:tabs>
          <w:tab w:val="clear" w:pos="720"/>
        </w:tabs>
        <w:spacing w:after="120"/>
        <w:ind w:left="709" w:hanging="709"/>
        <w:jc w:val="both"/>
        <w:rPr>
          <w:rFonts w:ascii="Arial" w:hAnsi="Arial" w:cs="Arial"/>
          <w:sz w:val="20"/>
          <w:szCs w:val="20"/>
        </w:rPr>
      </w:pPr>
      <w:bookmarkStart w:id="72" w:name="_Ref456173640"/>
      <w:r w:rsidRPr="00523573">
        <w:rPr>
          <w:rFonts w:ascii="Arial" w:hAnsi="Arial" w:cs="Arial"/>
          <w:sz w:val="20"/>
          <w:szCs w:val="20"/>
        </w:rPr>
        <w:t>Nemá v České republice nebo zemi svého sídla splatný nedoplatek na pojistném nebo na penále na sociální zabezpečení a příspěvku na státní politiku zaměstnanosti,</w:t>
      </w:r>
      <w:bookmarkEnd w:id="72"/>
    </w:p>
    <w:p w14:paraId="61F632FE" w14:textId="77777777" w:rsidR="00523573" w:rsidRPr="00523573" w:rsidRDefault="00523573" w:rsidP="00523573">
      <w:pPr>
        <w:pStyle w:val="Textodstavce"/>
        <w:numPr>
          <w:ilvl w:val="0"/>
          <w:numId w:val="0"/>
        </w:numPr>
        <w:tabs>
          <w:tab w:val="clear" w:pos="851"/>
          <w:tab w:val="left" w:pos="426"/>
        </w:tabs>
        <w:spacing w:before="0" w:line="276" w:lineRule="auto"/>
        <w:ind w:left="720"/>
        <w:rPr>
          <w:rFonts w:ascii="Arial" w:hAnsi="Arial" w:cs="Arial"/>
          <w:b/>
          <w:i/>
          <w:sz w:val="20"/>
          <w:szCs w:val="20"/>
        </w:rPr>
      </w:pPr>
      <w:r w:rsidRPr="00523573">
        <w:rPr>
          <w:rFonts w:ascii="Arial" w:hAnsi="Arial" w:cs="Arial"/>
          <w:b/>
          <w:i/>
          <w:sz w:val="20"/>
          <w:szCs w:val="20"/>
        </w:rPr>
        <w:t xml:space="preserve">Dodavatel v tomto kritériu prokazuje splnění podmínek základní způsobilosti ve vztahu k České republice předložením </w:t>
      </w:r>
      <w:r w:rsidRPr="00523573">
        <w:rPr>
          <w:rFonts w:ascii="Arial" w:hAnsi="Arial" w:cs="Arial"/>
          <w:b/>
          <w:i/>
          <w:sz w:val="20"/>
          <w:szCs w:val="20"/>
          <w:u w:val="single"/>
        </w:rPr>
        <w:t>potvrzení příslušné okresní správy sociálního zabezpečení</w:t>
      </w:r>
      <w:r w:rsidRPr="00523573">
        <w:rPr>
          <w:rFonts w:ascii="Arial" w:hAnsi="Arial" w:cs="Arial"/>
          <w:b/>
          <w:i/>
          <w:sz w:val="20"/>
          <w:szCs w:val="20"/>
        </w:rPr>
        <w:t xml:space="preserve">. Ve vztahu k zemi svého sídla předloží dokumenty dle právního řádu země sídla. </w:t>
      </w:r>
    </w:p>
    <w:p w14:paraId="3D0F24BF" w14:textId="77777777" w:rsidR="00523573" w:rsidRPr="00523573" w:rsidRDefault="00523573" w:rsidP="001C2DD4">
      <w:pPr>
        <w:numPr>
          <w:ilvl w:val="0"/>
          <w:numId w:val="16"/>
        </w:numPr>
        <w:tabs>
          <w:tab w:val="clear" w:pos="720"/>
        </w:tabs>
        <w:spacing w:after="120"/>
        <w:ind w:left="709" w:hanging="709"/>
        <w:jc w:val="both"/>
        <w:rPr>
          <w:rFonts w:ascii="Arial" w:hAnsi="Arial" w:cs="Arial"/>
          <w:sz w:val="20"/>
          <w:szCs w:val="20"/>
        </w:rPr>
      </w:pPr>
      <w:r w:rsidRPr="00523573">
        <w:rPr>
          <w:rFonts w:ascii="Arial" w:hAnsi="Arial" w:cs="Arial"/>
          <w:sz w:val="20"/>
          <w:szCs w:val="20"/>
        </w:rPr>
        <w:t>Není v likvidaci, nebylo proti němu vydáno rozhodnutí o úpadku, nebyla vůči němu nařízena nucená správa podle jiného právního předpisu nebo se nenachází v obdobné situaci podle právního řádu země sídla dodavatele.</w:t>
      </w:r>
    </w:p>
    <w:p w14:paraId="09019180" w14:textId="77777777" w:rsidR="00523573" w:rsidRPr="00523573" w:rsidRDefault="00523573" w:rsidP="00523573">
      <w:pPr>
        <w:pStyle w:val="Textodstavce"/>
        <w:numPr>
          <w:ilvl w:val="0"/>
          <w:numId w:val="0"/>
        </w:numPr>
        <w:tabs>
          <w:tab w:val="clear" w:pos="851"/>
          <w:tab w:val="left" w:pos="426"/>
        </w:tabs>
        <w:spacing w:before="0" w:line="276" w:lineRule="auto"/>
        <w:ind w:left="720"/>
        <w:rPr>
          <w:rFonts w:ascii="Arial" w:hAnsi="Arial" w:cs="Arial"/>
          <w:b/>
          <w:i/>
          <w:sz w:val="20"/>
          <w:szCs w:val="20"/>
        </w:rPr>
      </w:pPr>
      <w:r w:rsidRPr="00523573">
        <w:rPr>
          <w:rFonts w:ascii="Arial" w:hAnsi="Arial" w:cs="Arial"/>
          <w:b/>
          <w:i/>
          <w:sz w:val="20"/>
          <w:szCs w:val="20"/>
        </w:rPr>
        <w:t xml:space="preserve">Dodavatel v tomto kritériu prokazuje splnění podmínek základní způsobilosti ve vztahu k České republice předložením </w:t>
      </w:r>
      <w:r w:rsidRPr="00523573">
        <w:rPr>
          <w:rFonts w:ascii="Arial" w:hAnsi="Arial" w:cs="Arial"/>
          <w:b/>
          <w:i/>
          <w:sz w:val="20"/>
          <w:szCs w:val="20"/>
          <w:u w:val="single"/>
        </w:rPr>
        <w:t>výpisu z obchodního rejstříku, nebo předložením písemného čestného prohlášení v případě, že není v obchodním rejstříku zapsán</w:t>
      </w:r>
      <w:r w:rsidRPr="00523573">
        <w:rPr>
          <w:rFonts w:ascii="Arial" w:hAnsi="Arial" w:cs="Arial"/>
          <w:b/>
          <w:i/>
          <w:sz w:val="20"/>
          <w:szCs w:val="20"/>
        </w:rPr>
        <w:t xml:space="preserve">. Ve </w:t>
      </w:r>
      <w:r w:rsidRPr="00523573">
        <w:rPr>
          <w:rFonts w:ascii="Arial" w:hAnsi="Arial" w:cs="Arial"/>
          <w:b/>
          <w:i/>
          <w:sz w:val="20"/>
          <w:szCs w:val="20"/>
        </w:rPr>
        <w:lastRenderedPageBreak/>
        <w:t xml:space="preserve">vztahu k zemi svého sídla předloží dokumenty dle právního řádu země sídla. </w:t>
      </w:r>
    </w:p>
    <w:p w14:paraId="1C379460" w14:textId="1653D5FB" w:rsidR="00523573" w:rsidRPr="00523573" w:rsidRDefault="00523573" w:rsidP="00523573">
      <w:pPr>
        <w:pStyle w:val="Textodstavce"/>
        <w:numPr>
          <w:ilvl w:val="0"/>
          <w:numId w:val="0"/>
        </w:numPr>
        <w:spacing w:line="276" w:lineRule="auto"/>
        <w:rPr>
          <w:rFonts w:ascii="Arial" w:hAnsi="Arial" w:cs="Arial"/>
          <w:sz w:val="20"/>
          <w:szCs w:val="20"/>
          <w:lang w:eastAsia="en-US" w:bidi="en-US"/>
        </w:rPr>
      </w:pPr>
      <w:r w:rsidRPr="00523573">
        <w:rPr>
          <w:rFonts w:ascii="Arial" w:hAnsi="Arial" w:cs="Arial"/>
          <w:sz w:val="20"/>
          <w:szCs w:val="20"/>
          <w:lang w:eastAsia="en-US" w:bidi="en-US"/>
        </w:rPr>
        <w:t>Zadavatel doporučuje dodavatelům využít k prokázání kritérií základní způsobilosti dle bodu b) - ve vztahu ke spotřební dani, bodu c) a bodu e), pokud není dodavatel zapsán v obchodním rejstříku vzoru čestného prohlášení, který je obsažen v</w:t>
      </w:r>
      <w:r w:rsidR="00CE7888">
        <w:rPr>
          <w:rFonts w:ascii="Arial" w:hAnsi="Arial" w:cs="Arial"/>
          <w:sz w:val="20"/>
          <w:szCs w:val="20"/>
          <w:lang w:eastAsia="en-US" w:bidi="en-US"/>
        </w:rPr>
        <w:t xml:space="preserve"> příloze č. </w:t>
      </w:r>
      <w:r w:rsidRPr="00523573">
        <w:rPr>
          <w:rFonts w:ascii="Arial" w:hAnsi="Arial" w:cs="Arial"/>
          <w:sz w:val="20"/>
          <w:szCs w:val="20"/>
          <w:lang w:eastAsia="en-US" w:bidi="en-US"/>
        </w:rPr>
        <w:t xml:space="preserve"> </w:t>
      </w:r>
      <w:r w:rsidR="00844669">
        <w:rPr>
          <w:rFonts w:ascii="Arial" w:hAnsi="Arial" w:cs="Arial"/>
          <w:sz w:val="20"/>
          <w:szCs w:val="20"/>
          <w:lang w:eastAsia="en-US" w:bidi="en-US"/>
        </w:rPr>
        <w:t>6</w:t>
      </w:r>
      <w:r w:rsidRPr="00523573">
        <w:rPr>
          <w:rFonts w:ascii="Arial" w:hAnsi="Arial" w:cs="Arial"/>
          <w:sz w:val="20"/>
          <w:szCs w:val="20"/>
          <w:lang w:eastAsia="en-US" w:bidi="en-US"/>
        </w:rPr>
        <w:t xml:space="preserve"> této zadávací dokumentace. </w:t>
      </w:r>
    </w:p>
    <w:p w14:paraId="1B43D52F" w14:textId="77777777" w:rsidR="00523573" w:rsidRPr="00523573" w:rsidRDefault="00523573" w:rsidP="00523573">
      <w:pPr>
        <w:pStyle w:val="Nadpis2"/>
        <w:spacing w:before="240"/>
        <w:ind w:left="578" w:hanging="578"/>
        <w:jc w:val="both"/>
        <w:rPr>
          <w:rFonts w:ascii="Arial" w:hAnsi="Arial" w:cs="Arial"/>
          <w:b w:val="0"/>
          <w:color w:val="auto"/>
          <w:sz w:val="20"/>
          <w:szCs w:val="20"/>
        </w:rPr>
      </w:pPr>
      <w:r w:rsidRPr="00523573">
        <w:rPr>
          <w:rFonts w:ascii="Arial" w:hAnsi="Arial" w:cs="Arial"/>
          <w:color w:val="auto"/>
          <w:sz w:val="20"/>
          <w:szCs w:val="20"/>
        </w:rPr>
        <w:t xml:space="preserve">Zvláštní pravidla týkající se základní způsobilosti  </w:t>
      </w:r>
    </w:p>
    <w:p w14:paraId="1456294B" w14:textId="6F99D8FA" w:rsidR="00523573" w:rsidRPr="00523573" w:rsidRDefault="00523573" w:rsidP="001C2DD4">
      <w:pPr>
        <w:pStyle w:val="Odstavecseseznamem"/>
        <w:numPr>
          <w:ilvl w:val="0"/>
          <w:numId w:val="23"/>
        </w:numPr>
        <w:tabs>
          <w:tab w:val="left" w:pos="284"/>
        </w:tabs>
        <w:spacing w:before="120" w:after="240"/>
        <w:jc w:val="both"/>
        <w:rPr>
          <w:rFonts w:ascii="Arial" w:hAnsi="Arial" w:cs="Arial"/>
          <w:sz w:val="20"/>
          <w:szCs w:val="20"/>
        </w:rPr>
      </w:pPr>
      <w:r w:rsidRPr="00523573">
        <w:rPr>
          <w:rFonts w:ascii="Arial" w:hAnsi="Arial" w:cs="Arial"/>
          <w:sz w:val="20"/>
          <w:szCs w:val="20"/>
        </w:rPr>
        <w:t xml:space="preserve">Je-li dodavatelem právnická osoba, musí základní způsobilost podle písm. </w:t>
      </w:r>
      <w:r w:rsidRPr="00523573">
        <w:rPr>
          <w:rFonts w:ascii="Arial" w:hAnsi="Arial" w:cs="Arial"/>
          <w:sz w:val="20"/>
          <w:szCs w:val="20"/>
        </w:rPr>
        <w:fldChar w:fldCharType="begin"/>
      </w:r>
      <w:r w:rsidRPr="00523573">
        <w:rPr>
          <w:rFonts w:ascii="Arial" w:hAnsi="Arial" w:cs="Arial"/>
          <w:sz w:val="20"/>
          <w:szCs w:val="20"/>
        </w:rPr>
        <w:instrText xml:space="preserve"> REF _Ref456173597 \r \h  \* MERGEFORMAT </w:instrText>
      </w:r>
      <w:r w:rsidRPr="00523573">
        <w:rPr>
          <w:rFonts w:ascii="Arial" w:hAnsi="Arial" w:cs="Arial"/>
          <w:sz w:val="20"/>
          <w:szCs w:val="20"/>
        </w:rPr>
      </w:r>
      <w:r w:rsidRPr="00523573">
        <w:rPr>
          <w:rFonts w:ascii="Arial" w:hAnsi="Arial" w:cs="Arial"/>
          <w:sz w:val="20"/>
          <w:szCs w:val="20"/>
        </w:rPr>
        <w:fldChar w:fldCharType="separate"/>
      </w:r>
      <w:r w:rsidR="004C6DE9">
        <w:rPr>
          <w:rFonts w:ascii="Arial" w:hAnsi="Arial" w:cs="Arial"/>
          <w:sz w:val="20"/>
          <w:szCs w:val="20"/>
        </w:rPr>
        <w:t>a)</w:t>
      </w:r>
      <w:r w:rsidRPr="00523573">
        <w:rPr>
          <w:rFonts w:ascii="Arial" w:hAnsi="Arial" w:cs="Arial"/>
          <w:sz w:val="20"/>
          <w:szCs w:val="20"/>
        </w:rPr>
        <w:fldChar w:fldCharType="end"/>
      </w:r>
      <w:r w:rsidRPr="00523573">
        <w:rPr>
          <w:rFonts w:ascii="Arial" w:hAnsi="Arial" w:cs="Arial"/>
          <w:sz w:val="20"/>
          <w:szCs w:val="20"/>
        </w:rPr>
        <w:t xml:space="preserve"> čl. 5.2 splňovat tato právnická osoba a zároveň každý člen statutárního orgánu. Je-li členem statutárního orgánu dodavatele další právnická osoba, musí základní způsobilost podle písm. </w:t>
      </w:r>
      <w:r w:rsidRPr="00523573">
        <w:rPr>
          <w:rFonts w:ascii="Arial" w:hAnsi="Arial" w:cs="Arial"/>
          <w:sz w:val="20"/>
          <w:szCs w:val="20"/>
        </w:rPr>
        <w:fldChar w:fldCharType="begin"/>
      </w:r>
      <w:r w:rsidRPr="00523573">
        <w:rPr>
          <w:rFonts w:ascii="Arial" w:hAnsi="Arial" w:cs="Arial"/>
          <w:sz w:val="20"/>
          <w:szCs w:val="20"/>
        </w:rPr>
        <w:instrText xml:space="preserve"> REF _Ref456173597 \r \h  \* MERGEFORMAT </w:instrText>
      </w:r>
      <w:r w:rsidRPr="00523573">
        <w:rPr>
          <w:rFonts w:ascii="Arial" w:hAnsi="Arial" w:cs="Arial"/>
          <w:sz w:val="20"/>
          <w:szCs w:val="20"/>
        </w:rPr>
      </w:r>
      <w:r w:rsidRPr="00523573">
        <w:rPr>
          <w:rFonts w:ascii="Arial" w:hAnsi="Arial" w:cs="Arial"/>
          <w:sz w:val="20"/>
          <w:szCs w:val="20"/>
        </w:rPr>
        <w:fldChar w:fldCharType="separate"/>
      </w:r>
      <w:r w:rsidR="004C6DE9">
        <w:rPr>
          <w:rFonts w:ascii="Arial" w:hAnsi="Arial" w:cs="Arial"/>
          <w:sz w:val="20"/>
          <w:szCs w:val="20"/>
        </w:rPr>
        <w:t>a)</w:t>
      </w:r>
      <w:r w:rsidRPr="00523573">
        <w:rPr>
          <w:rFonts w:ascii="Arial" w:hAnsi="Arial" w:cs="Arial"/>
          <w:sz w:val="20"/>
          <w:szCs w:val="20"/>
        </w:rPr>
        <w:fldChar w:fldCharType="end"/>
      </w:r>
      <w:r w:rsidRPr="00523573">
        <w:rPr>
          <w:rFonts w:ascii="Arial" w:hAnsi="Arial" w:cs="Arial"/>
          <w:sz w:val="20"/>
          <w:szCs w:val="20"/>
        </w:rPr>
        <w:t xml:space="preserve"> čl. 5.2 splňovat:</w:t>
      </w:r>
    </w:p>
    <w:p w14:paraId="487AE515" w14:textId="77777777" w:rsidR="00523573" w:rsidRPr="00523573" w:rsidRDefault="00523573" w:rsidP="001C2DD4">
      <w:pPr>
        <w:pStyle w:val="Odstavecseseznamem"/>
        <w:numPr>
          <w:ilvl w:val="0"/>
          <w:numId w:val="21"/>
        </w:numPr>
        <w:spacing w:before="120" w:after="0"/>
        <w:ind w:left="2127" w:hanging="709"/>
        <w:jc w:val="both"/>
        <w:rPr>
          <w:rFonts w:ascii="Arial" w:hAnsi="Arial" w:cs="Arial"/>
          <w:sz w:val="20"/>
          <w:szCs w:val="20"/>
        </w:rPr>
      </w:pPr>
      <w:r w:rsidRPr="00523573">
        <w:rPr>
          <w:rFonts w:ascii="Arial" w:hAnsi="Arial" w:cs="Arial"/>
          <w:sz w:val="20"/>
          <w:szCs w:val="20"/>
        </w:rPr>
        <w:t>tato právnická osoba,</w:t>
      </w:r>
    </w:p>
    <w:p w14:paraId="2DB3315E" w14:textId="77777777" w:rsidR="00523573" w:rsidRPr="00523573" w:rsidRDefault="00523573" w:rsidP="001C2DD4">
      <w:pPr>
        <w:pStyle w:val="Odstavecseseznamem"/>
        <w:numPr>
          <w:ilvl w:val="0"/>
          <w:numId w:val="21"/>
        </w:numPr>
        <w:spacing w:before="120" w:after="0"/>
        <w:ind w:left="2127" w:hanging="709"/>
        <w:jc w:val="both"/>
        <w:rPr>
          <w:rFonts w:ascii="Arial" w:hAnsi="Arial" w:cs="Arial"/>
          <w:sz w:val="20"/>
          <w:szCs w:val="20"/>
        </w:rPr>
      </w:pPr>
      <w:r w:rsidRPr="00523573">
        <w:rPr>
          <w:rFonts w:ascii="Arial" w:hAnsi="Arial" w:cs="Arial"/>
          <w:sz w:val="20"/>
          <w:szCs w:val="20"/>
        </w:rPr>
        <w:t>každý člen statutárního orgánu této právnické osoby a</w:t>
      </w:r>
    </w:p>
    <w:p w14:paraId="4E79BBB7" w14:textId="77777777" w:rsidR="00523573" w:rsidRPr="00523573" w:rsidRDefault="00523573" w:rsidP="001C2DD4">
      <w:pPr>
        <w:pStyle w:val="Odstavecseseznamem"/>
        <w:numPr>
          <w:ilvl w:val="0"/>
          <w:numId w:val="21"/>
        </w:numPr>
        <w:spacing w:before="120" w:after="0"/>
        <w:ind w:left="2127" w:hanging="709"/>
        <w:jc w:val="both"/>
        <w:rPr>
          <w:rFonts w:ascii="Arial" w:hAnsi="Arial" w:cs="Arial"/>
          <w:sz w:val="20"/>
          <w:szCs w:val="20"/>
        </w:rPr>
      </w:pPr>
      <w:r w:rsidRPr="00523573">
        <w:rPr>
          <w:rFonts w:ascii="Arial" w:hAnsi="Arial" w:cs="Arial"/>
          <w:sz w:val="20"/>
          <w:szCs w:val="20"/>
        </w:rPr>
        <w:t>osoba zastupující tuto právnickou osobu ve statutárním orgánu dodavatele.</w:t>
      </w:r>
    </w:p>
    <w:p w14:paraId="2F2329C8" w14:textId="77777777" w:rsidR="00523573" w:rsidRPr="00523573" w:rsidRDefault="00523573" w:rsidP="00523573">
      <w:pPr>
        <w:pStyle w:val="Odstavecseseznamem"/>
        <w:spacing w:before="120" w:after="0"/>
        <w:ind w:left="1418"/>
        <w:jc w:val="both"/>
        <w:rPr>
          <w:rFonts w:ascii="Arial" w:hAnsi="Arial" w:cs="Arial"/>
          <w:sz w:val="20"/>
          <w:szCs w:val="20"/>
        </w:rPr>
      </w:pPr>
    </w:p>
    <w:p w14:paraId="7306B060" w14:textId="77777777" w:rsidR="00523573" w:rsidRPr="00523573" w:rsidRDefault="00523573" w:rsidP="001C2DD4">
      <w:pPr>
        <w:pStyle w:val="Odstavecseseznamem"/>
        <w:numPr>
          <w:ilvl w:val="0"/>
          <w:numId w:val="23"/>
        </w:numPr>
        <w:tabs>
          <w:tab w:val="left" w:pos="284"/>
        </w:tabs>
        <w:spacing w:before="120" w:after="240"/>
        <w:jc w:val="both"/>
        <w:rPr>
          <w:rFonts w:ascii="Arial" w:hAnsi="Arial" w:cs="Arial"/>
          <w:sz w:val="20"/>
          <w:szCs w:val="20"/>
        </w:rPr>
      </w:pPr>
      <w:r w:rsidRPr="00523573">
        <w:rPr>
          <w:rFonts w:ascii="Arial" w:hAnsi="Arial" w:cs="Arial"/>
          <w:sz w:val="20"/>
          <w:szCs w:val="20"/>
        </w:rPr>
        <w:t>Účastní-li se zadávacího řízení pobočka závodu</w:t>
      </w:r>
    </w:p>
    <w:p w14:paraId="62A94118" w14:textId="53DFC710" w:rsidR="00523573" w:rsidRPr="00523573" w:rsidRDefault="00523573" w:rsidP="001C2DD4">
      <w:pPr>
        <w:pStyle w:val="Odstavecseseznamem"/>
        <w:numPr>
          <w:ilvl w:val="0"/>
          <w:numId w:val="22"/>
        </w:numPr>
        <w:spacing w:before="120" w:after="0"/>
        <w:ind w:left="2127" w:hanging="709"/>
        <w:jc w:val="both"/>
        <w:rPr>
          <w:rFonts w:ascii="Arial" w:hAnsi="Arial" w:cs="Arial"/>
          <w:sz w:val="20"/>
          <w:szCs w:val="20"/>
        </w:rPr>
      </w:pPr>
      <w:r w:rsidRPr="00523573">
        <w:rPr>
          <w:rFonts w:ascii="Arial" w:hAnsi="Arial" w:cs="Arial"/>
          <w:sz w:val="20"/>
          <w:szCs w:val="20"/>
        </w:rPr>
        <w:t xml:space="preserve">zahraniční právnické osoby, musí základní způsobilost podle písm. </w:t>
      </w:r>
      <w:r w:rsidRPr="00523573">
        <w:rPr>
          <w:rFonts w:ascii="Arial" w:hAnsi="Arial" w:cs="Arial"/>
          <w:sz w:val="20"/>
          <w:szCs w:val="20"/>
        </w:rPr>
        <w:fldChar w:fldCharType="begin"/>
      </w:r>
      <w:r w:rsidRPr="00523573">
        <w:rPr>
          <w:rFonts w:ascii="Arial" w:hAnsi="Arial" w:cs="Arial"/>
          <w:sz w:val="20"/>
          <w:szCs w:val="20"/>
        </w:rPr>
        <w:instrText xml:space="preserve"> REF _Ref456173597 \r \h  \* MERGEFORMAT </w:instrText>
      </w:r>
      <w:r w:rsidRPr="00523573">
        <w:rPr>
          <w:rFonts w:ascii="Arial" w:hAnsi="Arial" w:cs="Arial"/>
          <w:sz w:val="20"/>
          <w:szCs w:val="20"/>
        </w:rPr>
      </w:r>
      <w:r w:rsidRPr="00523573">
        <w:rPr>
          <w:rFonts w:ascii="Arial" w:hAnsi="Arial" w:cs="Arial"/>
          <w:sz w:val="20"/>
          <w:szCs w:val="20"/>
        </w:rPr>
        <w:fldChar w:fldCharType="separate"/>
      </w:r>
      <w:r w:rsidR="004C6DE9">
        <w:rPr>
          <w:rFonts w:ascii="Arial" w:hAnsi="Arial" w:cs="Arial"/>
          <w:sz w:val="20"/>
          <w:szCs w:val="20"/>
        </w:rPr>
        <w:t>a)</w:t>
      </w:r>
      <w:r w:rsidRPr="00523573">
        <w:rPr>
          <w:rFonts w:ascii="Arial" w:hAnsi="Arial" w:cs="Arial"/>
          <w:sz w:val="20"/>
          <w:szCs w:val="20"/>
        </w:rPr>
        <w:fldChar w:fldCharType="end"/>
      </w:r>
      <w:r w:rsidRPr="00523573">
        <w:rPr>
          <w:rFonts w:ascii="Arial" w:hAnsi="Arial" w:cs="Arial"/>
          <w:sz w:val="20"/>
          <w:szCs w:val="20"/>
        </w:rPr>
        <w:t xml:space="preserve"> čl. 5.2 splňovat taková zahraniční právnická osoba a vedoucí pobočky závodu,</w:t>
      </w:r>
    </w:p>
    <w:p w14:paraId="671E8A8E" w14:textId="40794E5F" w:rsidR="00523573" w:rsidRPr="00523573" w:rsidRDefault="00523573" w:rsidP="00523573">
      <w:pPr>
        <w:spacing w:after="120"/>
        <w:jc w:val="both"/>
        <w:rPr>
          <w:rFonts w:ascii="Arial" w:hAnsi="Arial" w:cs="Arial"/>
          <w:sz w:val="20"/>
          <w:szCs w:val="20"/>
        </w:rPr>
      </w:pPr>
      <w:r w:rsidRPr="00523573">
        <w:rPr>
          <w:rFonts w:ascii="Arial" w:hAnsi="Arial" w:cs="Arial"/>
          <w:sz w:val="20"/>
          <w:szCs w:val="20"/>
        </w:rPr>
        <w:t xml:space="preserve">české právnické osoby, musí základní způsobilost podle písm. </w:t>
      </w:r>
      <w:r w:rsidRPr="00523573">
        <w:rPr>
          <w:rFonts w:ascii="Arial" w:hAnsi="Arial" w:cs="Arial"/>
          <w:sz w:val="20"/>
          <w:szCs w:val="20"/>
        </w:rPr>
        <w:fldChar w:fldCharType="begin"/>
      </w:r>
      <w:r w:rsidRPr="00523573">
        <w:rPr>
          <w:rFonts w:ascii="Arial" w:hAnsi="Arial" w:cs="Arial"/>
          <w:sz w:val="20"/>
          <w:szCs w:val="20"/>
        </w:rPr>
        <w:instrText xml:space="preserve"> REF _Ref456173597 \r \h  \* MERGEFORMAT </w:instrText>
      </w:r>
      <w:r w:rsidRPr="00523573">
        <w:rPr>
          <w:rFonts w:ascii="Arial" w:hAnsi="Arial" w:cs="Arial"/>
          <w:sz w:val="20"/>
          <w:szCs w:val="20"/>
        </w:rPr>
      </w:r>
      <w:r w:rsidRPr="00523573">
        <w:rPr>
          <w:rFonts w:ascii="Arial" w:hAnsi="Arial" w:cs="Arial"/>
          <w:sz w:val="20"/>
          <w:szCs w:val="20"/>
        </w:rPr>
        <w:fldChar w:fldCharType="separate"/>
      </w:r>
      <w:r w:rsidR="004C6DE9">
        <w:rPr>
          <w:rFonts w:ascii="Arial" w:hAnsi="Arial" w:cs="Arial"/>
          <w:sz w:val="20"/>
          <w:szCs w:val="20"/>
        </w:rPr>
        <w:t>a)</w:t>
      </w:r>
      <w:r w:rsidRPr="00523573">
        <w:rPr>
          <w:rFonts w:ascii="Arial" w:hAnsi="Arial" w:cs="Arial"/>
          <w:sz w:val="20"/>
          <w:szCs w:val="20"/>
        </w:rPr>
        <w:fldChar w:fldCharType="end"/>
      </w:r>
      <w:r w:rsidRPr="00523573">
        <w:rPr>
          <w:rFonts w:ascii="Arial" w:hAnsi="Arial" w:cs="Arial"/>
          <w:sz w:val="20"/>
          <w:szCs w:val="20"/>
        </w:rPr>
        <w:t xml:space="preserve"> čl. 5.2 splňovat osoby uvedené v odstavci I. a vedoucí pobočky závodu.</w:t>
      </w:r>
    </w:p>
    <w:p w14:paraId="19B65BC8" w14:textId="6C580714" w:rsidR="00523573" w:rsidRPr="005C3E87" w:rsidRDefault="00523573" w:rsidP="00523573">
      <w:pPr>
        <w:pStyle w:val="Stylodstavecslovan"/>
        <w:numPr>
          <w:ilvl w:val="1"/>
          <w:numId w:val="6"/>
        </w:numPr>
        <w:tabs>
          <w:tab w:val="num" w:pos="142"/>
        </w:tabs>
        <w:spacing w:line="276" w:lineRule="auto"/>
        <w:ind w:left="567" w:hanging="567"/>
        <w:rPr>
          <w:rFonts w:ascii="Arial" w:hAnsi="Arial" w:cs="Arial"/>
          <w:b/>
          <w:szCs w:val="20"/>
        </w:rPr>
      </w:pPr>
      <w:r w:rsidRPr="00523573">
        <w:rPr>
          <w:rFonts w:ascii="Arial" w:hAnsi="Arial" w:cs="Arial"/>
          <w:b/>
          <w:szCs w:val="20"/>
        </w:rPr>
        <w:t>Profesní způsobilost</w:t>
      </w:r>
    </w:p>
    <w:p w14:paraId="65129B3F" w14:textId="77777777" w:rsidR="00000549" w:rsidRPr="00C272DE" w:rsidRDefault="00000549" w:rsidP="00C272DE">
      <w:pPr>
        <w:jc w:val="both"/>
        <w:rPr>
          <w:rFonts w:ascii="Arial" w:hAnsi="Arial" w:cs="Arial"/>
          <w:sz w:val="20"/>
          <w:szCs w:val="20"/>
          <w:lang w:bidi="ar-SA"/>
        </w:rPr>
      </w:pPr>
      <w:r w:rsidRPr="00C272DE">
        <w:rPr>
          <w:rFonts w:ascii="Arial" w:hAnsi="Arial" w:cs="Arial"/>
          <w:sz w:val="20"/>
          <w:szCs w:val="20"/>
          <w:lang w:bidi="ar-SA"/>
        </w:rPr>
        <w:t xml:space="preserve">Dodavatel prokáže profesní způsobilost dle § 77 zákona, konkrétně: </w:t>
      </w:r>
    </w:p>
    <w:p w14:paraId="15DAB5C0" w14:textId="77777777" w:rsidR="00000549" w:rsidRPr="00C272DE" w:rsidRDefault="00000549" w:rsidP="00C272DE">
      <w:pPr>
        <w:pStyle w:val="Odstavecseseznamem"/>
        <w:numPr>
          <w:ilvl w:val="0"/>
          <w:numId w:val="38"/>
        </w:numPr>
        <w:spacing w:after="120"/>
        <w:ind w:left="1418" w:hanging="709"/>
        <w:contextualSpacing w:val="0"/>
        <w:jc w:val="both"/>
        <w:rPr>
          <w:rFonts w:ascii="Arial" w:hAnsi="Arial" w:cs="Arial"/>
          <w:sz w:val="20"/>
          <w:szCs w:val="20"/>
        </w:rPr>
      </w:pPr>
      <w:r w:rsidRPr="00C272DE">
        <w:rPr>
          <w:rFonts w:ascii="Arial" w:hAnsi="Arial" w:cs="Arial"/>
          <w:sz w:val="20"/>
          <w:szCs w:val="20"/>
        </w:rPr>
        <w:t xml:space="preserve">Podle § 77 odst. 1 zákona výpisem </w:t>
      </w:r>
      <w:r w:rsidRPr="00C272DE">
        <w:rPr>
          <w:rFonts w:ascii="Arial" w:hAnsi="Arial" w:cs="Arial"/>
          <w:b/>
          <w:sz w:val="20"/>
          <w:szCs w:val="20"/>
        </w:rPr>
        <w:t>z obchodního rejstříku, pokud je v něm zapsán, či výpisem z jiné obdobné evidence ne starším 3 měsíců</w:t>
      </w:r>
      <w:r w:rsidRPr="00C272DE">
        <w:rPr>
          <w:rFonts w:ascii="Arial" w:hAnsi="Arial" w:cs="Arial"/>
          <w:sz w:val="20"/>
          <w:szCs w:val="20"/>
        </w:rPr>
        <w:t>.</w:t>
      </w:r>
    </w:p>
    <w:p w14:paraId="027B55E1" w14:textId="77777777" w:rsidR="00000549" w:rsidRPr="00C272DE" w:rsidRDefault="00000549" w:rsidP="00C272DE">
      <w:pPr>
        <w:pStyle w:val="Odstavecseseznamem"/>
        <w:numPr>
          <w:ilvl w:val="0"/>
          <w:numId w:val="38"/>
        </w:numPr>
        <w:spacing w:after="120"/>
        <w:ind w:left="1418" w:hanging="709"/>
        <w:jc w:val="both"/>
        <w:rPr>
          <w:rFonts w:ascii="Arial" w:hAnsi="Arial" w:cs="Arial"/>
          <w:sz w:val="20"/>
          <w:szCs w:val="20"/>
        </w:rPr>
      </w:pPr>
      <w:r w:rsidRPr="00C272DE">
        <w:rPr>
          <w:rFonts w:ascii="Arial" w:hAnsi="Arial" w:cs="Arial"/>
          <w:sz w:val="20"/>
          <w:szCs w:val="20"/>
        </w:rPr>
        <w:t xml:space="preserve">Podle § 77 odst. 2 písm. a) zákona </w:t>
      </w:r>
      <w:r w:rsidRPr="00C272DE">
        <w:rPr>
          <w:rFonts w:ascii="Arial" w:hAnsi="Arial" w:cs="Arial"/>
          <w:b/>
          <w:sz w:val="20"/>
          <w:szCs w:val="20"/>
        </w:rPr>
        <w:t>dokladem o oprávnění k podnikání v rozsahu odpovídajícím předmětu veřejné zakázky</w:t>
      </w:r>
      <w:r w:rsidRPr="00C272DE">
        <w:rPr>
          <w:rFonts w:ascii="Arial" w:hAnsi="Arial" w:cs="Arial"/>
          <w:sz w:val="20"/>
          <w:szCs w:val="20"/>
        </w:rPr>
        <w:t xml:space="preserve">. </w:t>
      </w:r>
    </w:p>
    <w:p w14:paraId="509A4505" w14:textId="77777777" w:rsidR="00000549" w:rsidRPr="00C272DE" w:rsidRDefault="00000549" w:rsidP="00C272DE">
      <w:pPr>
        <w:pStyle w:val="Odstavecseseznamem"/>
        <w:jc w:val="both"/>
        <w:rPr>
          <w:rFonts w:ascii="Arial" w:hAnsi="Arial" w:cs="Arial"/>
          <w:sz w:val="20"/>
          <w:szCs w:val="20"/>
          <w:lang w:bidi="ar-SA"/>
        </w:rPr>
      </w:pPr>
    </w:p>
    <w:p w14:paraId="4956B812" w14:textId="77777777" w:rsidR="00000549" w:rsidRPr="00C272DE" w:rsidRDefault="00000549" w:rsidP="00C272DE">
      <w:pPr>
        <w:pStyle w:val="Odstavecseseznamem"/>
        <w:jc w:val="both"/>
        <w:rPr>
          <w:rFonts w:ascii="Arial" w:hAnsi="Arial" w:cs="Arial"/>
          <w:sz w:val="20"/>
          <w:szCs w:val="20"/>
          <w:lang w:bidi="ar-SA"/>
        </w:rPr>
      </w:pPr>
      <w:r w:rsidRPr="00C272DE">
        <w:rPr>
          <w:rFonts w:ascii="Arial" w:hAnsi="Arial" w:cs="Arial"/>
          <w:sz w:val="20"/>
          <w:szCs w:val="20"/>
          <w:lang w:bidi="ar-SA"/>
        </w:rPr>
        <w:t>Splnění profesní způsobilosti dle ustanovení § 77 odst. 2 písm. a) zákona prokáže dodavatel, který předloží doklad o oprávnění k podnikání podle zvláštních právních předpisů v rozsahu odpovídajícím předmětu veřejné zakázky, zejména doklad prokazující příslušné živnostenské oprávnění či licenci v rozsahu:</w:t>
      </w:r>
    </w:p>
    <w:p w14:paraId="1EE0608F" w14:textId="77777777" w:rsidR="00000549" w:rsidRPr="00C272DE" w:rsidRDefault="00000549" w:rsidP="00C272DE">
      <w:pPr>
        <w:pStyle w:val="Odstavecseseznamem"/>
        <w:jc w:val="both"/>
        <w:rPr>
          <w:rFonts w:ascii="Arial" w:hAnsi="Arial" w:cs="Arial"/>
          <w:sz w:val="20"/>
          <w:szCs w:val="20"/>
          <w:lang w:bidi="ar-SA"/>
        </w:rPr>
      </w:pPr>
    </w:p>
    <w:p w14:paraId="20E51582" w14:textId="77777777" w:rsidR="00000549" w:rsidRPr="00C272DE" w:rsidRDefault="00000549" w:rsidP="00C272DE">
      <w:pPr>
        <w:pStyle w:val="Odstavecseseznamem"/>
        <w:numPr>
          <w:ilvl w:val="0"/>
          <w:numId w:val="2"/>
        </w:numPr>
        <w:spacing w:after="240"/>
        <w:jc w:val="both"/>
        <w:rPr>
          <w:rFonts w:ascii="Arial" w:hAnsi="Arial" w:cs="Arial"/>
          <w:sz w:val="20"/>
          <w:szCs w:val="20"/>
          <w:lang w:bidi="ar-SA"/>
        </w:rPr>
      </w:pPr>
      <w:r w:rsidRPr="00C272DE">
        <w:rPr>
          <w:rFonts w:ascii="Arial" w:hAnsi="Arial" w:cs="Arial"/>
          <w:sz w:val="20"/>
          <w:szCs w:val="20"/>
          <w:lang w:bidi="ar-SA"/>
        </w:rPr>
        <w:t>Montáž, opravy, revize a zkoušky elektrických zařízení</w:t>
      </w:r>
    </w:p>
    <w:p w14:paraId="0F76E19D" w14:textId="77777777" w:rsidR="00000549" w:rsidRPr="00C272DE" w:rsidRDefault="00000549" w:rsidP="00C272DE">
      <w:pPr>
        <w:pStyle w:val="Odstavecseseznamem"/>
        <w:ind w:left="1400"/>
        <w:jc w:val="both"/>
        <w:rPr>
          <w:rFonts w:ascii="Arial" w:hAnsi="Arial" w:cs="Arial"/>
          <w:sz w:val="20"/>
          <w:szCs w:val="20"/>
          <w:lang w:bidi="ar-SA"/>
        </w:rPr>
      </w:pPr>
    </w:p>
    <w:p w14:paraId="5EB9FF27" w14:textId="77777777" w:rsidR="00000549" w:rsidRPr="00C272DE" w:rsidRDefault="00000549" w:rsidP="00C272DE">
      <w:pPr>
        <w:pStyle w:val="Odstavecseseznamem"/>
        <w:numPr>
          <w:ilvl w:val="0"/>
          <w:numId w:val="38"/>
        </w:numPr>
        <w:spacing w:after="120"/>
        <w:ind w:left="1418" w:hanging="709"/>
        <w:jc w:val="both"/>
        <w:rPr>
          <w:rFonts w:ascii="Arial" w:hAnsi="Arial" w:cs="Arial"/>
          <w:sz w:val="20"/>
          <w:szCs w:val="20"/>
          <w:lang w:bidi="ar-SA"/>
        </w:rPr>
      </w:pPr>
      <w:r w:rsidRPr="00C272DE">
        <w:rPr>
          <w:rFonts w:ascii="Arial" w:hAnsi="Arial" w:cs="Arial"/>
          <w:sz w:val="20"/>
          <w:szCs w:val="20"/>
          <w:lang w:bidi="ar-SA"/>
        </w:rPr>
        <w:t xml:space="preserve">Podle § 77 odst. 2 písm. c) zákona dokladem o tom, že je odborně způsobilý, nebo že disponuje osobou, jejímž prostřednictvím odbornou způsobilost zabezpečuje, je-li pro plnění veřejné zakázky odborná způsobilost jinými právními předpisy vyžadována.  </w:t>
      </w:r>
    </w:p>
    <w:p w14:paraId="207E6113" w14:textId="77777777" w:rsidR="00000549" w:rsidRPr="00C272DE" w:rsidRDefault="00000549" w:rsidP="00C272DE">
      <w:pPr>
        <w:ind w:left="1400"/>
        <w:jc w:val="both"/>
        <w:rPr>
          <w:rFonts w:ascii="Arial" w:hAnsi="Arial" w:cs="Arial"/>
          <w:sz w:val="20"/>
          <w:szCs w:val="20"/>
          <w:lang w:bidi="ar-SA"/>
        </w:rPr>
      </w:pPr>
      <w:r w:rsidRPr="00C272DE">
        <w:rPr>
          <w:rFonts w:ascii="Arial" w:hAnsi="Arial" w:cs="Arial"/>
          <w:sz w:val="20"/>
          <w:szCs w:val="20"/>
          <w:lang w:bidi="ar-SA"/>
        </w:rPr>
        <w:t>Splnění profesní způsobilosti dle ustanovení § 77 odst. 2 písm. c) zákona prokáže dodavatel, který předloží jako doklad prokazující jeho odbornou způsobilost:</w:t>
      </w:r>
    </w:p>
    <w:p w14:paraId="2B5ECA94" w14:textId="77777777" w:rsidR="00000549" w:rsidRPr="00C272DE" w:rsidRDefault="00000549" w:rsidP="00C272DE">
      <w:pPr>
        <w:pStyle w:val="Odstavecseseznamem"/>
        <w:numPr>
          <w:ilvl w:val="0"/>
          <w:numId w:val="2"/>
        </w:numPr>
        <w:spacing w:after="240"/>
        <w:jc w:val="both"/>
        <w:rPr>
          <w:rFonts w:ascii="Arial" w:hAnsi="Arial" w:cs="Arial"/>
          <w:sz w:val="20"/>
          <w:szCs w:val="20"/>
          <w:lang w:bidi="ar-SA"/>
        </w:rPr>
      </w:pPr>
      <w:r w:rsidRPr="00C272DE">
        <w:rPr>
          <w:rFonts w:ascii="Arial" w:hAnsi="Arial" w:cs="Arial"/>
          <w:sz w:val="20"/>
          <w:szCs w:val="20"/>
          <w:lang w:bidi="ar-SA"/>
        </w:rPr>
        <w:t>Oprávnění k montáži a opravám elektrických zařízení dodavatelským způsobem v rozsahu alespoň: vyhrazená elektrická zařízení min. pro napěťovou hladinu do 230kV, popř. pro napěťovou hladinu bez omezení napětí v objektech třídy A vydané organizací státního odborného dozoru nad bezpečností vyhrazených technických zařízení ve smyslu § 154 a § 155 zákona č. 500/2004 Sb., v platném znění a § 6a odst. 1 písm. c) zákona č. 174/1968 Sb. (TIČR);</w:t>
      </w:r>
    </w:p>
    <w:p w14:paraId="6E8E5DD7" w14:textId="77777777" w:rsidR="00000549" w:rsidRPr="00C272DE" w:rsidRDefault="00000549" w:rsidP="00C272DE">
      <w:pPr>
        <w:pStyle w:val="Odstavecseseznamem"/>
        <w:ind w:left="1400"/>
        <w:jc w:val="both"/>
        <w:rPr>
          <w:rFonts w:ascii="Arial" w:hAnsi="Arial" w:cs="Arial"/>
          <w:sz w:val="20"/>
          <w:szCs w:val="20"/>
          <w:lang w:bidi="ar-SA"/>
        </w:rPr>
      </w:pPr>
    </w:p>
    <w:p w14:paraId="66B2E548" w14:textId="77777777" w:rsidR="00000549" w:rsidRPr="00C272DE" w:rsidRDefault="00000549" w:rsidP="00C272DE">
      <w:pPr>
        <w:pStyle w:val="Odstavecseseznamem"/>
        <w:numPr>
          <w:ilvl w:val="0"/>
          <w:numId w:val="2"/>
        </w:numPr>
        <w:spacing w:after="240"/>
        <w:jc w:val="both"/>
        <w:rPr>
          <w:rFonts w:ascii="Arial" w:hAnsi="Arial" w:cs="Arial"/>
          <w:sz w:val="20"/>
          <w:szCs w:val="20"/>
          <w:lang w:bidi="ar-SA"/>
        </w:rPr>
      </w:pPr>
      <w:r w:rsidRPr="00C272DE">
        <w:rPr>
          <w:rFonts w:ascii="Arial" w:hAnsi="Arial" w:cs="Arial"/>
          <w:sz w:val="20"/>
          <w:szCs w:val="20"/>
          <w:lang w:bidi="ar-SA"/>
        </w:rPr>
        <w:t xml:space="preserve">Oprávnění k revizi elektrických zařízení dodavatelským způsobem v rozsahu alespoň – vyhrazená elektrická zařízení min. pro napěťovou hladinu do 230 kV, popř. pro napěťovou hladinu bez omezení napětí v objektech třídy A vydané organizací státního </w:t>
      </w:r>
      <w:r w:rsidRPr="00C272DE">
        <w:rPr>
          <w:rFonts w:ascii="Arial" w:hAnsi="Arial" w:cs="Arial"/>
          <w:sz w:val="20"/>
          <w:szCs w:val="20"/>
          <w:lang w:bidi="ar-SA"/>
        </w:rPr>
        <w:lastRenderedPageBreak/>
        <w:t xml:space="preserve">odborného dozoru nad bezpečností vyhrazených technických zařízení ve smyslu </w:t>
      </w:r>
      <w:r w:rsidRPr="00C272DE">
        <w:rPr>
          <w:rFonts w:ascii="Arial" w:hAnsi="Arial" w:cs="Arial"/>
          <w:sz w:val="20"/>
          <w:szCs w:val="20"/>
          <w:lang w:bidi="ar-SA"/>
        </w:rPr>
        <w:br/>
        <w:t>ust. § 154 a § 155 zákona č. 500/2004 Sb., v platném znění a ust. § 6a odst. 1 písm. c) zákona č. 174/1968 Sb. (TIČR);</w:t>
      </w:r>
    </w:p>
    <w:p w14:paraId="0F62BE9B" w14:textId="5BA59F70" w:rsidR="0048617E" w:rsidRPr="0048617E" w:rsidRDefault="0048617E" w:rsidP="0048617E">
      <w:pPr>
        <w:rPr>
          <w:rFonts w:ascii="Arial" w:hAnsi="Arial" w:cs="Arial"/>
          <w:b/>
          <w:bCs/>
        </w:rPr>
      </w:pPr>
      <w:r w:rsidRPr="0048617E">
        <w:rPr>
          <w:rFonts w:ascii="Arial" w:hAnsi="Arial" w:cs="Arial"/>
          <w:b/>
          <w:bCs/>
        </w:rPr>
        <w:t xml:space="preserve">5.4 Ekonomická kvalifikace </w:t>
      </w:r>
    </w:p>
    <w:p w14:paraId="0A6D13AB" w14:textId="77777777" w:rsidR="00000549" w:rsidRPr="00C272DE" w:rsidRDefault="00000549" w:rsidP="00C272DE">
      <w:pPr>
        <w:jc w:val="both"/>
        <w:rPr>
          <w:rFonts w:ascii="Arial" w:hAnsi="Arial" w:cs="Arial"/>
          <w:sz w:val="20"/>
          <w:szCs w:val="20"/>
        </w:rPr>
      </w:pPr>
      <w:r w:rsidRPr="00C272DE">
        <w:rPr>
          <w:rFonts w:ascii="Arial" w:hAnsi="Arial" w:cs="Arial"/>
          <w:sz w:val="20"/>
          <w:szCs w:val="20"/>
        </w:rPr>
        <w:t xml:space="preserve">Ekonomickou kvalifikaci prokáže dodavatel </w:t>
      </w:r>
      <w:r w:rsidRPr="00C272DE">
        <w:rPr>
          <w:rFonts w:ascii="Arial" w:hAnsi="Arial" w:cs="Arial"/>
          <w:b/>
          <w:sz w:val="20"/>
          <w:szCs w:val="20"/>
        </w:rPr>
        <w:t>předložením údajů o celkovém obratu</w:t>
      </w:r>
      <w:r w:rsidRPr="00C272DE">
        <w:rPr>
          <w:rFonts w:ascii="Arial" w:hAnsi="Arial" w:cs="Arial"/>
          <w:sz w:val="20"/>
          <w:szCs w:val="20"/>
        </w:rPr>
        <w:t xml:space="preserve"> zjištěném podle zvláštních právních předpisů za poslední tři uzavřená účetní období.</w:t>
      </w:r>
    </w:p>
    <w:p w14:paraId="15983834" w14:textId="77777777" w:rsidR="00000549" w:rsidRPr="00C272DE" w:rsidRDefault="00000549" w:rsidP="00C272DE">
      <w:pPr>
        <w:jc w:val="both"/>
        <w:rPr>
          <w:rFonts w:ascii="Arial" w:hAnsi="Arial" w:cs="Arial"/>
          <w:sz w:val="20"/>
          <w:szCs w:val="20"/>
        </w:rPr>
      </w:pPr>
      <w:r w:rsidRPr="00C272DE">
        <w:rPr>
          <w:rFonts w:ascii="Arial" w:hAnsi="Arial" w:cs="Arial"/>
          <w:sz w:val="20"/>
          <w:szCs w:val="20"/>
        </w:rPr>
        <w:t>Zadavatel ke splnění kvalifikace požaduje, aby celkový obrat dosažený dodavatelem v každém z posledních třech bezprostředně předcházejících uzavřených účetních období</w:t>
      </w:r>
      <w:r w:rsidRPr="00C272DE" w:rsidDel="0060401D">
        <w:rPr>
          <w:rFonts w:ascii="Arial" w:hAnsi="Arial" w:cs="Arial"/>
          <w:sz w:val="20"/>
          <w:szCs w:val="20"/>
        </w:rPr>
        <w:t xml:space="preserve"> </w:t>
      </w:r>
      <w:r w:rsidRPr="00C272DE">
        <w:rPr>
          <w:rFonts w:ascii="Arial" w:hAnsi="Arial" w:cs="Arial"/>
          <w:sz w:val="20"/>
          <w:szCs w:val="20"/>
        </w:rPr>
        <w:t xml:space="preserve">dosahoval minimálně </w:t>
      </w:r>
      <w:r w:rsidRPr="00C272DE">
        <w:rPr>
          <w:rFonts w:ascii="Arial" w:hAnsi="Arial" w:cs="Arial"/>
          <w:sz w:val="20"/>
          <w:szCs w:val="20"/>
        </w:rPr>
        <w:br/>
      </w:r>
      <w:r w:rsidRPr="00C272DE">
        <w:rPr>
          <w:rFonts w:ascii="Arial" w:hAnsi="Arial" w:cs="Arial"/>
          <w:b/>
          <w:sz w:val="20"/>
          <w:szCs w:val="20"/>
        </w:rPr>
        <w:t>30 mil. Kč</w:t>
      </w:r>
      <w:r w:rsidRPr="00C272DE">
        <w:rPr>
          <w:rFonts w:ascii="Arial" w:hAnsi="Arial" w:cs="Arial"/>
          <w:sz w:val="20"/>
          <w:szCs w:val="20"/>
        </w:rPr>
        <w:t xml:space="preserve">. </w:t>
      </w:r>
    </w:p>
    <w:p w14:paraId="0BB0D565" w14:textId="77777777" w:rsidR="00000549" w:rsidRPr="00C272DE" w:rsidRDefault="00000549" w:rsidP="00C272DE">
      <w:pPr>
        <w:jc w:val="both"/>
        <w:rPr>
          <w:rFonts w:ascii="Arial" w:hAnsi="Arial" w:cs="Arial"/>
          <w:sz w:val="20"/>
          <w:szCs w:val="20"/>
        </w:rPr>
      </w:pPr>
      <w:r w:rsidRPr="00C272DE">
        <w:rPr>
          <w:rFonts w:ascii="Arial" w:hAnsi="Arial" w:cs="Arial"/>
          <w:sz w:val="20"/>
          <w:szCs w:val="20"/>
        </w:rPr>
        <w:t>Vznikl-li dodavatel v souladu s právními předpisy České republiky nebo právními předpisy země sídla dodavatele později, postačí, předloží-li údaje o takovém obratu za všechna období od svého vzniku.</w:t>
      </w:r>
    </w:p>
    <w:p w14:paraId="19F74781" w14:textId="1C6675EC" w:rsidR="00000549" w:rsidRPr="00C272DE" w:rsidRDefault="00000549" w:rsidP="00C272DE">
      <w:pPr>
        <w:jc w:val="both"/>
        <w:rPr>
          <w:rFonts w:ascii="Arial" w:eastAsia="Calibri" w:hAnsi="Arial" w:cs="Arial"/>
          <w:color w:val="000000"/>
          <w:sz w:val="20"/>
          <w:szCs w:val="20"/>
        </w:rPr>
      </w:pPr>
      <w:r w:rsidRPr="00C272DE">
        <w:rPr>
          <w:rFonts w:ascii="Arial" w:hAnsi="Arial" w:cs="Arial"/>
          <w:sz w:val="20"/>
          <w:szCs w:val="20"/>
        </w:rPr>
        <w:t>Dodavatel prokáže tuto ekonomickou kvalifikaci předložením</w:t>
      </w:r>
      <w:r w:rsidR="00E945F3">
        <w:rPr>
          <w:rFonts w:ascii="Arial" w:hAnsi="Arial" w:cs="Arial"/>
          <w:sz w:val="20"/>
          <w:szCs w:val="20"/>
        </w:rPr>
        <w:t xml:space="preserve"> </w:t>
      </w:r>
      <w:r w:rsidRPr="00C272DE">
        <w:rPr>
          <w:rFonts w:ascii="Arial" w:hAnsi="Arial" w:cs="Arial"/>
          <w:sz w:val="20"/>
          <w:szCs w:val="20"/>
        </w:rPr>
        <w:t>dosažen</w:t>
      </w:r>
      <w:r w:rsidR="00E945F3">
        <w:rPr>
          <w:rFonts w:ascii="Arial" w:hAnsi="Arial" w:cs="Arial"/>
          <w:sz w:val="20"/>
          <w:szCs w:val="20"/>
        </w:rPr>
        <w:t>ého</w:t>
      </w:r>
      <w:r w:rsidRPr="00C272DE">
        <w:rPr>
          <w:rFonts w:ascii="Arial" w:hAnsi="Arial" w:cs="Arial"/>
          <w:sz w:val="20"/>
          <w:szCs w:val="20"/>
        </w:rPr>
        <w:t xml:space="preserve"> obratu v každém ze tří bezprostředně předcházejících uzavřených účetních období, </w:t>
      </w:r>
      <w:r w:rsidR="00B26231">
        <w:rPr>
          <w:rFonts w:ascii="Arial" w:hAnsi="Arial" w:cs="Arial"/>
          <w:sz w:val="20"/>
          <w:szCs w:val="20"/>
        </w:rPr>
        <w:t xml:space="preserve">tj. </w:t>
      </w:r>
      <w:r w:rsidRPr="00C272DE">
        <w:rPr>
          <w:rFonts w:ascii="Arial" w:hAnsi="Arial" w:cs="Arial"/>
          <w:b/>
          <w:sz w:val="20"/>
          <w:szCs w:val="20"/>
        </w:rPr>
        <w:t xml:space="preserve">výkaz zisku a ztrát nebo obdobný doklad podle právního řádu země sídla dodavatele </w:t>
      </w:r>
      <w:r w:rsidRPr="00C272DE">
        <w:rPr>
          <w:rFonts w:ascii="Arial" w:hAnsi="Arial" w:cs="Arial"/>
          <w:snapToGrid w:val="0"/>
          <w:sz w:val="20"/>
          <w:szCs w:val="20"/>
        </w:rPr>
        <w:t>za poslední 3 bezprostředně předcházející uzavřená účetní období dle závěrek schválených nejvyšším orgánem společnosti</w:t>
      </w:r>
      <w:r w:rsidRPr="00C272DE">
        <w:rPr>
          <w:rFonts w:ascii="Arial" w:hAnsi="Arial" w:cs="Arial"/>
          <w:sz w:val="20"/>
          <w:szCs w:val="20"/>
        </w:rPr>
        <w:t>.</w:t>
      </w:r>
      <w:r w:rsidRPr="00C272DE">
        <w:rPr>
          <w:rFonts w:ascii="Arial" w:hAnsi="Arial" w:cs="Arial"/>
          <w:sz w:val="20"/>
          <w:szCs w:val="20"/>
          <w:lang w:bidi="ar-SA"/>
        </w:rPr>
        <w:t xml:space="preserve">  </w:t>
      </w:r>
      <w:bookmarkStart w:id="73" w:name="_Hlk1051709"/>
      <w:r w:rsidRPr="00C272DE">
        <w:rPr>
          <w:rFonts w:ascii="Arial" w:eastAsia="Calibri" w:hAnsi="Arial" w:cs="Arial"/>
          <w:color w:val="000000"/>
          <w:sz w:val="20"/>
          <w:szCs w:val="20"/>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příjmů, ve znění pozdějších předpisů (Příloha č.1, řádek 101).</w:t>
      </w:r>
      <w:bookmarkEnd w:id="73"/>
    </w:p>
    <w:p w14:paraId="3E7EE21A" w14:textId="5EB785B7" w:rsidR="00000549" w:rsidRPr="00C272DE" w:rsidRDefault="00000549" w:rsidP="00C272DE">
      <w:pPr>
        <w:jc w:val="both"/>
        <w:rPr>
          <w:rFonts w:ascii="Arial" w:hAnsi="Arial" w:cs="Arial"/>
          <w:sz w:val="20"/>
          <w:szCs w:val="20"/>
        </w:rPr>
      </w:pPr>
      <w:r w:rsidRPr="00C272DE">
        <w:rPr>
          <w:rFonts w:ascii="Arial" w:hAnsi="Arial" w:cs="Arial"/>
          <w:sz w:val="20"/>
          <w:szCs w:val="20"/>
        </w:rPr>
        <w:t xml:space="preserve">Pokud dodavatelé v případě společné nabídky prokazují splnění této části kvalifikace společně jako celek, předloží v tomto případě výše uvedené </w:t>
      </w:r>
      <w:r w:rsidR="00682BC4">
        <w:rPr>
          <w:rFonts w:ascii="Arial" w:hAnsi="Arial" w:cs="Arial"/>
          <w:sz w:val="20"/>
          <w:szCs w:val="20"/>
        </w:rPr>
        <w:t xml:space="preserve"> výkazy zisku a ztrát </w:t>
      </w:r>
      <w:r w:rsidRPr="00C272DE">
        <w:rPr>
          <w:rFonts w:ascii="Arial" w:hAnsi="Arial" w:cs="Arial"/>
          <w:sz w:val="20"/>
          <w:szCs w:val="20"/>
        </w:rPr>
        <w:t xml:space="preserve"> samostatně každý dodavatel, který se na splnění kvalifikace podílí</w:t>
      </w:r>
      <w:r w:rsidRPr="00C272DE">
        <w:rPr>
          <w:rFonts w:ascii="Arial" w:hAnsi="Arial" w:cs="Arial"/>
          <w:sz w:val="20"/>
          <w:szCs w:val="20"/>
          <w:lang w:eastAsia="cs-CZ" w:bidi="ar-SA"/>
        </w:rPr>
        <w:t>. Zadavatel uvádí, že pro splnění tohoto kvalifikačního předpokladu postačí, pokud uvedených hodnot dosáhnou dodavatelé jako celek, tedy součtem obratů jednotlivých dodavatelů.</w:t>
      </w:r>
    </w:p>
    <w:p w14:paraId="24B4C8CD" w14:textId="77777777" w:rsidR="00000549" w:rsidRPr="00C272DE" w:rsidRDefault="00000549" w:rsidP="00C272DE">
      <w:pPr>
        <w:jc w:val="both"/>
        <w:rPr>
          <w:rFonts w:ascii="Arial" w:hAnsi="Arial" w:cs="Arial"/>
          <w:sz w:val="20"/>
          <w:szCs w:val="20"/>
        </w:rPr>
      </w:pPr>
    </w:p>
    <w:p w14:paraId="468833A5" w14:textId="77777777" w:rsidR="00000549" w:rsidRPr="00C272DE" w:rsidRDefault="00000549" w:rsidP="00C272DE">
      <w:pPr>
        <w:jc w:val="both"/>
        <w:rPr>
          <w:rFonts w:ascii="Arial" w:hAnsi="Arial" w:cs="Arial"/>
          <w:sz w:val="20"/>
          <w:szCs w:val="20"/>
        </w:rPr>
      </w:pPr>
      <w:r w:rsidRPr="00C272DE">
        <w:rPr>
          <w:rFonts w:ascii="Arial" w:hAnsi="Arial" w:cs="Arial"/>
          <w:sz w:val="20"/>
          <w:szCs w:val="20"/>
        </w:rPr>
        <w:t>Poznámka:</w:t>
      </w:r>
    </w:p>
    <w:p w14:paraId="353BF25E" w14:textId="2E7CCA7A" w:rsidR="00112228" w:rsidRPr="00F91AD2" w:rsidRDefault="00112228" w:rsidP="00F91AD2">
      <w:pPr>
        <w:pStyle w:val="Odstavecseseznamem"/>
        <w:numPr>
          <w:ilvl w:val="1"/>
          <w:numId w:val="7"/>
        </w:numPr>
        <w:autoSpaceDE w:val="0"/>
        <w:autoSpaceDN w:val="0"/>
        <w:adjustRightInd w:val="0"/>
        <w:spacing w:after="0" w:line="240" w:lineRule="auto"/>
        <w:jc w:val="both"/>
        <w:rPr>
          <w:rFonts w:ascii="Arial" w:eastAsiaTheme="minorHAnsi" w:hAnsi="Arial" w:cs="Arial"/>
          <w:color w:val="000000"/>
          <w:sz w:val="20"/>
          <w:szCs w:val="20"/>
          <w:lang w:bidi="ar-SA"/>
        </w:rPr>
      </w:pPr>
      <w:r w:rsidRPr="00F91AD2">
        <w:rPr>
          <w:rFonts w:ascii="Arial" w:eastAsiaTheme="minorHAnsi" w:hAnsi="Arial" w:cs="Arial"/>
          <w:color w:val="000000"/>
          <w:sz w:val="20"/>
          <w:szCs w:val="20"/>
          <w:lang w:bidi="ar-SA"/>
        </w:rPr>
        <w:t xml:space="preserve">celkovým obratem se </w:t>
      </w:r>
      <w:r w:rsidRPr="00F91AD2">
        <w:rPr>
          <w:rFonts w:ascii="Arial" w:eastAsiaTheme="minorHAnsi" w:hAnsi="Arial" w:cs="Arial"/>
          <w:b/>
          <w:bCs/>
          <w:color w:val="000000"/>
          <w:sz w:val="20"/>
          <w:szCs w:val="20"/>
          <w:lang w:bidi="ar-SA"/>
        </w:rPr>
        <w:t xml:space="preserve">pro účetní období počínaje rokem </w:t>
      </w:r>
      <w:r w:rsidRPr="00703430">
        <w:rPr>
          <w:rFonts w:ascii="Arial" w:eastAsiaTheme="minorHAnsi" w:hAnsi="Arial" w:cs="Arial"/>
          <w:b/>
          <w:bCs/>
          <w:color w:val="000000"/>
          <w:sz w:val="20"/>
          <w:szCs w:val="20"/>
          <w:lang w:bidi="ar-SA"/>
        </w:rPr>
        <w:t xml:space="preserve">2020, (příp. 2019 – v případě, že není uzavřené účetnictví za rok 2022 k dispozici) </w:t>
      </w:r>
      <w:r w:rsidRPr="00703430">
        <w:rPr>
          <w:rFonts w:ascii="Arial" w:eastAsiaTheme="minorHAnsi" w:hAnsi="Arial" w:cs="Arial"/>
          <w:color w:val="000000"/>
          <w:sz w:val="20"/>
          <w:szCs w:val="20"/>
          <w:lang w:bidi="ar-SA"/>
        </w:rPr>
        <w:t>rozum</w:t>
      </w:r>
      <w:r w:rsidRPr="00F91AD2">
        <w:rPr>
          <w:rFonts w:ascii="Arial" w:eastAsiaTheme="minorHAnsi" w:hAnsi="Arial" w:cs="Arial"/>
          <w:color w:val="000000"/>
          <w:sz w:val="20"/>
          <w:szCs w:val="20"/>
          <w:lang w:bidi="ar-SA"/>
        </w:rPr>
        <w:t xml:space="preserve">í součet za pozice z Výkazu zisku a ztráty - I. Tržby z prodeje výrobků a služeb a II. Tržby za prodej zboží za příslušné účetní období. </w:t>
      </w:r>
    </w:p>
    <w:p w14:paraId="57CDD531" w14:textId="50F80672" w:rsidR="00112228" w:rsidRPr="00F91AD2" w:rsidRDefault="00112228" w:rsidP="00F91AD2">
      <w:pPr>
        <w:pStyle w:val="Odstavecseseznamem"/>
        <w:numPr>
          <w:ilvl w:val="1"/>
          <w:numId w:val="7"/>
        </w:numPr>
        <w:autoSpaceDE w:val="0"/>
        <w:autoSpaceDN w:val="0"/>
        <w:adjustRightInd w:val="0"/>
        <w:spacing w:after="0" w:line="240" w:lineRule="auto"/>
        <w:jc w:val="both"/>
        <w:rPr>
          <w:rFonts w:ascii="Arial" w:eastAsiaTheme="minorHAnsi" w:hAnsi="Arial" w:cs="Arial"/>
          <w:color w:val="000000"/>
          <w:sz w:val="20"/>
          <w:szCs w:val="20"/>
          <w:lang w:bidi="ar-SA"/>
        </w:rPr>
      </w:pPr>
      <w:r w:rsidRPr="00F91AD2">
        <w:rPr>
          <w:rFonts w:ascii="Arial" w:eastAsiaTheme="minorHAnsi" w:hAnsi="Arial" w:cs="Arial"/>
          <w:color w:val="000000"/>
          <w:sz w:val="20"/>
          <w:szCs w:val="20"/>
          <w:lang w:bidi="ar-SA"/>
        </w:rPr>
        <w:t xml:space="preserve"> v případě, že dodavatel nevede účetnictví, uvede jako alternativu obratu údaj o příjmech ze samostatné činnosti podle § 7 zákona č. 586/1992 Sb., o daních z příjmu, ve znění pozdějších předpisů (Příloha č. 1, řádek 101) v souladu s přiznáním k DPFO odevzdaným příslušnému finančnímu úřadu. V případě zahraničního Dodavatele se postupuje analogicky. </w:t>
      </w:r>
    </w:p>
    <w:p w14:paraId="40CBD08D" w14:textId="4F1AE3D2" w:rsidR="00375AD4" w:rsidRPr="000E1961" w:rsidRDefault="00112228" w:rsidP="00F91AD2">
      <w:pPr>
        <w:pStyle w:val="Odstavecseseznamem"/>
        <w:numPr>
          <w:ilvl w:val="1"/>
          <w:numId w:val="7"/>
        </w:numPr>
        <w:spacing w:after="120"/>
        <w:jc w:val="both"/>
        <w:rPr>
          <w:rFonts w:ascii="Arial" w:hAnsi="Arial" w:cs="Arial"/>
          <w:sz w:val="20"/>
          <w:szCs w:val="20"/>
        </w:rPr>
      </w:pPr>
      <w:r w:rsidRPr="00F91AD2">
        <w:rPr>
          <w:rFonts w:ascii="Arial" w:eastAsiaTheme="minorHAnsi" w:hAnsi="Arial" w:cs="Arial"/>
          <w:color w:val="000000"/>
          <w:sz w:val="20"/>
          <w:szCs w:val="20"/>
          <w:lang w:bidi="ar-SA"/>
        </w:rPr>
        <w:t>uzavřeným účetním obdobím se rozumí takové účetní období, ve kterém již Dodavateli vznikla povinnost zveřejnit účetní závěrku, případně podat přiznání k DPFO příslušnému finančnímu úřadu.</w:t>
      </w:r>
    </w:p>
    <w:p w14:paraId="290A162D" w14:textId="77777777" w:rsidR="000E1961" w:rsidRPr="00F91AD2" w:rsidRDefault="000E1961" w:rsidP="000E1961">
      <w:pPr>
        <w:pStyle w:val="Odstavecseseznamem"/>
        <w:spacing w:after="120"/>
        <w:jc w:val="both"/>
        <w:rPr>
          <w:rFonts w:ascii="Arial" w:hAnsi="Arial" w:cs="Arial"/>
          <w:sz w:val="20"/>
          <w:szCs w:val="20"/>
        </w:rPr>
      </w:pPr>
    </w:p>
    <w:p w14:paraId="1A2286A1" w14:textId="1D64956D" w:rsidR="00523573" w:rsidRPr="0048617E" w:rsidRDefault="00523573" w:rsidP="008666C9">
      <w:pPr>
        <w:pStyle w:val="Bezmezer"/>
        <w:pPrChange w:id="74" w:author="Autor">
          <w:pPr>
            <w:pStyle w:val="Bezmezer"/>
            <w:numPr>
              <w:numId w:val="40"/>
            </w:numPr>
          </w:pPr>
        </w:pPrChange>
      </w:pPr>
      <w:r w:rsidRPr="0048617E">
        <w:t>Technická kvalifikace</w:t>
      </w:r>
    </w:p>
    <w:p w14:paraId="75AEA5A8" w14:textId="77777777" w:rsidR="00523573" w:rsidRPr="00523573" w:rsidRDefault="00523573" w:rsidP="00523573">
      <w:pPr>
        <w:spacing w:after="240"/>
        <w:jc w:val="both"/>
        <w:rPr>
          <w:rFonts w:ascii="Arial" w:hAnsi="Arial" w:cs="Arial"/>
          <w:sz w:val="20"/>
          <w:szCs w:val="20"/>
          <w:lang w:bidi="ar-SA"/>
        </w:rPr>
      </w:pPr>
      <w:r w:rsidRPr="00523573">
        <w:rPr>
          <w:rFonts w:ascii="Arial" w:hAnsi="Arial" w:cs="Arial"/>
          <w:sz w:val="20"/>
          <w:szCs w:val="20"/>
          <w:lang w:bidi="ar-SA"/>
        </w:rPr>
        <w:t>Zadavatel požaduje k prokázání splnění technické kvalifikace dodavatele předložení níže uvedených dokladů prokazujících dále popsané skutečnosti.</w:t>
      </w:r>
    </w:p>
    <w:p w14:paraId="481610D2" w14:textId="268219CA" w:rsidR="00523573" w:rsidRPr="00523573" w:rsidRDefault="00523573" w:rsidP="008666C9">
      <w:pPr>
        <w:pStyle w:val="3rove"/>
        <w:pPrChange w:id="75" w:author="Autor">
          <w:pPr>
            <w:pStyle w:val="3rove"/>
            <w:ind w:left="426" w:hanging="426"/>
          </w:pPr>
        </w:pPrChange>
      </w:pPr>
      <w:r w:rsidRPr="00523573">
        <w:t>Seznam významných dodávek</w:t>
      </w:r>
      <w:r w:rsidR="00DB4EEF">
        <w:t xml:space="preserve"> či služeb</w:t>
      </w:r>
    </w:p>
    <w:p w14:paraId="7F55BA90" w14:textId="77777777" w:rsidR="00AF22DF" w:rsidRPr="00836AEF" w:rsidRDefault="00AF22DF" w:rsidP="00836AEF">
      <w:pPr>
        <w:jc w:val="both"/>
        <w:rPr>
          <w:rFonts w:ascii="Arial" w:hAnsi="Arial" w:cs="Arial"/>
          <w:sz w:val="20"/>
          <w:szCs w:val="20"/>
          <w:lang w:bidi="ar-SA"/>
        </w:rPr>
      </w:pPr>
      <w:r w:rsidRPr="00836AEF">
        <w:rPr>
          <w:rFonts w:ascii="Arial" w:hAnsi="Arial" w:cs="Arial"/>
          <w:sz w:val="20"/>
          <w:szCs w:val="20"/>
          <w:lang w:bidi="ar-SA"/>
        </w:rPr>
        <w:t>Dle § 79 odst. 2 písm. b) zákona předloží dodavatel seznam významných dodávek.</w:t>
      </w:r>
    </w:p>
    <w:p w14:paraId="16E32492" w14:textId="77777777" w:rsidR="00AF22DF" w:rsidRPr="00836AEF" w:rsidRDefault="00AF22DF" w:rsidP="00836AEF">
      <w:pPr>
        <w:jc w:val="both"/>
        <w:rPr>
          <w:rFonts w:ascii="Arial" w:hAnsi="Arial" w:cs="Arial"/>
          <w:sz w:val="20"/>
          <w:szCs w:val="20"/>
          <w:lang w:bidi="ar-SA"/>
        </w:rPr>
      </w:pPr>
      <w:r w:rsidRPr="00836AEF">
        <w:rPr>
          <w:rFonts w:ascii="Arial" w:hAnsi="Arial" w:cs="Arial"/>
          <w:sz w:val="20"/>
          <w:szCs w:val="20"/>
          <w:lang w:bidi="ar-SA"/>
        </w:rPr>
        <w:lastRenderedPageBreak/>
        <w:t xml:space="preserve">Dodavatel prokáže splnění této technické kvalifikace, pokud z předložených dokladů bude bez pochybností vyplývat, že realizoval </w:t>
      </w:r>
      <w:r w:rsidRPr="00836AEF">
        <w:rPr>
          <w:rFonts w:ascii="Arial" w:hAnsi="Arial" w:cs="Arial"/>
          <w:b/>
          <w:sz w:val="20"/>
          <w:szCs w:val="20"/>
          <w:lang w:bidi="ar-SA"/>
        </w:rPr>
        <w:t>za poslední 3 roky před zahájením zadávacího řízení alespoň 3 významné dodávky obdobného charakteru</w:t>
      </w:r>
      <w:r w:rsidRPr="00836AEF">
        <w:rPr>
          <w:rFonts w:ascii="Arial" w:hAnsi="Arial" w:cs="Arial"/>
          <w:sz w:val="20"/>
          <w:szCs w:val="20"/>
          <w:lang w:bidi="ar-SA"/>
        </w:rPr>
        <w:t xml:space="preserve"> jako je předmět veřejné zakázky (blíže specifikováno níže).</w:t>
      </w:r>
    </w:p>
    <w:p w14:paraId="22FEAB11" w14:textId="01BF90DD" w:rsidR="00AF22DF" w:rsidRPr="00836AEF" w:rsidRDefault="00AF22DF" w:rsidP="00836AEF">
      <w:pPr>
        <w:jc w:val="both"/>
        <w:rPr>
          <w:rFonts w:ascii="Arial" w:hAnsi="Arial" w:cs="Arial"/>
          <w:sz w:val="20"/>
          <w:szCs w:val="20"/>
          <w:lang w:bidi="ar-SA"/>
        </w:rPr>
      </w:pPr>
      <w:r w:rsidRPr="00836AEF">
        <w:rPr>
          <w:rFonts w:ascii="Arial" w:hAnsi="Arial" w:cs="Arial"/>
          <w:sz w:val="20"/>
          <w:szCs w:val="20"/>
          <w:lang w:bidi="ar-SA"/>
        </w:rPr>
        <w:t xml:space="preserve">Významnou dodávkou obdobného charakteru je dodávka rozsahem a provedením obdobného, plně zapouzdřeného rozvaděče s min. jmenovitým napětím 110kV, , který byl dodavatelem dodán, instalován a uveden do provozu na území státu, kde platí normativní podmínky vyžadující: splnění požadavků odpovídajících ČSN EN 62271 -203: „Vysokonapěťová spínací a řídicí zařízení - Část 203: Plynem izolované kovově kryté rozváděče pro jmenovitá napětí nad 52 kV, přičemž finanční hodnota </w:t>
      </w:r>
      <w:r w:rsidRPr="00836AEF">
        <w:rPr>
          <w:rFonts w:ascii="Arial" w:hAnsi="Arial" w:cs="Arial"/>
          <w:bCs/>
          <w:sz w:val="20"/>
          <w:szCs w:val="20"/>
          <w:lang w:bidi="ar-SA"/>
        </w:rPr>
        <w:t xml:space="preserve">této dodávky </w:t>
      </w:r>
      <w:r w:rsidRPr="00836AEF">
        <w:rPr>
          <w:rFonts w:ascii="Arial" w:hAnsi="Arial" w:cs="Arial"/>
          <w:sz w:val="20"/>
          <w:szCs w:val="20"/>
          <w:lang w:bidi="ar-SA"/>
        </w:rPr>
        <w:t xml:space="preserve">činí min. </w:t>
      </w:r>
      <w:r w:rsidRPr="00836AEF">
        <w:rPr>
          <w:rFonts w:ascii="Arial" w:hAnsi="Arial" w:cs="Arial"/>
          <w:b/>
          <w:sz w:val="20"/>
          <w:szCs w:val="20"/>
          <w:lang w:bidi="ar-SA"/>
        </w:rPr>
        <w:t>20 mil. Kč bez DPH</w:t>
      </w:r>
      <w:r w:rsidRPr="00836AEF">
        <w:rPr>
          <w:rFonts w:ascii="Arial" w:hAnsi="Arial" w:cs="Arial"/>
          <w:sz w:val="20"/>
          <w:szCs w:val="20"/>
          <w:lang w:bidi="ar-SA"/>
        </w:rPr>
        <w:t>.</w:t>
      </w:r>
    </w:p>
    <w:p w14:paraId="1EF55D3B" w14:textId="77777777" w:rsidR="00AF22DF" w:rsidRPr="00836AEF" w:rsidRDefault="00AF22DF" w:rsidP="00836AEF">
      <w:pPr>
        <w:jc w:val="both"/>
        <w:rPr>
          <w:rFonts w:ascii="Arial" w:hAnsi="Arial" w:cs="Arial"/>
          <w:sz w:val="20"/>
          <w:szCs w:val="20"/>
          <w:lang w:bidi="ar-SA"/>
        </w:rPr>
      </w:pPr>
      <w:r w:rsidRPr="00836AEF">
        <w:rPr>
          <w:rFonts w:ascii="Arial" w:hAnsi="Arial" w:cs="Arial"/>
          <w:sz w:val="20"/>
          <w:szCs w:val="20"/>
          <w:lang w:bidi="ar-SA"/>
        </w:rPr>
        <w:t xml:space="preserve">Dodavatel prokáže splnění tohoto kvalifikačního kritéria předložením </w:t>
      </w:r>
      <w:r w:rsidRPr="00836AEF">
        <w:rPr>
          <w:rFonts w:ascii="Arial" w:hAnsi="Arial" w:cs="Arial"/>
          <w:b/>
          <w:sz w:val="20"/>
          <w:szCs w:val="20"/>
          <w:lang w:bidi="ar-SA"/>
        </w:rPr>
        <w:t>seznamu významných dodávek</w:t>
      </w:r>
      <w:r w:rsidRPr="00836AEF">
        <w:rPr>
          <w:rFonts w:ascii="Arial" w:hAnsi="Arial" w:cs="Arial"/>
          <w:sz w:val="20"/>
          <w:szCs w:val="20"/>
          <w:lang w:bidi="ar-SA"/>
        </w:rPr>
        <w:t>, a to formou čestného prohlášení. V seznamu musí být u jednotlivých dodávek minimálně následující údaje:</w:t>
      </w:r>
    </w:p>
    <w:p w14:paraId="460660CC" w14:textId="77777777" w:rsidR="00AF22DF" w:rsidRPr="00836AEF" w:rsidRDefault="00AF22DF" w:rsidP="00836AEF">
      <w:pPr>
        <w:pStyle w:val="Odstavecseseznamem"/>
        <w:numPr>
          <w:ilvl w:val="0"/>
          <w:numId w:val="37"/>
        </w:numPr>
        <w:spacing w:after="120"/>
        <w:ind w:left="714" w:hanging="357"/>
        <w:contextualSpacing w:val="0"/>
        <w:jc w:val="both"/>
        <w:rPr>
          <w:rFonts w:ascii="Arial" w:hAnsi="Arial" w:cs="Arial"/>
          <w:sz w:val="20"/>
          <w:szCs w:val="20"/>
          <w:lang w:bidi="ar-SA"/>
        </w:rPr>
      </w:pPr>
      <w:r w:rsidRPr="00836AEF">
        <w:rPr>
          <w:rFonts w:ascii="Arial" w:hAnsi="Arial" w:cs="Arial"/>
          <w:sz w:val="20"/>
          <w:szCs w:val="20"/>
          <w:lang w:bidi="ar-SA"/>
        </w:rPr>
        <w:t>identifikace objednatele (kupujícího) významné dodávky,</w:t>
      </w:r>
    </w:p>
    <w:p w14:paraId="7DBC4D12" w14:textId="77777777" w:rsidR="00AF22DF" w:rsidRPr="00836AEF" w:rsidRDefault="00AF22DF" w:rsidP="00836AEF">
      <w:pPr>
        <w:pStyle w:val="Odstavecseseznamem"/>
        <w:numPr>
          <w:ilvl w:val="0"/>
          <w:numId w:val="37"/>
        </w:numPr>
        <w:spacing w:after="120"/>
        <w:contextualSpacing w:val="0"/>
        <w:jc w:val="both"/>
        <w:rPr>
          <w:rFonts w:ascii="Arial" w:hAnsi="Arial" w:cs="Arial"/>
          <w:sz w:val="20"/>
          <w:szCs w:val="20"/>
          <w:lang w:bidi="ar-SA"/>
        </w:rPr>
      </w:pPr>
      <w:r w:rsidRPr="00836AEF">
        <w:rPr>
          <w:rFonts w:ascii="Arial" w:hAnsi="Arial" w:cs="Arial"/>
          <w:sz w:val="20"/>
          <w:szCs w:val="20"/>
          <w:lang w:bidi="ar-SA"/>
        </w:rPr>
        <w:t>název zakázky, doba a místo plnění významné zakázky,</w:t>
      </w:r>
    </w:p>
    <w:p w14:paraId="3BE59903" w14:textId="77777777" w:rsidR="00AF22DF" w:rsidRPr="00836AEF" w:rsidRDefault="00AF22DF" w:rsidP="00836AEF">
      <w:pPr>
        <w:pStyle w:val="Odstavecseseznamem"/>
        <w:numPr>
          <w:ilvl w:val="0"/>
          <w:numId w:val="37"/>
        </w:numPr>
        <w:spacing w:after="120"/>
        <w:ind w:left="714" w:hanging="357"/>
        <w:contextualSpacing w:val="0"/>
        <w:jc w:val="both"/>
        <w:rPr>
          <w:rFonts w:ascii="Arial" w:hAnsi="Arial" w:cs="Arial"/>
          <w:sz w:val="20"/>
          <w:szCs w:val="20"/>
          <w:lang w:bidi="ar-SA"/>
        </w:rPr>
      </w:pPr>
      <w:r w:rsidRPr="00836AEF">
        <w:rPr>
          <w:rFonts w:ascii="Arial" w:hAnsi="Arial" w:cs="Arial"/>
          <w:sz w:val="20"/>
          <w:szCs w:val="20"/>
          <w:lang w:bidi="ar-SA"/>
        </w:rPr>
        <w:t>popis plnění, ze kterého bude jednoznačně vyplývat naplnění požadavků na prokázání kvalifikace, zejména, že šlo o dodávku rozsahem a provedením obdobného, plně zapouzdřeného rozvaděče s min. jmenovitým napětím 110kV, se dvěma systémy přípojnic, který byl dodavatelem dodán, instalován (alespoň v rovině zajištění šéfmontáže) a uveden do provozu na území státu, kde platí výše uvedené normativní podmínky.</w:t>
      </w:r>
    </w:p>
    <w:p w14:paraId="722BCA19" w14:textId="77777777" w:rsidR="00AF22DF" w:rsidRPr="00836AEF" w:rsidRDefault="00AF22DF" w:rsidP="00836AEF">
      <w:pPr>
        <w:pStyle w:val="Odstavecseseznamem"/>
        <w:numPr>
          <w:ilvl w:val="0"/>
          <w:numId w:val="37"/>
        </w:numPr>
        <w:spacing w:after="120"/>
        <w:ind w:left="714" w:hanging="357"/>
        <w:contextualSpacing w:val="0"/>
        <w:jc w:val="both"/>
        <w:rPr>
          <w:rFonts w:ascii="Arial" w:hAnsi="Arial" w:cs="Arial"/>
          <w:sz w:val="20"/>
          <w:szCs w:val="20"/>
          <w:lang w:bidi="ar-SA"/>
        </w:rPr>
      </w:pPr>
      <w:r w:rsidRPr="00836AEF">
        <w:rPr>
          <w:rFonts w:ascii="Arial" w:hAnsi="Arial" w:cs="Arial"/>
          <w:sz w:val="20"/>
          <w:szCs w:val="20"/>
          <w:lang w:bidi="ar-SA"/>
        </w:rPr>
        <w:t>finanční hodnota realizované významné dodávky,</w:t>
      </w:r>
    </w:p>
    <w:p w14:paraId="14F52243" w14:textId="77777777" w:rsidR="00AF22DF" w:rsidRPr="00836AEF" w:rsidRDefault="00AF22DF" w:rsidP="00836AEF">
      <w:pPr>
        <w:pStyle w:val="Odstavecseseznamem"/>
        <w:numPr>
          <w:ilvl w:val="0"/>
          <w:numId w:val="37"/>
        </w:numPr>
        <w:spacing w:after="120"/>
        <w:ind w:left="714" w:hanging="357"/>
        <w:contextualSpacing w:val="0"/>
        <w:jc w:val="both"/>
        <w:rPr>
          <w:rFonts w:ascii="Arial" w:hAnsi="Arial" w:cs="Arial"/>
          <w:sz w:val="20"/>
          <w:szCs w:val="20"/>
          <w:lang w:bidi="ar-SA"/>
        </w:rPr>
      </w:pPr>
      <w:r w:rsidRPr="00836AEF">
        <w:rPr>
          <w:rFonts w:ascii="Arial" w:hAnsi="Arial" w:cs="Arial"/>
          <w:sz w:val="20"/>
          <w:szCs w:val="20"/>
          <w:lang w:bidi="ar-SA"/>
        </w:rPr>
        <w:t>kontakt na objednatele,</w:t>
      </w:r>
    </w:p>
    <w:p w14:paraId="1B301D83" w14:textId="77777777" w:rsidR="00AF22DF" w:rsidRPr="00836AEF" w:rsidRDefault="00AF22DF" w:rsidP="00836AEF">
      <w:pPr>
        <w:pStyle w:val="Odstavecseseznamem"/>
        <w:numPr>
          <w:ilvl w:val="0"/>
          <w:numId w:val="37"/>
        </w:numPr>
        <w:spacing w:after="120"/>
        <w:ind w:left="714" w:hanging="357"/>
        <w:contextualSpacing w:val="0"/>
        <w:jc w:val="both"/>
        <w:rPr>
          <w:rFonts w:ascii="Arial" w:hAnsi="Arial" w:cs="Arial"/>
          <w:sz w:val="20"/>
          <w:szCs w:val="20"/>
          <w:lang w:bidi="ar-SA"/>
        </w:rPr>
      </w:pPr>
      <w:r w:rsidRPr="00836AEF">
        <w:rPr>
          <w:rFonts w:ascii="Arial" w:hAnsi="Arial" w:cs="Arial"/>
          <w:sz w:val="20"/>
          <w:szCs w:val="20"/>
          <w:lang w:bidi="ar-SA"/>
        </w:rPr>
        <w:t>označení rozvaděče a uvedení výrobce, je-li odlišný od dodavatele.</w:t>
      </w:r>
    </w:p>
    <w:p w14:paraId="1FE8F4C5" w14:textId="7D1D3F10" w:rsidR="00AF22DF" w:rsidRPr="00836AEF" w:rsidRDefault="00AF22DF" w:rsidP="00836AEF">
      <w:pPr>
        <w:suppressAutoHyphens/>
        <w:spacing w:before="120" w:after="0"/>
        <w:jc w:val="both"/>
        <w:rPr>
          <w:rFonts w:ascii="Arial" w:hAnsi="Arial" w:cs="Arial"/>
          <w:sz w:val="20"/>
          <w:szCs w:val="20"/>
        </w:rPr>
      </w:pPr>
      <w:r w:rsidRPr="00836AEF">
        <w:rPr>
          <w:rFonts w:ascii="Arial" w:hAnsi="Arial" w:cs="Arial"/>
          <w:sz w:val="20"/>
          <w:szCs w:val="20"/>
        </w:rPr>
        <w:t xml:space="preserve">Seznam významných dodávek k prokázání tohoto technického kvalifikačního předpokladu bude předložen ve formě </w:t>
      </w:r>
      <w:r w:rsidRPr="00836AEF">
        <w:rPr>
          <w:rFonts w:ascii="Arial" w:hAnsi="Arial" w:cs="Arial"/>
          <w:b/>
          <w:sz w:val="20"/>
          <w:szCs w:val="20"/>
        </w:rPr>
        <w:t>čestného prohlášení</w:t>
      </w:r>
      <w:r w:rsidRPr="00836AEF">
        <w:rPr>
          <w:rFonts w:ascii="Arial" w:hAnsi="Arial" w:cs="Arial"/>
          <w:sz w:val="20"/>
          <w:szCs w:val="20"/>
        </w:rPr>
        <w:t xml:space="preserve"> (dodavatel je oprávněn využít vzorový formulář pro uvedení seznamu referenčních zakázek, který tvoří </w:t>
      </w:r>
      <w:r w:rsidRPr="00836AEF">
        <w:rPr>
          <w:rFonts w:ascii="Arial" w:hAnsi="Arial" w:cs="Arial"/>
          <w:b/>
          <w:sz w:val="20"/>
          <w:szCs w:val="20"/>
        </w:rPr>
        <w:t xml:space="preserve">přílohu č. </w:t>
      </w:r>
      <w:r w:rsidR="00A44BD3">
        <w:rPr>
          <w:rFonts w:ascii="Arial" w:hAnsi="Arial" w:cs="Arial"/>
          <w:b/>
          <w:sz w:val="20"/>
          <w:szCs w:val="20"/>
        </w:rPr>
        <w:t>7</w:t>
      </w:r>
      <w:r w:rsidRPr="00836AEF">
        <w:rPr>
          <w:rFonts w:ascii="Arial" w:hAnsi="Arial" w:cs="Arial"/>
          <w:sz w:val="20"/>
          <w:szCs w:val="20"/>
        </w:rPr>
        <w:t xml:space="preserve"> této zadávací dokumentace).</w:t>
      </w:r>
    </w:p>
    <w:p w14:paraId="4702FCA9" w14:textId="77777777" w:rsidR="00AF22DF" w:rsidRPr="00836AEF" w:rsidRDefault="00AF22DF" w:rsidP="00836AEF">
      <w:pPr>
        <w:jc w:val="both"/>
        <w:rPr>
          <w:rFonts w:ascii="Arial" w:hAnsi="Arial" w:cs="Arial"/>
          <w:sz w:val="20"/>
          <w:szCs w:val="20"/>
          <w:lang w:bidi="ar-SA"/>
        </w:rPr>
      </w:pPr>
    </w:p>
    <w:p w14:paraId="58A3CA17" w14:textId="304E9E0E" w:rsidR="00AF22DF" w:rsidRDefault="00AF22DF" w:rsidP="00836AEF">
      <w:pPr>
        <w:pStyle w:val="Nadpis3"/>
        <w:jc w:val="both"/>
        <w:rPr>
          <w:rFonts w:ascii="Arial" w:hAnsi="Arial" w:cs="Arial"/>
          <w:sz w:val="20"/>
          <w:szCs w:val="20"/>
        </w:rPr>
      </w:pPr>
    </w:p>
    <w:p w14:paraId="06D757B5" w14:textId="667C723D" w:rsidR="0048617E" w:rsidRPr="0048617E" w:rsidRDefault="0048617E" w:rsidP="0048617E">
      <w:pPr>
        <w:rPr>
          <w:rFonts w:ascii="Arial" w:hAnsi="Arial" w:cs="Arial"/>
          <w:b/>
          <w:bCs/>
        </w:rPr>
      </w:pPr>
      <w:r w:rsidRPr="0048617E">
        <w:rPr>
          <w:rFonts w:ascii="Arial" w:hAnsi="Arial" w:cs="Arial"/>
          <w:b/>
          <w:bCs/>
        </w:rPr>
        <w:t>5.5.2 Seznam techniků a technických útvarů a osvědčení o vzdělání a odborné kvalifikaci</w:t>
      </w:r>
    </w:p>
    <w:p w14:paraId="1E8CC75F" w14:textId="77777777" w:rsidR="00AF22DF" w:rsidRPr="00836AEF" w:rsidRDefault="00AF22DF" w:rsidP="00836AEF">
      <w:pPr>
        <w:pStyle w:val="Textbody"/>
        <w:spacing w:line="276" w:lineRule="auto"/>
        <w:rPr>
          <w:rFonts w:cs="Arial"/>
        </w:rPr>
      </w:pPr>
      <w:r w:rsidRPr="00836AEF">
        <w:rPr>
          <w:rFonts w:cs="Arial"/>
        </w:rPr>
        <w:t xml:space="preserve">Dle § 79 odst. 2 písm. c) zákona předloží dodavatel </w:t>
      </w:r>
      <w:r w:rsidRPr="00836AEF">
        <w:rPr>
          <w:rFonts w:cs="Arial"/>
          <w:b/>
        </w:rPr>
        <w:t>seznam techniků nebo technických</w:t>
      </w:r>
      <w:r w:rsidRPr="00836AEF">
        <w:rPr>
          <w:rFonts w:cs="Arial"/>
        </w:rPr>
        <w:t xml:space="preserve"> útvarů, kteří se budou podílet na plnění veřejné zakázky, bez ohledu na to, zda jde o zaměstnance dodavatele nebo osoby v jiném vztahu k dodavateli, a </w:t>
      </w:r>
      <w:r w:rsidRPr="00836AEF">
        <w:rPr>
          <w:rFonts w:cs="Arial"/>
          <w:b/>
        </w:rPr>
        <w:t>osvědčení o vzdělání a odborné kvalifikaci</w:t>
      </w:r>
      <w:r w:rsidRPr="00836AEF">
        <w:rPr>
          <w:rFonts w:cs="Arial"/>
        </w:rPr>
        <w:t xml:space="preserve"> dle ust. § 79 odst. 2 písm. d) zákona.</w:t>
      </w:r>
    </w:p>
    <w:p w14:paraId="5C9D3765" w14:textId="2C81924F" w:rsidR="00AF22DF" w:rsidRPr="00836AEF" w:rsidRDefault="00AF22DF" w:rsidP="00836AEF">
      <w:pPr>
        <w:jc w:val="both"/>
        <w:rPr>
          <w:rFonts w:ascii="Arial" w:hAnsi="Arial" w:cs="Arial"/>
          <w:sz w:val="20"/>
          <w:szCs w:val="20"/>
          <w:lang w:bidi="ar-SA"/>
        </w:rPr>
      </w:pPr>
      <w:r w:rsidRPr="00836AEF">
        <w:rPr>
          <w:rFonts w:ascii="Arial" w:hAnsi="Arial" w:cs="Arial"/>
          <w:sz w:val="20"/>
          <w:szCs w:val="20"/>
          <w:lang w:bidi="ar-SA"/>
        </w:rPr>
        <w:t xml:space="preserve">Dodavatel prokáže splnění požadavku dle § 79 odst. 2 písm. c) a požadavku dle § 79 odst. 2 písm. d) ZZVZ předložením </w:t>
      </w:r>
      <w:r w:rsidRPr="00836AEF">
        <w:rPr>
          <w:rFonts w:ascii="Arial" w:hAnsi="Arial" w:cs="Arial"/>
          <w:b/>
          <w:sz w:val="20"/>
          <w:szCs w:val="20"/>
          <w:lang w:bidi="ar-SA"/>
        </w:rPr>
        <w:t xml:space="preserve">čestného prohlášení </w:t>
      </w:r>
      <w:r w:rsidRPr="00836AEF">
        <w:rPr>
          <w:rFonts w:ascii="Arial" w:hAnsi="Arial" w:cs="Arial"/>
          <w:sz w:val="20"/>
          <w:szCs w:val="20"/>
          <w:lang w:bidi="ar-SA"/>
        </w:rPr>
        <w:t xml:space="preserve">(formulář v příloze č. </w:t>
      </w:r>
      <w:r w:rsidR="00616353" w:rsidRPr="00836AEF">
        <w:rPr>
          <w:rFonts w:ascii="Arial" w:hAnsi="Arial" w:cs="Arial"/>
          <w:sz w:val="20"/>
          <w:szCs w:val="20"/>
          <w:lang w:bidi="ar-SA"/>
        </w:rPr>
        <w:t>9</w:t>
      </w:r>
      <w:r w:rsidRPr="00836AEF">
        <w:rPr>
          <w:rFonts w:ascii="Arial" w:hAnsi="Arial" w:cs="Arial"/>
          <w:sz w:val="20"/>
          <w:szCs w:val="20"/>
          <w:lang w:bidi="ar-SA"/>
        </w:rPr>
        <w:t xml:space="preserve"> této zadávací dokumentace). Klíčoví členové týmu (šéfmontér, bezpečnostní technik) příslušnou přílohu vlastnoručně podepíší.</w:t>
      </w:r>
    </w:p>
    <w:p w14:paraId="1662F6B6" w14:textId="77777777" w:rsidR="00AF22DF" w:rsidRPr="00836AEF" w:rsidRDefault="00AF22DF" w:rsidP="00836AEF">
      <w:pPr>
        <w:jc w:val="both"/>
        <w:rPr>
          <w:rFonts w:ascii="Arial" w:hAnsi="Arial" w:cs="Arial"/>
          <w:sz w:val="20"/>
          <w:szCs w:val="20"/>
          <w:lang w:bidi="ar-SA"/>
        </w:rPr>
      </w:pPr>
      <w:r w:rsidRPr="00836AEF">
        <w:rPr>
          <w:rFonts w:ascii="Arial" w:hAnsi="Arial" w:cs="Arial"/>
          <w:sz w:val="20"/>
          <w:szCs w:val="20"/>
          <w:lang w:bidi="ar-SA"/>
        </w:rPr>
        <w:t xml:space="preserve">Přílohou čestného prohlášení bude doklad o nejvyšším (resp. min. požadovaném) ukončeném vzdělání a další požadovaná osvědčeni či oprávnění; dokumenty postačuje v nabídce předložit v prosté kopii. </w:t>
      </w:r>
    </w:p>
    <w:p w14:paraId="6D9F4F80" w14:textId="77777777" w:rsidR="00AF22DF" w:rsidRPr="00836AEF" w:rsidRDefault="00AF22DF" w:rsidP="00836AEF">
      <w:pPr>
        <w:pStyle w:val="Textbody"/>
        <w:rPr>
          <w:rFonts w:cs="Arial"/>
        </w:rPr>
      </w:pPr>
      <w:r w:rsidRPr="00836AEF">
        <w:rPr>
          <w:rFonts w:cs="Arial"/>
          <w:kern w:val="0"/>
          <w:lang w:eastAsia="en-US"/>
        </w:rPr>
        <w:t>Dodavatel</w:t>
      </w:r>
      <w:r w:rsidRPr="00836AEF">
        <w:rPr>
          <w:rFonts w:cs="Arial"/>
        </w:rPr>
        <w:t xml:space="preserve"> splní kvalifikační předpoklad, pokud disponuje níže specifikovanými pracovníky, kteří se budou podílet na plnění veřejné zakázky.</w:t>
      </w:r>
    </w:p>
    <w:p w14:paraId="5B33FED1" w14:textId="77777777" w:rsidR="00AF22DF" w:rsidRPr="00836AEF" w:rsidRDefault="00AF22DF" w:rsidP="00836AEF">
      <w:pPr>
        <w:pStyle w:val="Textbody"/>
        <w:rPr>
          <w:rFonts w:cs="Arial"/>
        </w:rPr>
      </w:pPr>
    </w:p>
    <w:p w14:paraId="13B9C1DC" w14:textId="77777777" w:rsidR="00AF22DF" w:rsidRPr="00836AEF" w:rsidRDefault="00AF22DF" w:rsidP="00836AEF">
      <w:pPr>
        <w:pStyle w:val="Textbody"/>
        <w:rPr>
          <w:rFonts w:cs="Arial"/>
          <w:b/>
          <w:u w:val="single"/>
        </w:rPr>
      </w:pPr>
      <w:r w:rsidRPr="00836AEF">
        <w:rPr>
          <w:rFonts w:cs="Arial"/>
          <w:b/>
          <w:u w:val="single"/>
        </w:rPr>
        <w:t>Šéfmontér:</w:t>
      </w:r>
    </w:p>
    <w:p w14:paraId="584EDF2D" w14:textId="77777777"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t xml:space="preserve">praxe s výkonem činnosti šéfmontéra minimálně 3 roky; </w:t>
      </w:r>
    </w:p>
    <w:p w14:paraId="64D49B69" w14:textId="77777777"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lastRenderedPageBreak/>
        <w:t>střední vzdělání s maturitou technického směru;</w:t>
      </w:r>
    </w:p>
    <w:p w14:paraId="4B5AF1B9" w14:textId="0BF5A39B"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t xml:space="preserve">znalost českého </w:t>
      </w:r>
      <w:r w:rsidRPr="009F0C2A">
        <w:rPr>
          <w:rFonts w:ascii="Arial" w:hAnsi="Arial" w:cs="Arial"/>
        </w:rPr>
        <w:t>jazyka</w:t>
      </w:r>
      <w:r w:rsidR="00423D2E" w:rsidRPr="009F0C2A">
        <w:rPr>
          <w:rFonts w:ascii="Arial" w:hAnsi="Arial" w:cs="Arial"/>
        </w:rPr>
        <w:t xml:space="preserve"> na úrovni pracovní komunikace </w:t>
      </w:r>
      <w:r w:rsidRPr="009F0C2A">
        <w:rPr>
          <w:rFonts w:ascii="Arial" w:hAnsi="Arial" w:cs="Arial"/>
        </w:rPr>
        <w:t>z důvodu nutnosti</w:t>
      </w:r>
      <w:r w:rsidRPr="00836AEF">
        <w:rPr>
          <w:rFonts w:ascii="Arial" w:hAnsi="Arial" w:cs="Arial"/>
        </w:rPr>
        <w:t xml:space="preserve"> komunikace (v rámci zajištění šéfmontáže dodavatelem) s pracovníky elektromontážní firmy, která bude zajišťovat montáž, připojení a zprovoznění rozvaděče (připouští se i možnost tlumočení v případě zahraniční osoby; v takovém případě, pokud nebude osoba šéfmontéra disponovat požadovanou znalostí českého jazyka, přiloží dodavatel prohlášení obsahující závazek zajistit pro účely plnění veřejné zakázky v nutném rozsahu na své náklady tlumočníka);</w:t>
      </w:r>
    </w:p>
    <w:p w14:paraId="7AF8133B" w14:textId="77777777"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t xml:space="preserve">referenční zakázka: zkušenost v posledních 3 letech alespoň se dvěma zakázkami, kde prováděl dozor (šéfmontáž) při montáži a zprovoznění rozvaděče s minimálním jmenovitým napětím 110 kV a to </w:t>
      </w:r>
      <w:r w:rsidRPr="00836AEF">
        <w:rPr>
          <w:rFonts w:ascii="Arial" w:hAnsi="Arial" w:cs="Arial"/>
          <w:u w:val="single"/>
        </w:rPr>
        <w:t>na území státu, kde platí normativní podmínky vyžadující: splnění požadavků odpovídajících ČSN EN 62271 -203: „Vysokonapěťová spínací a řídicí zařízení - Část 203: Plynem izolované kovově kryté rozváděče pro jmenovitá napětí nad 52 kV“</w:t>
      </w:r>
      <w:r w:rsidRPr="00836AEF">
        <w:rPr>
          <w:rFonts w:ascii="Arial" w:hAnsi="Arial" w:cs="Arial"/>
        </w:rPr>
        <w:t>;</w:t>
      </w:r>
    </w:p>
    <w:p w14:paraId="1A06B426" w14:textId="6F320455"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t xml:space="preserve">osvědčení pro řízení činnosti na elektrických zařízeních prováděných dodavatelem způsobem dle § 8 vyhlášky č. 50/1978 Sb., o odborné způsobilosti v elektrotechnice, </w:t>
      </w:r>
      <w:r w:rsidR="00D66D5C" w:rsidRPr="00D66D5C">
        <w:rPr>
          <w:rFonts w:ascii="Arial" w:hAnsi="Arial" w:cs="Arial"/>
        </w:rPr>
        <w:t>nebo doklad o odborné způsobilosti v elektrotechnice dle zákona č. 250/2021 Sb., o bezpečnosti práce v souvislosti s provozem vyhrazených technických zařízení a § 7 NV 194/2022 Sb. o požadavcích na odbornou způsobilost k výkonu činnosti na el. zařízeních a na odbornou způsobilost v</w:t>
      </w:r>
      <w:r w:rsidR="0090362D">
        <w:rPr>
          <w:rFonts w:ascii="Arial" w:hAnsi="Arial" w:cs="Arial"/>
        </w:rPr>
        <w:t> </w:t>
      </w:r>
      <w:r w:rsidR="00D66D5C" w:rsidRPr="00D66D5C">
        <w:rPr>
          <w:rFonts w:ascii="Arial" w:hAnsi="Arial" w:cs="Arial"/>
        </w:rPr>
        <w:t>elektrotechnice</w:t>
      </w:r>
      <w:r w:rsidR="0090362D">
        <w:rPr>
          <w:rFonts w:ascii="Arial" w:hAnsi="Arial" w:cs="Arial"/>
        </w:rPr>
        <w:t xml:space="preserve">, </w:t>
      </w:r>
      <w:r w:rsidRPr="00836AEF">
        <w:rPr>
          <w:rFonts w:ascii="Arial" w:hAnsi="Arial" w:cs="Arial"/>
        </w:rPr>
        <w:t>ve znění pozdějších předpisů.</w:t>
      </w:r>
    </w:p>
    <w:p w14:paraId="0E39D712" w14:textId="77777777" w:rsidR="00AF22DF" w:rsidRPr="00836AEF" w:rsidRDefault="00AF22DF" w:rsidP="00836AEF">
      <w:pPr>
        <w:pStyle w:val="Standarduser"/>
        <w:keepNext/>
        <w:spacing w:after="142" w:line="240" w:lineRule="auto"/>
        <w:jc w:val="both"/>
        <w:rPr>
          <w:rFonts w:ascii="Arial" w:hAnsi="Arial" w:cs="Arial"/>
        </w:rPr>
      </w:pPr>
      <w:r w:rsidRPr="00836AEF">
        <w:rPr>
          <w:rFonts w:ascii="Arial" w:hAnsi="Arial" w:cs="Arial"/>
          <w:b/>
          <w:bCs/>
          <w:u w:val="single"/>
        </w:rPr>
        <w:t xml:space="preserve">Bezpečnostní technik dodavatele: </w:t>
      </w:r>
    </w:p>
    <w:p w14:paraId="5BFC8908" w14:textId="77777777"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t>Osoba odborně způsobilá k zajišťování úkolů v prevenci rizik v oblasti bezpečnosti a ochrany zdraví při práci podle zákona č. 309/2006 Sb.;</w:t>
      </w:r>
    </w:p>
    <w:p w14:paraId="0221DA4B" w14:textId="72665A49" w:rsidR="00AF22DF" w:rsidRPr="00836AEF" w:rsidRDefault="00AF22DF" w:rsidP="00836AEF">
      <w:pPr>
        <w:pStyle w:val="Standarduser"/>
        <w:numPr>
          <w:ilvl w:val="0"/>
          <w:numId w:val="24"/>
        </w:numPr>
        <w:spacing w:after="142"/>
        <w:jc w:val="both"/>
        <w:rPr>
          <w:rFonts w:ascii="Arial" w:hAnsi="Arial" w:cs="Arial"/>
        </w:rPr>
      </w:pPr>
      <w:r w:rsidRPr="00836AEF">
        <w:rPr>
          <w:rFonts w:ascii="Arial" w:hAnsi="Arial" w:cs="Arial"/>
        </w:rPr>
        <w:t xml:space="preserve">znalost českého </w:t>
      </w:r>
      <w:r w:rsidRPr="009F0C2A">
        <w:rPr>
          <w:rFonts w:ascii="Arial" w:hAnsi="Arial" w:cs="Arial"/>
        </w:rPr>
        <w:t xml:space="preserve">jazyka </w:t>
      </w:r>
      <w:r w:rsidR="00485849" w:rsidRPr="009F0C2A">
        <w:rPr>
          <w:rFonts w:ascii="Arial" w:hAnsi="Arial" w:cs="Arial"/>
        </w:rPr>
        <w:t xml:space="preserve">na úrovni pracovní komunikace </w:t>
      </w:r>
      <w:r w:rsidRPr="009F0C2A">
        <w:rPr>
          <w:rFonts w:ascii="Arial" w:hAnsi="Arial" w:cs="Arial"/>
        </w:rPr>
        <w:t>z důvodu nutnosti komunikace (v</w:t>
      </w:r>
      <w:r w:rsidRPr="00836AEF">
        <w:rPr>
          <w:rFonts w:ascii="Arial" w:hAnsi="Arial" w:cs="Arial"/>
        </w:rPr>
        <w:t xml:space="preserve"> rámci zajištění šéfmontáže dodavatelem) s pracovníky elektromontážní firmy, která bude zajišťovat montáž, připojení a zprovoznění rozvaděče (připouští se i možnost tlumočení v případě zahraniční osoby; v takovém případě, pokud nebude osoba bezpečnostního technika disponovat požadovanou znalostí českého jazyka, přiloží dodavatel prohlášení obsahující závazek zajistit pro účely plnění veřejné zakázky v nutném rozsahu na své náklady tlumočníka);</w:t>
      </w:r>
    </w:p>
    <w:p w14:paraId="67C00F50" w14:textId="6ABF8683" w:rsidR="00AF22DF" w:rsidRPr="00836AEF" w:rsidDel="003F0324" w:rsidRDefault="00AF22DF" w:rsidP="00836AEF">
      <w:pPr>
        <w:pStyle w:val="Standarduser"/>
        <w:numPr>
          <w:ilvl w:val="0"/>
          <w:numId w:val="24"/>
        </w:numPr>
        <w:spacing w:after="142"/>
        <w:jc w:val="both"/>
        <w:rPr>
          <w:del w:id="76" w:author="Autor"/>
          <w:rFonts w:ascii="Arial" w:hAnsi="Arial" w:cs="Arial"/>
        </w:rPr>
      </w:pPr>
      <w:del w:id="77" w:author="Autor">
        <w:r w:rsidRPr="00836AEF" w:rsidDel="003F0324">
          <w:rPr>
            <w:rFonts w:ascii="Arial" w:hAnsi="Arial" w:cs="Arial"/>
          </w:rPr>
          <w:delText xml:space="preserve">referenční zakázka: zkušenost v posledních 3 letech alespoň s jednou zakázkou, kde jako bezpečnostní technik dohlížel na montáž a zprovoznění rozvaděče s minimálním jmenovitým napětím 110 kV, a to </w:delText>
        </w:r>
        <w:r w:rsidRPr="00836AEF" w:rsidDel="003F0324">
          <w:rPr>
            <w:rFonts w:ascii="Arial" w:hAnsi="Arial" w:cs="Arial"/>
            <w:u w:val="single"/>
          </w:rPr>
          <w:delText>na území státu, kde platí normativní podmínky vyžadující: splnění požadavků odpovídajících ČSN EN 62271-203: „Vysokonapěťová spínací a řídicí zařízení - Část 203: Plynem izolované kovově kryté rozváděče pro jmenovitá napětí nad 52 kV</w:delText>
        </w:r>
        <w:r w:rsidRPr="00836AEF" w:rsidDel="003F0324">
          <w:rPr>
            <w:rFonts w:ascii="Arial" w:hAnsi="Arial" w:cs="Arial"/>
          </w:rPr>
          <w:delText>;</w:delText>
        </w:r>
      </w:del>
    </w:p>
    <w:p w14:paraId="4E186660" w14:textId="77777777" w:rsidR="00AF22DF" w:rsidRPr="00836AEF" w:rsidRDefault="00AF22DF" w:rsidP="00836AEF">
      <w:pPr>
        <w:pStyle w:val="Standarduser"/>
        <w:spacing w:after="142"/>
        <w:jc w:val="both"/>
        <w:rPr>
          <w:rFonts w:ascii="Arial" w:hAnsi="Arial" w:cs="Arial"/>
          <w:u w:val="single"/>
        </w:rPr>
      </w:pPr>
    </w:p>
    <w:p w14:paraId="191C5A74" w14:textId="77777777" w:rsidR="00AF22DF" w:rsidRPr="00836AEF" w:rsidRDefault="00AF22DF" w:rsidP="00836AEF">
      <w:pPr>
        <w:pStyle w:val="Standarduser"/>
        <w:spacing w:after="142"/>
        <w:jc w:val="both"/>
        <w:rPr>
          <w:rFonts w:ascii="Arial" w:hAnsi="Arial" w:cs="Arial"/>
          <w:u w:val="single"/>
        </w:rPr>
      </w:pPr>
      <w:r w:rsidRPr="00836AEF">
        <w:rPr>
          <w:rFonts w:ascii="Arial" w:hAnsi="Arial" w:cs="Arial"/>
          <w:u w:val="single"/>
        </w:rPr>
        <w:t>Pozn. Osoba splňující požadavky na pozici šéfmontéra nemusí být osobou odlišnou od osoby splňující požadavky na pozici bezpečnostní technik dodavatele.</w:t>
      </w:r>
    </w:p>
    <w:p w14:paraId="6FC6C4FE" w14:textId="77777777" w:rsidR="00AF22DF" w:rsidRPr="00EB2B43" w:rsidRDefault="00AF22DF" w:rsidP="00EB2B43">
      <w:pPr>
        <w:pStyle w:val="Standarduser"/>
        <w:spacing w:after="142" w:line="240" w:lineRule="auto"/>
        <w:jc w:val="both"/>
        <w:rPr>
          <w:rFonts w:ascii="Arial" w:hAnsi="Arial" w:cs="Arial"/>
          <w:b/>
        </w:rPr>
      </w:pPr>
      <w:r w:rsidRPr="00EB2B43">
        <w:rPr>
          <w:rFonts w:ascii="Arial" w:hAnsi="Arial" w:cs="Arial"/>
          <w:b/>
        </w:rPr>
        <w:t>Zadavatel upozorňuje, že bude prověřovat pravdivost předložených informací a relevanci dokládané praxe kontaktováním objednatelů referenčních zakázek.</w:t>
      </w:r>
    </w:p>
    <w:p w14:paraId="4B8873D4" w14:textId="77777777" w:rsidR="00AF22DF" w:rsidRPr="00EB2B43" w:rsidRDefault="00AF22DF" w:rsidP="00EB2B43">
      <w:pPr>
        <w:pStyle w:val="Standarduser"/>
        <w:spacing w:after="142" w:line="240" w:lineRule="auto"/>
        <w:jc w:val="both"/>
        <w:rPr>
          <w:rFonts w:ascii="Arial" w:hAnsi="Arial" w:cs="Arial"/>
          <w:b/>
        </w:rPr>
      </w:pPr>
    </w:p>
    <w:p w14:paraId="4CD07A76" w14:textId="77777777" w:rsidR="00AF22DF" w:rsidRPr="00EB2B43" w:rsidRDefault="00AF22DF" w:rsidP="00EB2B43">
      <w:pPr>
        <w:spacing w:before="120"/>
        <w:jc w:val="both"/>
        <w:rPr>
          <w:rFonts w:ascii="Arial" w:eastAsia="MS Mincho" w:hAnsi="Arial" w:cs="Arial"/>
          <w:sz w:val="20"/>
          <w:szCs w:val="20"/>
          <w:u w:val="single"/>
        </w:rPr>
      </w:pPr>
      <w:r w:rsidRPr="00EB2B43">
        <w:rPr>
          <w:rFonts w:ascii="Arial" w:eastAsia="MS Mincho" w:hAnsi="Arial" w:cs="Arial"/>
          <w:sz w:val="20"/>
          <w:szCs w:val="20"/>
          <w:u w:val="single"/>
        </w:rPr>
        <w:t xml:space="preserve">Rovnocenné doklady k vyhlášce č. 50/1978 Sb., k zákonu č. 309/2006 Sb., </w:t>
      </w:r>
    </w:p>
    <w:p w14:paraId="74F6D0AA" w14:textId="77777777" w:rsidR="00AF22DF" w:rsidRPr="00EB2B43" w:rsidRDefault="00AF22DF" w:rsidP="00EB2B43">
      <w:pPr>
        <w:spacing w:before="120"/>
        <w:jc w:val="both"/>
        <w:rPr>
          <w:rFonts w:ascii="Arial" w:eastAsia="MS Mincho" w:hAnsi="Arial" w:cs="Arial"/>
          <w:sz w:val="20"/>
          <w:szCs w:val="20"/>
        </w:rPr>
      </w:pPr>
      <w:r w:rsidRPr="00EB2B43">
        <w:rPr>
          <w:rFonts w:ascii="Arial" w:eastAsia="MS Mincho" w:hAnsi="Arial" w:cs="Arial"/>
          <w:sz w:val="20"/>
          <w:szCs w:val="20"/>
        </w:rPr>
        <w:t xml:space="preserve">Zadavatel uzná jako doklad rovnocenný k osvědčení dle vyhlášky č. 50/1978 Sb., o odborné způsobilosti v elektrotechnice,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w:t>
      </w:r>
      <w:r w:rsidRPr="00EB2B43">
        <w:rPr>
          <w:rFonts w:ascii="Arial" w:eastAsia="MS Mincho" w:hAnsi="Arial" w:cs="Arial"/>
          <w:sz w:val="20"/>
          <w:szCs w:val="20"/>
        </w:rPr>
        <w:lastRenderedPageBreak/>
        <w:t>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3BAFF4C2" w14:textId="77777777" w:rsidR="00AF22DF" w:rsidRPr="00EB2B43" w:rsidRDefault="00AF22DF" w:rsidP="00EB2B43">
      <w:pPr>
        <w:spacing w:before="120"/>
        <w:jc w:val="both"/>
        <w:rPr>
          <w:rFonts w:ascii="Arial" w:eastAsia="MS Mincho" w:hAnsi="Arial" w:cs="Arial"/>
          <w:sz w:val="20"/>
          <w:szCs w:val="20"/>
        </w:rPr>
      </w:pPr>
      <w:r w:rsidRPr="00EB2B43">
        <w:rPr>
          <w:rFonts w:ascii="Arial" w:eastAsia="MS Mincho" w:hAnsi="Arial" w:cs="Arial"/>
          <w:sz w:val="20"/>
          <w:szCs w:val="20"/>
        </w:rPr>
        <w:t xml:space="preserve">Stejně tak zadavatel uzná doklady získané v zahraničí jako rovnocenné k dokladu </w:t>
      </w:r>
      <w:r w:rsidRPr="00EB2B43">
        <w:rPr>
          <w:rFonts w:ascii="Arial" w:eastAsia="MS Mincho" w:hAnsi="Arial" w:cs="Arial"/>
          <w:b/>
          <w:sz w:val="20"/>
          <w:szCs w:val="20"/>
        </w:rPr>
        <w:t>osoby odborně způsobilé k zajišťování úkolů v prevenci rizik v oblasti bezpečnosti a ochrany zdraví při práci</w:t>
      </w:r>
      <w:r w:rsidRPr="00EB2B43">
        <w:rPr>
          <w:rFonts w:ascii="Arial" w:eastAsia="MS Mincho" w:hAnsi="Arial" w:cs="Arial"/>
          <w:sz w:val="20"/>
          <w:szCs w:val="20"/>
        </w:rPr>
        <w:t xml:space="preserve"> podle zákona č. 309/2006 Sb., pokud budou tato osvědčení či doklady výše uvedeným způsobem uznány pro území České republiky.</w:t>
      </w:r>
    </w:p>
    <w:p w14:paraId="6F855D81" w14:textId="05B1B5D8" w:rsidR="00523573" w:rsidRPr="00EB2B43" w:rsidRDefault="00523573" w:rsidP="00EB2B43">
      <w:pPr>
        <w:spacing w:after="120"/>
        <w:jc w:val="both"/>
        <w:rPr>
          <w:rFonts w:ascii="Arial" w:hAnsi="Arial" w:cs="Arial"/>
          <w:sz w:val="20"/>
          <w:szCs w:val="20"/>
        </w:rPr>
      </w:pPr>
    </w:p>
    <w:p w14:paraId="6A612016" w14:textId="35C21ED1" w:rsidR="00523573" w:rsidRPr="005C3E87" w:rsidRDefault="007C0568" w:rsidP="00523573">
      <w:pPr>
        <w:pStyle w:val="Stylodstavecslovan"/>
        <w:numPr>
          <w:ilvl w:val="1"/>
          <w:numId w:val="6"/>
        </w:numPr>
        <w:tabs>
          <w:tab w:val="num" w:pos="142"/>
        </w:tabs>
        <w:spacing w:line="276" w:lineRule="auto"/>
        <w:ind w:left="567" w:hanging="567"/>
        <w:rPr>
          <w:rFonts w:ascii="Arial" w:hAnsi="Arial" w:cs="Arial"/>
          <w:b/>
          <w:szCs w:val="20"/>
        </w:rPr>
      </w:pPr>
      <w:r w:rsidRPr="007C0568">
        <w:rPr>
          <w:rFonts w:ascii="Arial" w:hAnsi="Arial" w:cs="Arial"/>
          <w:b/>
          <w:szCs w:val="20"/>
        </w:rPr>
        <w:t>Pravost a stáří dokladů</w:t>
      </w:r>
    </w:p>
    <w:p w14:paraId="2B18E082" w14:textId="741D01CF" w:rsidR="00523573" w:rsidRPr="005C3E87" w:rsidRDefault="007C0568" w:rsidP="00523573">
      <w:pPr>
        <w:spacing w:after="120"/>
        <w:jc w:val="both"/>
        <w:rPr>
          <w:rFonts w:ascii="Arial" w:hAnsi="Arial" w:cs="Arial"/>
          <w:sz w:val="20"/>
          <w:szCs w:val="20"/>
        </w:rPr>
      </w:pPr>
      <w:r w:rsidRPr="007C0568">
        <w:rPr>
          <w:rFonts w:ascii="Arial" w:hAnsi="Arial" w:cs="Arial"/>
          <w:sz w:val="20"/>
          <w:szCs w:val="20"/>
        </w:rPr>
        <w:t xml:space="preserve">Dodavatel je oprávněn předložit prosté </w:t>
      </w:r>
      <w:r w:rsidRPr="007C0568">
        <w:rPr>
          <w:rFonts w:ascii="Arial" w:hAnsi="Arial" w:cs="Arial"/>
          <w:sz w:val="20"/>
          <w:szCs w:val="20"/>
          <w:u w:val="single"/>
        </w:rPr>
        <w:t>kopie dokladů (skeny)</w:t>
      </w:r>
      <w:r w:rsidRPr="007C0568">
        <w:rPr>
          <w:rFonts w:ascii="Arial" w:hAnsi="Arial" w:cs="Arial"/>
          <w:sz w:val="20"/>
          <w:szCs w:val="20"/>
        </w:rPr>
        <w:t xml:space="preserve"> prokazujících splnění kvalifikace</w:t>
      </w:r>
      <w:r w:rsidR="00523573" w:rsidRPr="005C3E87">
        <w:rPr>
          <w:rFonts w:ascii="Arial" w:hAnsi="Arial" w:cs="Arial"/>
          <w:sz w:val="20"/>
          <w:szCs w:val="20"/>
        </w:rPr>
        <w:t>.</w:t>
      </w:r>
    </w:p>
    <w:p w14:paraId="7469A002" w14:textId="3022DCB7" w:rsidR="00523573" w:rsidRDefault="00523573" w:rsidP="00523573">
      <w:pPr>
        <w:spacing w:after="120"/>
        <w:jc w:val="both"/>
        <w:rPr>
          <w:rFonts w:ascii="Arial" w:hAnsi="Arial" w:cs="Arial"/>
          <w:sz w:val="20"/>
          <w:szCs w:val="20"/>
        </w:rPr>
      </w:pPr>
      <w:r w:rsidRPr="005C3E87">
        <w:rPr>
          <w:rFonts w:ascii="Arial" w:hAnsi="Arial" w:cs="Arial"/>
          <w:sz w:val="20"/>
          <w:szCs w:val="20"/>
        </w:rPr>
        <w:t>V</w:t>
      </w:r>
      <w:r w:rsidR="007C0568" w:rsidRPr="007C0568">
        <w:rPr>
          <w:rFonts w:ascii="Arial" w:hAnsi="Arial" w:cs="Arial"/>
          <w:sz w:val="20"/>
          <w:szCs w:val="20"/>
          <w:lang w:bidi="ar-SA"/>
        </w:rPr>
        <w:t xml:space="preserve"> </w:t>
      </w:r>
      <w:r w:rsidR="007C0568" w:rsidRPr="00216247">
        <w:rPr>
          <w:rFonts w:ascii="Arial" w:hAnsi="Arial" w:cs="Arial"/>
          <w:sz w:val="20"/>
          <w:szCs w:val="20"/>
        </w:rPr>
        <w:t xml:space="preserve">Zadavatel </w:t>
      </w:r>
      <w:r w:rsidR="00A77ED8" w:rsidRPr="00216247">
        <w:rPr>
          <w:rFonts w:ascii="Arial" w:hAnsi="Arial" w:cs="Arial"/>
          <w:sz w:val="20"/>
          <w:szCs w:val="20"/>
        </w:rPr>
        <w:t>může</w:t>
      </w:r>
      <w:r w:rsidR="007C0568" w:rsidRPr="00216247">
        <w:rPr>
          <w:rFonts w:ascii="Arial" w:hAnsi="Arial" w:cs="Arial"/>
          <w:sz w:val="20"/>
          <w:szCs w:val="20"/>
        </w:rPr>
        <w:t xml:space="preserve"> požadovat</w:t>
      </w:r>
      <w:r w:rsidR="007C0568" w:rsidRPr="007C0568">
        <w:rPr>
          <w:rFonts w:ascii="Arial" w:hAnsi="Arial" w:cs="Arial"/>
          <w:sz w:val="20"/>
          <w:szCs w:val="20"/>
        </w:rPr>
        <w:t xml:space="preserve"> od účastníka, se kterým má být uzavřena smlouva podle § 124 zákona, aby předložil originály nebo ověřené kopie dokladů prokazujících splnění kvalifikace před uzavřením smlouvy, pokud již nebyly v zadávacím řízení předloženy. V souladu s ustanovením o povinnosti elektronické komunikace mezi zadavatelem a dodavatelem budou tyto dokumenty zaslány jako konvertované z listinné do elektronické podoby, eventuálně dle charakteru dokumentu elektronicky podepsané, a to el. podpisem založeném na kvalifikovaném certifikátu (např. čestné prohlášení)</w:t>
      </w:r>
      <w:r w:rsidRPr="005C3E87">
        <w:rPr>
          <w:rFonts w:ascii="Arial" w:hAnsi="Arial" w:cs="Arial"/>
          <w:sz w:val="20"/>
          <w:szCs w:val="20"/>
        </w:rPr>
        <w:t>.</w:t>
      </w:r>
    </w:p>
    <w:p w14:paraId="2F4740EB" w14:textId="5F83A145" w:rsidR="007C0568" w:rsidRPr="007C0568" w:rsidRDefault="007C0568" w:rsidP="007C0568">
      <w:pPr>
        <w:spacing w:after="120"/>
        <w:jc w:val="both"/>
        <w:rPr>
          <w:rFonts w:ascii="Arial" w:hAnsi="Arial" w:cs="Arial"/>
          <w:b/>
          <w:sz w:val="20"/>
          <w:szCs w:val="20"/>
        </w:rPr>
      </w:pPr>
      <w:r w:rsidRPr="007C0568">
        <w:rPr>
          <w:rFonts w:ascii="Arial" w:hAnsi="Arial" w:cs="Arial"/>
          <w:sz w:val="20"/>
          <w:szCs w:val="20"/>
        </w:rPr>
        <w:t xml:space="preserve">Doklady prokazující základní způsobilost podle § 74 zákona musí prokazovat splnění požadovaného kritéria způsobilosti </w:t>
      </w:r>
      <w:r w:rsidRPr="007C0568">
        <w:rPr>
          <w:rFonts w:ascii="Arial" w:hAnsi="Arial" w:cs="Arial"/>
          <w:b/>
          <w:sz w:val="20"/>
          <w:szCs w:val="20"/>
        </w:rPr>
        <w:t>nejpozději v době 3 měsíců přede dnem zahájení zadávacího řízení.</w:t>
      </w:r>
    </w:p>
    <w:p w14:paraId="525A1927" w14:textId="77777777" w:rsidR="00C93BF6" w:rsidRDefault="007C0568" w:rsidP="00C93BF6">
      <w:pPr>
        <w:spacing w:after="120"/>
        <w:jc w:val="both"/>
        <w:rPr>
          <w:rFonts w:ascii="Arial" w:hAnsi="Arial" w:cs="Arial"/>
          <w:b/>
          <w:sz w:val="20"/>
          <w:szCs w:val="20"/>
        </w:rPr>
      </w:pPr>
      <w:r w:rsidRPr="007C0568">
        <w:rPr>
          <w:rFonts w:ascii="Arial" w:hAnsi="Arial" w:cs="Arial"/>
          <w:b/>
          <w:sz w:val="20"/>
          <w:szCs w:val="20"/>
        </w:rPr>
        <w:t>Skutečnosti rozhodné pro posouzení splnění kvalifikace mohou nastat i po lhůtě pro podání nabídek. Rozhodným okamžikem bude případná lhůta pro doplnění či vysvětlení nabídky stanovená ve výzvě zadavatele dle zákona</w:t>
      </w:r>
      <w:r w:rsidR="00C93BF6">
        <w:rPr>
          <w:rFonts w:ascii="Arial" w:hAnsi="Arial" w:cs="Arial"/>
          <w:b/>
          <w:sz w:val="20"/>
          <w:szCs w:val="20"/>
        </w:rPr>
        <w:t xml:space="preserve">. </w:t>
      </w:r>
    </w:p>
    <w:p w14:paraId="6D46AA8E" w14:textId="5937F25F" w:rsidR="00C93BF6" w:rsidRPr="005C3E87" w:rsidRDefault="00C93BF6" w:rsidP="00C93BF6">
      <w:pPr>
        <w:spacing w:after="120"/>
        <w:jc w:val="both"/>
        <w:rPr>
          <w:rFonts w:ascii="Arial" w:hAnsi="Arial" w:cs="Arial"/>
          <w:sz w:val="20"/>
          <w:szCs w:val="20"/>
        </w:rPr>
      </w:pPr>
      <w:r w:rsidRPr="007C0568">
        <w:rPr>
          <w:rFonts w:ascii="Arial" w:hAnsi="Arial" w:cs="Arial"/>
          <w:sz w:val="20"/>
          <w:szCs w:val="20"/>
        </w:rPr>
        <w:t xml:space="preserve">Dodavatel je oprávněn předložit prosté </w:t>
      </w:r>
      <w:r w:rsidRPr="007C0568">
        <w:rPr>
          <w:rFonts w:ascii="Arial" w:hAnsi="Arial" w:cs="Arial"/>
          <w:sz w:val="20"/>
          <w:szCs w:val="20"/>
          <w:u w:val="single"/>
        </w:rPr>
        <w:t>kopie dokladů (skeny)</w:t>
      </w:r>
      <w:r w:rsidRPr="007C0568">
        <w:rPr>
          <w:rFonts w:ascii="Arial" w:hAnsi="Arial" w:cs="Arial"/>
          <w:sz w:val="20"/>
          <w:szCs w:val="20"/>
        </w:rPr>
        <w:t xml:space="preserve"> prokazujících splnění kvalifikace</w:t>
      </w:r>
      <w:r w:rsidRPr="005C3E87">
        <w:rPr>
          <w:rFonts w:ascii="Arial" w:hAnsi="Arial" w:cs="Arial"/>
          <w:sz w:val="20"/>
          <w:szCs w:val="20"/>
        </w:rPr>
        <w:t>.</w:t>
      </w:r>
    </w:p>
    <w:p w14:paraId="3C8EC843" w14:textId="4B09FCE6" w:rsidR="007C0568" w:rsidRPr="005C3E87" w:rsidRDefault="007C0568" w:rsidP="007C0568">
      <w:pPr>
        <w:spacing w:after="120"/>
        <w:jc w:val="both"/>
        <w:rPr>
          <w:rFonts w:ascii="Arial" w:hAnsi="Arial" w:cs="Arial"/>
          <w:sz w:val="20"/>
          <w:szCs w:val="20"/>
        </w:rPr>
      </w:pPr>
    </w:p>
    <w:p w14:paraId="1CD4FBC8" w14:textId="125A597C" w:rsidR="00523573" w:rsidRPr="005C3E87" w:rsidRDefault="007C0568" w:rsidP="00523573">
      <w:pPr>
        <w:pStyle w:val="Stylodstavecslovan"/>
        <w:numPr>
          <w:ilvl w:val="1"/>
          <w:numId w:val="6"/>
        </w:numPr>
        <w:tabs>
          <w:tab w:val="num" w:pos="142"/>
        </w:tabs>
        <w:spacing w:line="276" w:lineRule="auto"/>
        <w:ind w:left="567" w:hanging="567"/>
        <w:rPr>
          <w:rFonts w:ascii="Arial" w:hAnsi="Arial" w:cs="Arial"/>
          <w:b/>
          <w:szCs w:val="20"/>
        </w:rPr>
      </w:pPr>
      <w:r w:rsidRPr="007C0568">
        <w:rPr>
          <w:rFonts w:ascii="Arial" w:hAnsi="Arial" w:cs="Arial"/>
          <w:b/>
          <w:szCs w:val="20"/>
        </w:rPr>
        <w:t>Prokázání splnění části kvalifikace prostřednictvím jiných osob dle § 83 zákona</w:t>
      </w:r>
    </w:p>
    <w:p w14:paraId="4797AC6E" w14:textId="77777777" w:rsidR="007C0568" w:rsidRPr="007C0568" w:rsidRDefault="007C0568" w:rsidP="007C0568">
      <w:pPr>
        <w:tabs>
          <w:tab w:val="left" w:pos="284"/>
        </w:tabs>
        <w:spacing w:before="120"/>
        <w:jc w:val="both"/>
        <w:rPr>
          <w:rFonts w:ascii="Arial" w:hAnsi="Arial" w:cs="Arial"/>
          <w:sz w:val="20"/>
          <w:szCs w:val="20"/>
        </w:rPr>
      </w:pPr>
      <w:r w:rsidRPr="007C0568">
        <w:rPr>
          <w:rFonts w:ascii="Arial" w:hAnsi="Arial" w:cs="Arial"/>
          <w:sz w:val="20"/>
          <w:szCs w:val="20"/>
        </w:rPr>
        <w:t>Pokud není dodavatel schopen prokázat splnění ekonomické kvalifikace podle § 78 zákona, technické kvalifikace podle § 79 a násl. zákona nebo profesní způsobilosti podle § 77 odst. 2 zákona v plném rozsahu, je oprávněn splnění kvalifikace v chybějícím rozsahu prokázat prostřednictvím jiných osob. Dodavatel je v takovém případě povinen zadavateli předložit:</w:t>
      </w:r>
    </w:p>
    <w:p w14:paraId="20BECF2E" w14:textId="77777777" w:rsidR="007C0568" w:rsidRPr="007C0568" w:rsidRDefault="007C0568" w:rsidP="001C2DD4">
      <w:pPr>
        <w:numPr>
          <w:ilvl w:val="0"/>
          <w:numId w:val="25"/>
        </w:numPr>
        <w:spacing w:after="0" w:line="240" w:lineRule="auto"/>
        <w:ind w:left="426" w:hanging="426"/>
        <w:jc w:val="both"/>
        <w:rPr>
          <w:rFonts w:ascii="Arial" w:hAnsi="Arial" w:cs="Arial"/>
          <w:iCs/>
          <w:sz w:val="20"/>
          <w:szCs w:val="20"/>
          <w:lang w:bidi="ar-SA"/>
        </w:rPr>
      </w:pPr>
      <w:r w:rsidRPr="007C0568">
        <w:rPr>
          <w:rFonts w:ascii="Arial" w:hAnsi="Arial" w:cs="Arial"/>
          <w:iCs/>
          <w:sz w:val="20"/>
          <w:szCs w:val="20"/>
        </w:rPr>
        <w:t>doklady prokazující splnění profesní způsobilosti (výpis z obchodního rejstříku nebo jiné obdobné evidence, pokud jiný právní předpis zápis do takové evidence vyžaduje) pro tuto jinou osobu,</w:t>
      </w:r>
    </w:p>
    <w:p w14:paraId="531EDBAC" w14:textId="77777777" w:rsidR="007C0568" w:rsidRPr="007C0568" w:rsidRDefault="007C0568" w:rsidP="001C2DD4">
      <w:pPr>
        <w:numPr>
          <w:ilvl w:val="0"/>
          <w:numId w:val="25"/>
        </w:numPr>
        <w:spacing w:after="0" w:line="240" w:lineRule="auto"/>
        <w:ind w:left="426" w:hanging="426"/>
        <w:jc w:val="both"/>
        <w:rPr>
          <w:rFonts w:ascii="Arial" w:hAnsi="Arial" w:cs="Arial"/>
          <w:iCs/>
          <w:sz w:val="20"/>
          <w:szCs w:val="20"/>
        </w:rPr>
      </w:pPr>
      <w:r w:rsidRPr="007C0568">
        <w:rPr>
          <w:rFonts w:ascii="Arial" w:hAnsi="Arial" w:cs="Arial"/>
          <w:iCs/>
          <w:sz w:val="20"/>
          <w:szCs w:val="20"/>
        </w:rPr>
        <w:t>doklady prokazující splnění chybějící části kvalifikace prostřednictvím jiné osoby,</w:t>
      </w:r>
    </w:p>
    <w:p w14:paraId="61DE25A8" w14:textId="77777777" w:rsidR="007C0568" w:rsidRPr="007C0568" w:rsidRDefault="007C0568" w:rsidP="001C2DD4">
      <w:pPr>
        <w:numPr>
          <w:ilvl w:val="0"/>
          <w:numId w:val="25"/>
        </w:numPr>
        <w:spacing w:after="0" w:line="240" w:lineRule="auto"/>
        <w:ind w:left="426" w:hanging="426"/>
        <w:jc w:val="both"/>
        <w:rPr>
          <w:rFonts w:ascii="Arial" w:hAnsi="Arial" w:cs="Arial"/>
          <w:iCs/>
          <w:sz w:val="20"/>
          <w:szCs w:val="20"/>
        </w:rPr>
      </w:pPr>
      <w:r w:rsidRPr="007C0568">
        <w:rPr>
          <w:rFonts w:ascii="Arial" w:hAnsi="Arial" w:cs="Arial"/>
          <w:iCs/>
          <w:sz w:val="20"/>
          <w:szCs w:val="20"/>
        </w:rPr>
        <w:t>doklady o splnění základní způsobilosti podle § 74 zákona jinou osobou a</w:t>
      </w:r>
    </w:p>
    <w:p w14:paraId="22578582" w14:textId="47A4F4DF" w:rsidR="007C0568" w:rsidRPr="007C0568" w:rsidRDefault="00C74E0A" w:rsidP="001C2DD4">
      <w:pPr>
        <w:numPr>
          <w:ilvl w:val="0"/>
          <w:numId w:val="25"/>
        </w:numPr>
        <w:spacing w:after="0" w:line="240" w:lineRule="auto"/>
        <w:ind w:left="426" w:hanging="426"/>
        <w:jc w:val="both"/>
        <w:rPr>
          <w:rFonts w:ascii="Arial" w:hAnsi="Arial" w:cs="Arial"/>
          <w:iCs/>
          <w:sz w:val="20"/>
          <w:szCs w:val="20"/>
        </w:rPr>
      </w:pPr>
      <w:r>
        <w:rPr>
          <w:rFonts w:ascii="Arial" w:hAnsi="Arial" w:cs="Arial"/>
          <w:iCs/>
          <w:sz w:val="20"/>
          <w:szCs w:val="20"/>
        </w:rPr>
        <w:t xml:space="preserve">smlouvu nebo jinou osobou podepsané potvrzení o její existenci, jejímž obsahem je závazek </w:t>
      </w:r>
      <w:r w:rsidR="007C0568" w:rsidRPr="007C0568">
        <w:rPr>
          <w:rFonts w:ascii="Arial" w:hAnsi="Arial" w:cs="Arial"/>
          <w:iCs/>
          <w:sz w:val="20"/>
          <w:szCs w:val="20"/>
        </w:rPr>
        <w:t xml:space="preserve">jiné osoby k poskytnutí plnění určeného k plnění veřejné zakázky nebo k poskytnutí věcí nebo práv, s nimiž bude dodavatel oprávněn disponovat </w:t>
      </w:r>
      <w:r>
        <w:rPr>
          <w:rFonts w:ascii="Arial" w:hAnsi="Arial" w:cs="Arial"/>
          <w:iCs/>
          <w:sz w:val="20"/>
          <w:szCs w:val="20"/>
        </w:rPr>
        <w:t>při</w:t>
      </w:r>
      <w:r w:rsidR="007C0568" w:rsidRPr="007C0568">
        <w:rPr>
          <w:rFonts w:ascii="Arial" w:hAnsi="Arial" w:cs="Arial"/>
          <w:iCs/>
          <w:sz w:val="20"/>
          <w:szCs w:val="20"/>
        </w:rPr>
        <w:t xml:space="preserve"> plnění veřejné zakázky, a to alespoň v rozsahu, v jakém jiná osoba prokázala kvalifikaci za dodavatele.</w:t>
      </w:r>
    </w:p>
    <w:p w14:paraId="12A9A026" w14:textId="77777777" w:rsidR="007C0568" w:rsidRPr="007C0568" w:rsidRDefault="007C0568" w:rsidP="007C0568">
      <w:pPr>
        <w:ind w:left="426"/>
        <w:jc w:val="both"/>
        <w:rPr>
          <w:rFonts w:ascii="Arial" w:hAnsi="Arial" w:cs="Arial"/>
          <w:iCs/>
          <w:sz w:val="20"/>
          <w:szCs w:val="20"/>
        </w:rPr>
      </w:pPr>
    </w:p>
    <w:p w14:paraId="31CBF13D" w14:textId="5461FF21" w:rsidR="00523573" w:rsidRDefault="007C0568" w:rsidP="007C0568">
      <w:pPr>
        <w:spacing w:after="120"/>
        <w:jc w:val="both"/>
        <w:rPr>
          <w:rFonts w:ascii="Arial" w:hAnsi="Arial" w:cs="Arial"/>
          <w:sz w:val="20"/>
          <w:szCs w:val="20"/>
        </w:rPr>
      </w:pPr>
      <w:r w:rsidRPr="007C0568">
        <w:rPr>
          <w:rFonts w:ascii="Arial" w:hAnsi="Arial" w:cs="Arial"/>
          <w:iCs/>
          <w:sz w:val="20"/>
          <w:szCs w:val="20"/>
        </w:rPr>
        <w:t>Má se za to, že požadavek podle předchozího odstavce je splněn, pokud</w:t>
      </w:r>
      <w:r w:rsidR="00C74E0A">
        <w:rPr>
          <w:rFonts w:ascii="Arial" w:hAnsi="Arial" w:cs="Arial"/>
          <w:iCs/>
          <w:sz w:val="20"/>
          <w:szCs w:val="20"/>
        </w:rPr>
        <w:t> z obsahu smlouvy nebo potvrzení o její existenci vyplývá závazek jiné osoby plnit veřejnou zakázku společně a nerozdílně s Dodavatelem</w:t>
      </w:r>
      <w:r w:rsidRPr="007C0568">
        <w:rPr>
          <w:rFonts w:ascii="Arial" w:hAnsi="Arial" w:cs="Arial"/>
          <w:iCs/>
          <w:sz w:val="20"/>
          <w:szCs w:val="20"/>
        </w:rPr>
        <w:t>. Prokazuje-li však Dodavatel prostřednictvím jiné osoby kvalifikaci a předkládá doklady podle § 79 odst. 2 písm. a), b) nebo d) zákona vztahující se k takové osobě, musí dokument podle předchozího odstavce obsahovat závazek, že jiná osoba bude vykonávat stavební práce či služby, ke kterým se prokazované kritérium kvalifikace vztahuje</w:t>
      </w:r>
      <w:r w:rsidR="00523573" w:rsidRPr="007C0568">
        <w:rPr>
          <w:rFonts w:ascii="Arial" w:hAnsi="Arial" w:cs="Arial"/>
          <w:sz w:val="20"/>
          <w:szCs w:val="20"/>
        </w:rPr>
        <w:t>.</w:t>
      </w:r>
    </w:p>
    <w:p w14:paraId="21F6360F" w14:textId="77777777" w:rsidR="00C640DF" w:rsidRDefault="00C640DF" w:rsidP="007C0568">
      <w:pPr>
        <w:spacing w:after="120"/>
        <w:jc w:val="both"/>
        <w:rPr>
          <w:rFonts w:ascii="Arial" w:hAnsi="Arial" w:cs="Arial"/>
          <w:sz w:val="20"/>
          <w:szCs w:val="20"/>
        </w:rPr>
      </w:pPr>
    </w:p>
    <w:p w14:paraId="2E0B49F1" w14:textId="03B2636E" w:rsidR="007C0568" w:rsidRPr="005C3E87" w:rsidRDefault="007C0568" w:rsidP="007C0568">
      <w:pPr>
        <w:pStyle w:val="Stylodstavecslovan"/>
        <w:numPr>
          <w:ilvl w:val="1"/>
          <w:numId w:val="6"/>
        </w:numPr>
        <w:tabs>
          <w:tab w:val="num" w:pos="142"/>
        </w:tabs>
        <w:spacing w:line="276" w:lineRule="auto"/>
        <w:ind w:left="567" w:hanging="567"/>
        <w:rPr>
          <w:rFonts w:ascii="Arial" w:hAnsi="Arial" w:cs="Arial"/>
          <w:b/>
          <w:szCs w:val="20"/>
        </w:rPr>
      </w:pPr>
      <w:r w:rsidRPr="007C0568">
        <w:rPr>
          <w:rFonts w:ascii="Arial" w:hAnsi="Arial" w:cs="Arial"/>
          <w:b/>
          <w:szCs w:val="20"/>
        </w:rPr>
        <w:t>Splnění kvalifikace podává-li více osob nabídku společně</w:t>
      </w:r>
    </w:p>
    <w:p w14:paraId="3C82C852" w14:textId="77777777" w:rsidR="007C0568" w:rsidRPr="007C0568" w:rsidRDefault="007C0568" w:rsidP="007C0568">
      <w:pPr>
        <w:spacing w:after="120"/>
        <w:jc w:val="both"/>
        <w:rPr>
          <w:rFonts w:ascii="Arial" w:hAnsi="Arial" w:cs="Arial"/>
          <w:sz w:val="20"/>
          <w:szCs w:val="20"/>
        </w:rPr>
      </w:pPr>
      <w:r w:rsidRPr="007C0568">
        <w:rPr>
          <w:rFonts w:ascii="Arial" w:hAnsi="Arial" w:cs="Arial"/>
          <w:sz w:val="20"/>
          <w:szCs w:val="20"/>
        </w:rPr>
        <w:t xml:space="preserve">Má-li být předmět veřejné zakázky plněn několika dodavateli společně a za tímto účelem podávají či hodlají podat společnou nabídku, je každý z dodavatelů povinen prokázat splnění základní způsobilosti podle § 74 zákona a profesní způsobilosti podle § 77 odst. 1 zákona v plném rozsahu.  </w:t>
      </w:r>
    </w:p>
    <w:p w14:paraId="6A16CD20" w14:textId="6AC1EA4B" w:rsidR="007C0568" w:rsidRDefault="007C0568" w:rsidP="007C0568">
      <w:pPr>
        <w:spacing w:after="120"/>
        <w:jc w:val="both"/>
        <w:rPr>
          <w:rFonts w:ascii="Arial" w:hAnsi="Arial" w:cs="Arial"/>
          <w:sz w:val="20"/>
          <w:szCs w:val="20"/>
        </w:rPr>
      </w:pPr>
      <w:r w:rsidRPr="007C0568">
        <w:rPr>
          <w:rFonts w:ascii="Arial" w:hAnsi="Arial" w:cs="Arial"/>
          <w:sz w:val="20"/>
          <w:szCs w:val="20"/>
        </w:rPr>
        <w:t>V případě, že má být předmět veřejné zakázky plněn společně několika dodavateli, jsou zadavateli povinni předložit současně s doklady prokazujícími splnění kvalifikace smlouvu, ve které je obsažen závazek, že všichni tito účastníci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 Požadavek na závazek podle věty první, aby účastníci byli zavázání společně a nerozdílně, platí, pokud zvláštní právní předpis nebo zadavatel nestanoví jinak</w:t>
      </w:r>
      <w:r>
        <w:rPr>
          <w:rFonts w:ascii="Arial" w:hAnsi="Arial" w:cs="Arial"/>
          <w:sz w:val="20"/>
          <w:szCs w:val="20"/>
        </w:rPr>
        <w:t>.</w:t>
      </w:r>
    </w:p>
    <w:p w14:paraId="57C73393" w14:textId="398633DF" w:rsidR="007C0568" w:rsidRPr="005C3E87" w:rsidRDefault="007C0568" w:rsidP="007C0568">
      <w:pPr>
        <w:pStyle w:val="Stylodstavecslovan"/>
        <w:numPr>
          <w:ilvl w:val="1"/>
          <w:numId w:val="6"/>
        </w:numPr>
        <w:tabs>
          <w:tab w:val="num" w:pos="142"/>
        </w:tabs>
        <w:spacing w:line="276" w:lineRule="auto"/>
        <w:ind w:left="567" w:hanging="567"/>
        <w:rPr>
          <w:rFonts w:ascii="Arial" w:hAnsi="Arial" w:cs="Arial"/>
          <w:b/>
          <w:szCs w:val="20"/>
        </w:rPr>
      </w:pPr>
      <w:r w:rsidRPr="007C0568">
        <w:rPr>
          <w:rFonts w:ascii="Arial" w:hAnsi="Arial" w:cs="Arial"/>
          <w:b/>
          <w:szCs w:val="20"/>
        </w:rPr>
        <w:t>Prokazování kvalifikace získané v zahraničí a doklady zahraničních dodavatelů</w:t>
      </w:r>
    </w:p>
    <w:p w14:paraId="561ED828" w14:textId="77777777" w:rsidR="007C0568" w:rsidRPr="007C0568" w:rsidRDefault="007C0568" w:rsidP="007C0568">
      <w:pPr>
        <w:spacing w:after="120"/>
        <w:jc w:val="both"/>
        <w:rPr>
          <w:rFonts w:ascii="Arial" w:hAnsi="Arial" w:cs="Arial"/>
          <w:sz w:val="20"/>
          <w:szCs w:val="20"/>
        </w:rPr>
      </w:pPr>
      <w:r w:rsidRPr="007C0568">
        <w:rPr>
          <w:rFonts w:ascii="Arial" w:hAnsi="Arial" w:cs="Arial"/>
          <w:sz w:val="20"/>
          <w:szCs w:val="20"/>
        </w:rPr>
        <w:t>Kvalifikace získaná v zahraničí se prokazuje v souladu se zákonem doklady vydanými podle právního řádu země, ve které byla získána, a to v rozsahu požadovaném zákonem a zadavatelem.</w:t>
      </w:r>
    </w:p>
    <w:p w14:paraId="78575A68" w14:textId="77777777" w:rsidR="007C0568" w:rsidRPr="007C0568" w:rsidRDefault="007C0568" w:rsidP="007C0568">
      <w:pPr>
        <w:spacing w:after="120"/>
        <w:jc w:val="both"/>
        <w:rPr>
          <w:rFonts w:ascii="Arial" w:hAnsi="Arial" w:cs="Arial"/>
          <w:sz w:val="20"/>
          <w:szCs w:val="20"/>
        </w:rPr>
      </w:pPr>
      <w:r w:rsidRPr="007C0568">
        <w:rPr>
          <w:rFonts w:ascii="Arial" w:hAnsi="Arial" w:cs="Arial"/>
          <w:sz w:val="20"/>
          <w:szCs w:val="20"/>
        </w:rPr>
        <w:t>Pokud zákon nebo zadavatel v této zadávací dokumentaci vyžaduje předložení dokladu podle právního řádu České republiky, může dodavatel předložit obdobný doklad podle právního řádu státu, ve kterém se takový doklad vydává.</w:t>
      </w:r>
    </w:p>
    <w:p w14:paraId="4A344CDB" w14:textId="77777777" w:rsidR="007C0568" w:rsidRPr="007C0568" w:rsidRDefault="007C0568" w:rsidP="007C0568">
      <w:pPr>
        <w:spacing w:after="120"/>
        <w:jc w:val="both"/>
        <w:rPr>
          <w:rFonts w:ascii="Arial" w:hAnsi="Arial" w:cs="Arial"/>
          <w:sz w:val="20"/>
          <w:szCs w:val="20"/>
        </w:rPr>
      </w:pPr>
      <w:r w:rsidRPr="007C0568">
        <w:rPr>
          <w:rFonts w:ascii="Arial" w:hAnsi="Arial" w:cs="Arial"/>
          <w:sz w:val="20"/>
          <w:szCs w:val="20"/>
        </w:rPr>
        <w:t>Pokud se podle právního řádu země sídla dodavatele určitý doklad nevydává, je zahraniční dodavatel povinen prokázat splnění takové části kvalifikace čestným prohlášením. Není-li povinnost, jejíž splnění má být v rámci kvalifikace prokázáno, v zemi sídla stanovena, učiní dodavatel o této skutečnosti čestné prohlášení.</w:t>
      </w:r>
    </w:p>
    <w:p w14:paraId="07FABD19" w14:textId="39353017" w:rsidR="00A2510D" w:rsidRDefault="007C0568" w:rsidP="007C0568">
      <w:pPr>
        <w:spacing w:after="120"/>
        <w:jc w:val="both"/>
        <w:rPr>
          <w:rFonts w:ascii="Arial" w:hAnsi="Arial" w:cs="Arial"/>
          <w:sz w:val="20"/>
          <w:szCs w:val="20"/>
        </w:rPr>
      </w:pPr>
      <w:r w:rsidRPr="007C0568">
        <w:rPr>
          <w:rFonts w:ascii="Arial" w:hAnsi="Arial" w:cs="Arial"/>
          <w:sz w:val="20"/>
          <w:szCs w:val="20"/>
        </w:rPr>
        <w:t>Doklady prokazující splnění kvalifikace získané v zahraničí předkládá dodavatel v původním jazyce s připojením jejich překladu do českého jazyka (takový překlad do českého jazyka nemusí být úředně ověřen). Povinnost připojit k dokladům překlad do českého jazyka se nevztahuje na doklady ve slovenském jazyce a doklady o vzdělání v latinském jazyce. Bude-li mít zadavatel pochybnosti o správnosti překladu, je oprávněn si od dodavatele vyžádat doložení úředně ověřeného překladu takového dokladu do českého jazyka od tlumočníka zapsaného do seznamu znalců a tlumočníků podle zvláštního právního předpisu</w:t>
      </w:r>
      <w:r>
        <w:rPr>
          <w:rFonts w:ascii="Arial" w:hAnsi="Arial" w:cs="Arial"/>
          <w:sz w:val="20"/>
          <w:szCs w:val="20"/>
        </w:rPr>
        <w:t>.</w:t>
      </w:r>
    </w:p>
    <w:p w14:paraId="3FDEA638" w14:textId="77777777" w:rsidR="007C0568" w:rsidRPr="005C3E87" w:rsidRDefault="007C0568" w:rsidP="007C0568">
      <w:pPr>
        <w:pStyle w:val="Stylodstavecslovan"/>
        <w:numPr>
          <w:ilvl w:val="1"/>
          <w:numId w:val="6"/>
        </w:numPr>
        <w:tabs>
          <w:tab w:val="num" w:pos="142"/>
        </w:tabs>
        <w:spacing w:line="276" w:lineRule="auto"/>
        <w:ind w:left="567" w:hanging="567"/>
        <w:rPr>
          <w:rFonts w:ascii="Arial" w:hAnsi="Arial" w:cs="Arial"/>
          <w:b/>
          <w:szCs w:val="20"/>
        </w:rPr>
      </w:pPr>
      <w:r w:rsidRPr="007C0568">
        <w:rPr>
          <w:rFonts w:ascii="Arial" w:hAnsi="Arial" w:cs="Arial"/>
          <w:b/>
          <w:szCs w:val="20"/>
        </w:rPr>
        <w:t>Prokazování kvalifikace získané v zahraničí a doklady zahraničních dodavatelů</w:t>
      </w:r>
    </w:p>
    <w:p w14:paraId="651AFF76" w14:textId="087C7AAB" w:rsidR="007C0568" w:rsidRDefault="007C0568" w:rsidP="007C0568">
      <w:pPr>
        <w:spacing w:after="120"/>
        <w:jc w:val="both"/>
        <w:rPr>
          <w:rFonts w:ascii="Arial" w:hAnsi="Arial" w:cs="Arial"/>
          <w:sz w:val="20"/>
          <w:szCs w:val="20"/>
          <w:lang w:bidi="ar-SA"/>
        </w:rPr>
      </w:pPr>
      <w:r w:rsidRPr="007C0568">
        <w:rPr>
          <w:rFonts w:ascii="Arial" w:hAnsi="Arial" w:cs="Arial"/>
          <w:sz w:val="20"/>
          <w:szCs w:val="20"/>
          <w:lang w:bidi="ar-SA"/>
        </w:rPr>
        <w:t>Zadavatel do nabídky nepožaduje prokázání kvalifikace poddodavatele dle § 85 ZZVZ.</w:t>
      </w:r>
    </w:p>
    <w:p w14:paraId="33966D8C" w14:textId="77777777" w:rsidR="00FC2AC7" w:rsidRPr="007C0568" w:rsidRDefault="00FC2AC7" w:rsidP="007C0568">
      <w:pPr>
        <w:spacing w:after="120"/>
        <w:jc w:val="both"/>
        <w:rPr>
          <w:rFonts w:ascii="Arial" w:hAnsi="Arial" w:cs="Arial"/>
          <w:sz w:val="20"/>
          <w:szCs w:val="20"/>
        </w:rPr>
      </w:pPr>
    </w:p>
    <w:p w14:paraId="6E343B25" w14:textId="77777777" w:rsidR="00126B55" w:rsidRPr="006429E2" w:rsidRDefault="00126B55" w:rsidP="005F1BE6">
      <w:pPr>
        <w:pStyle w:val="Nadpis1"/>
      </w:pPr>
      <w:bookmarkStart w:id="78" w:name="_Toc156384648"/>
      <w:r w:rsidRPr="006429E2">
        <w:t>POŽADAVKY NA ZPŮSOB ZPRACOVÁNÍ NABÍDKOVÉ CENY</w:t>
      </w:r>
      <w:bookmarkEnd w:id="59"/>
      <w:bookmarkEnd w:id="60"/>
      <w:bookmarkEnd w:id="61"/>
      <w:bookmarkEnd w:id="62"/>
      <w:bookmarkEnd w:id="78"/>
      <w:r w:rsidRPr="006429E2">
        <w:t xml:space="preserve"> </w:t>
      </w:r>
    </w:p>
    <w:p w14:paraId="64CDE5E3" w14:textId="77777777" w:rsidR="00126B55" w:rsidRPr="006429E2" w:rsidRDefault="00126B55" w:rsidP="00837E42">
      <w:pPr>
        <w:pStyle w:val="Stylodstavecslovan"/>
        <w:keepNext/>
        <w:numPr>
          <w:ilvl w:val="1"/>
          <w:numId w:val="6"/>
        </w:numPr>
        <w:tabs>
          <w:tab w:val="clear" w:pos="4821"/>
          <w:tab w:val="num" w:pos="142"/>
          <w:tab w:val="num" w:pos="8507"/>
        </w:tabs>
        <w:spacing w:line="276" w:lineRule="auto"/>
        <w:ind w:left="567" w:hanging="567"/>
        <w:rPr>
          <w:rFonts w:ascii="Arial" w:hAnsi="Arial" w:cs="Arial"/>
          <w:b/>
          <w:szCs w:val="20"/>
        </w:rPr>
      </w:pPr>
      <w:r w:rsidRPr="006429E2">
        <w:rPr>
          <w:rFonts w:ascii="Arial" w:hAnsi="Arial" w:cs="Arial"/>
          <w:b/>
          <w:szCs w:val="20"/>
        </w:rPr>
        <w:t>Základní požadavky zadavatele</w:t>
      </w:r>
    </w:p>
    <w:p w14:paraId="653E7EE1" w14:textId="2A0CECF6" w:rsidR="0097347E" w:rsidRPr="006429E2" w:rsidRDefault="00297032" w:rsidP="00297032">
      <w:pPr>
        <w:pStyle w:val="Stylodstavecslovan"/>
        <w:tabs>
          <w:tab w:val="clear" w:pos="142"/>
        </w:tabs>
        <w:spacing w:line="276" w:lineRule="auto"/>
        <w:ind w:left="0" w:firstLine="0"/>
        <w:rPr>
          <w:rFonts w:ascii="Arial" w:hAnsi="Arial" w:cs="Arial"/>
          <w:sz w:val="20"/>
          <w:szCs w:val="20"/>
        </w:rPr>
      </w:pPr>
      <w:bookmarkStart w:id="79" w:name="_Hlk50471247"/>
      <w:r w:rsidRPr="00524618">
        <w:rPr>
          <w:rFonts w:ascii="Arial" w:hAnsi="Arial" w:cs="Arial"/>
          <w:sz w:val="20"/>
          <w:szCs w:val="20"/>
        </w:rPr>
        <w:t>Nabídkovou cenou se pro účely hodnocení nabídek rozumí</w:t>
      </w:r>
      <w:r w:rsidR="00524618" w:rsidRPr="00524618">
        <w:rPr>
          <w:rFonts w:ascii="Arial" w:hAnsi="Arial" w:cs="Arial"/>
          <w:sz w:val="20"/>
          <w:szCs w:val="20"/>
        </w:rPr>
        <w:t xml:space="preserve"> celková nabídková cena v Kč bez DPH</w:t>
      </w:r>
      <w:r w:rsidR="00ED1D50" w:rsidRPr="00524618">
        <w:rPr>
          <w:rFonts w:ascii="Arial" w:hAnsi="Arial" w:cs="Arial"/>
          <w:sz w:val="20"/>
          <w:szCs w:val="20"/>
        </w:rPr>
        <w:t xml:space="preserve">. </w:t>
      </w:r>
      <w:r w:rsidR="00975011" w:rsidRPr="00524618">
        <w:rPr>
          <w:rFonts w:ascii="Arial" w:hAnsi="Arial" w:cs="Arial"/>
          <w:sz w:val="20"/>
          <w:szCs w:val="20"/>
        </w:rPr>
        <w:t>Jednotkové</w:t>
      </w:r>
      <w:r w:rsidRPr="00524618">
        <w:rPr>
          <w:rFonts w:ascii="Arial" w:hAnsi="Arial" w:cs="Arial"/>
          <w:sz w:val="20"/>
          <w:szCs w:val="20"/>
        </w:rPr>
        <w:t xml:space="preserve"> cena</w:t>
      </w:r>
      <w:r w:rsidR="00ED1D50" w:rsidRPr="00524618">
        <w:rPr>
          <w:rFonts w:ascii="Arial" w:hAnsi="Arial" w:cs="Arial"/>
          <w:sz w:val="20"/>
          <w:szCs w:val="20"/>
        </w:rPr>
        <w:t xml:space="preserve"> bud</w:t>
      </w:r>
      <w:r w:rsidR="00975011" w:rsidRPr="00524618">
        <w:rPr>
          <w:rFonts w:ascii="Arial" w:hAnsi="Arial" w:cs="Arial"/>
          <w:sz w:val="20"/>
          <w:szCs w:val="20"/>
        </w:rPr>
        <w:t>ou jednak</w:t>
      </w:r>
      <w:r w:rsidR="001D51F7" w:rsidRPr="00524618">
        <w:rPr>
          <w:rFonts w:ascii="Arial" w:hAnsi="Arial" w:cs="Arial"/>
          <w:sz w:val="20"/>
          <w:szCs w:val="20"/>
        </w:rPr>
        <w:t xml:space="preserve"> </w:t>
      </w:r>
      <w:r w:rsidR="00975011" w:rsidRPr="00524618">
        <w:rPr>
          <w:rFonts w:ascii="Arial" w:hAnsi="Arial" w:cs="Arial"/>
          <w:sz w:val="20"/>
          <w:szCs w:val="20"/>
        </w:rPr>
        <w:t>uvedeny</w:t>
      </w:r>
      <w:r w:rsidR="00975011" w:rsidRPr="00524618">
        <w:t xml:space="preserve"> </w:t>
      </w:r>
      <w:r w:rsidR="00975011" w:rsidRPr="00524618">
        <w:rPr>
          <w:rFonts w:ascii="Arial" w:hAnsi="Arial" w:cs="Arial"/>
          <w:sz w:val="20"/>
          <w:szCs w:val="20"/>
        </w:rPr>
        <w:t>účastníkem</w:t>
      </w:r>
      <w:r w:rsidR="001D51F7" w:rsidRPr="00524618">
        <w:rPr>
          <w:rFonts w:ascii="Arial" w:hAnsi="Arial" w:cs="Arial"/>
          <w:sz w:val="20"/>
          <w:szCs w:val="20"/>
        </w:rPr>
        <w:t xml:space="preserve"> </w:t>
      </w:r>
      <w:r w:rsidR="00975011" w:rsidRPr="00524618">
        <w:rPr>
          <w:rFonts w:ascii="Arial" w:hAnsi="Arial" w:cs="Arial"/>
          <w:sz w:val="20"/>
          <w:szCs w:val="20"/>
        </w:rPr>
        <w:t>v</w:t>
      </w:r>
      <w:r w:rsidR="001D51F7" w:rsidRPr="00524618">
        <w:rPr>
          <w:rFonts w:ascii="Arial" w:hAnsi="Arial" w:cs="Arial"/>
          <w:sz w:val="20"/>
          <w:szCs w:val="20"/>
        </w:rPr>
        <w:t> příslušných příloh</w:t>
      </w:r>
      <w:r w:rsidR="00975011" w:rsidRPr="00524618">
        <w:rPr>
          <w:rFonts w:ascii="Arial" w:hAnsi="Arial" w:cs="Arial"/>
          <w:sz w:val="20"/>
          <w:szCs w:val="20"/>
        </w:rPr>
        <w:t>ách</w:t>
      </w:r>
      <w:r w:rsidR="001D51F7" w:rsidRPr="00524618">
        <w:rPr>
          <w:rFonts w:ascii="Arial" w:hAnsi="Arial" w:cs="Arial"/>
          <w:sz w:val="20"/>
          <w:szCs w:val="20"/>
        </w:rPr>
        <w:t xml:space="preserve"> návrhů smluv</w:t>
      </w:r>
      <w:r w:rsidRPr="00524618">
        <w:rPr>
          <w:rFonts w:ascii="Arial" w:hAnsi="Arial" w:cs="Arial"/>
          <w:sz w:val="20"/>
          <w:szCs w:val="20"/>
        </w:rPr>
        <w:t>.</w:t>
      </w:r>
    </w:p>
    <w:p w14:paraId="4DACBEE4" w14:textId="6CE662B7" w:rsidR="00297032" w:rsidRPr="006429E2" w:rsidRDefault="00297032" w:rsidP="00297032">
      <w:pPr>
        <w:pStyle w:val="Stylodstavecslovan"/>
        <w:tabs>
          <w:tab w:val="clear" w:pos="142"/>
        </w:tabs>
        <w:spacing w:line="276" w:lineRule="auto"/>
        <w:ind w:left="0" w:firstLine="0"/>
        <w:rPr>
          <w:rFonts w:ascii="Arial" w:hAnsi="Arial" w:cs="Arial"/>
          <w:sz w:val="20"/>
          <w:szCs w:val="20"/>
        </w:rPr>
      </w:pPr>
      <w:bookmarkStart w:id="80" w:name="_Hlk531590256"/>
      <w:r w:rsidRPr="006429E2">
        <w:rPr>
          <w:rFonts w:ascii="Arial" w:hAnsi="Arial" w:cs="Arial"/>
          <w:sz w:val="20"/>
          <w:szCs w:val="20"/>
        </w:rPr>
        <w:t xml:space="preserve">Účastník do příloh doplní nabízené ceny jednotlivých položek, </w:t>
      </w:r>
      <w:r w:rsidR="00D56BCB" w:rsidRPr="006429E2">
        <w:rPr>
          <w:rFonts w:ascii="Arial" w:hAnsi="Arial" w:cs="Arial"/>
          <w:sz w:val="20"/>
          <w:szCs w:val="20"/>
        </w:rPr>
        <w:t xml:space="preserve">případně </w:t>
      </w:r>
      <w:r w:rsidRPr="006429E2">
        <w:rPr>
          <w:rFonts w:ascii="Arial" w:hAnsi="Arial" w:cs="Arial"/>
          <w:sz w:val="20"/>
          <w:szCs w:val="20"/>
        </w:rPr>
        <w:t>celkové ceny položek rovnající se součinu uvedeného celkového predikovaného odběrného množství konkrétní položky a její jednotkové ceny a celkovou nabídkovou cenu vzniklou součtem celkových cen jednotlivých položek.</w:t>
      </w:r>
    </w:p>
    <w:bookmarkEnd w:id="80"/>
    <w:p w14:paraId="7724203E" w14:textId="77777777" w:rsidR="00297032" w:rsidRPr="006429E2" w:rsidRDefault="00297032" w:rsidP="00297032">
      <w:pPr>
        <w:pStyle w:val="Stylodstavecslovan"/>
        <w:tabs>
          <w:tab w:val="clear" w:pos="142"/>
        </w:tabs>
        <w:spacing w:line="276" w:lineRule="auto"/>
        <w:ind w:left="0" w:firstLine="0"/>
        <w:rPr>
          <w:rFonts w:ascii="Arial" w:hAnsi="Arial" w:cs="Arial"/>
          <w:sz w:val="20"/>
          <w:szCs w:val="20"/>
        </w:rPr>
      </w:pPr>
      <w:r w:rsidRPr="006429E2">
        <w:rPr>
          <w:rFonts w:ascii="Arial" w:hAnsi="Arial" w:cs="Arial"/>
          <w:sz w:val="20"/>
          <w:szCs w:val="20"/>
        </w:rPr>
        <w:lastRenderedPageBreak/>
        <w:t xml:space="preserve">Při zpracování nabídkové ceny je účastník povinen zásadně ocenit všechny položky. Zadavatel nepřipouští uvádět nulovou hodnotu u žádné z položek kalkulace nabídkové ceny. </w:t>
      </w:r>
    </w:p>
    <w:p w14:paraId="3FF5EE8C" w14:textId="77777777" w:rsidR="00297032" w:rsidRPr="006429E2" w:rsidRDefault="00297032" w:rsidP="00297032">
      <w:pPr>
        <w:pStyle w:val="Stylodstavecslovan"/>
        <w:tabs>
          <w:tab w:val="clear" w:pos="142"/>
        </w:tabs>
        <w:spacing w:line="276" w:lineRule="auto"/>
        <w:ind w:left="0" w:firstLine="0"/>
        <w:rPr>
          <w:rFonts w:ascii="Arial" w:hAnsi="Arial" w:cs="Arial"/>
          <w:sz w:val="20"/>
          <w:szCs w:val="20"/>
        </w:rPr>
      </w:pPr>
      <w:r w:rsidRPr="006429E2">
        <w:rPr>
          <w:rFonts w:ascii="Arial" w:hAnsi="Arial" w:cs="Arial"/>
          <w:sz w:val="20"/>
          <w:szCs w:val="20"/>
        </w:rPr>
        <w:t xml:space="preserve">Nabídková cena musí obsahovat veškeré náklady související s předmětem veřejné zakázky. </w:t>
      </w:r>
      <w:bookmarkStart w:id="81" w:name="_Hlk19255624"/>
      <w:r w:rsidRPr="006429E2">
        <w:rPr>
          <w:rFonts w:ascii="Arial" w:hAnsi="Arial" w:cs="Arial"/>
          <w:sz w:val="20"/>
          <w:szCs w:val="20"/>
        </w:rPr>
        <w:t>Součástí sjednané ceny jsou veškeré práce, dodávky, poplatky a náklady dodavatele nezbytné pro řádné a úplné plnění předmětu veřejné zakázky, není-li zadávacími podmínkami výslovně stanoveno jinak.</w:t>
      </w:r>
      <w:bookmarkEnd w:id="81"/>
    </w:p>
    <w:p w14:paraId="58CD4CCC" w14:textId="42F0E3A1" w:rsidR="00297032" w:rsidRDefault="00297032" w:rsidP="00297032">
      <w:pPr>
        <w:spacing w:after="0" w:line="240" w:lineRule="auto"/>
        <w:jc w:val="both"/>
        <w:rPr>
          <w:rFonts w:ascii="Arial" w:hAnsi="Arial" w:cs="Arial"/>
          <w:sz w:val="20"/>
          <w:szCs w:val="20"/>
        </w:rPr>
      </w:pPr>
      <w:r w:rsidRPr="006429E2">
        <w:rPr>
          <w:rFonts w:ascii="Arial" w:hAnsi="Arial" w:cs="Arial"/>
          <w:sz w:val="20"/>
          <w:szCs w:val="20"/>
        </w:rPr>
        <w:t xml:space="preserve">Nabídková cena bude uvedena v Kč bez DPH. Zpracování nabídkové ceny v jiné měně zadavatel </w:t>
      </w:r>
      <w:r w:rsidRPr="006429E2">
        <w:rPr>
          <w:rFonts w:ascii="Arial" w:hAnsi="Arial" w:cs="Arial"/>
          <w:sz w:val="20"/>
          <w:szCs w:val="20"/>
          <w:lang w:bidi="ar-SA"/>
        </w:rPr>
        <w:t>nepřipouští</w:t>
      </w:r>
      <w:r w:rsidRPr="006429E2">
        <w:rPr>
          <w:rFonts w:ascii="Arial" w:hAnsi="Arial" w:cs="Arial"/>
          <w:sz w:val="20"/>
          <w:szCs w:val="20"/>
        </w:rPr>
        <w:t>.</w:t>
      </w:r>
    </w:p>
    <w:p w14:paraId="78DDBD19" w14:textId="77777777" w:rsidR="0008441C" w:rsidRPr="006429E2" w:rsidRDefault="0008441C" w:rsidP="00297032">
      <w:pPr>
        <w:spacing w:after="0" w:line="240" w:lineRule="auto"/>
        <w:jc w:val="both"/>
        <w:rPr>
          <w:rFonts w:ascii="Arial" w:hAnsi="Arial" w:cs="Arial"/>
          <w:sz w:val="20"/>
          <w:szCs w:val="20"/>
        </w:rPr>
      </w:pPr>
    </w:p>
    <w:p w14:paraId="140D303F" w14:textId="77777777" w:rsidR="00C96685" w:rsidRPr="00076472" w:rsidRDefault="00C96685" w:rsidP="001F7C8F">
      <w:pPr>
        <w:spacing w:after="0" w:line="240" w:lineRule="auto"/>
        <w:jc w:val="both"/>
        <w:rPr>
          <w:rFonts w:ascii="Arial" w:hAnsi="Arial" w:cs="Arial"/>
          <w:sz w:val="20"/>
          <w:szCs w:val="20"/>
          <w:highlight w:val="yellow"/>
          <w:u w:val="single"/>
        </w:rPr>
      </w:pPr>
    </w:p>
    <w:bookmarkEnd w:id="79"/>
    <w:p w14:paraId="4BECE7F2" w14:textId="31DF56E9" w:rsidR="00126B55" w:rsidRPr="006429E2" w:rsidRDefault="00126B55" w:rsidP="00FF3A6B">
      <w:pPr>
        <w:pStyle w:val="Stylodstavecslovan"/>
        <w:numPr>
          <w:ilvl w:val="1"/>
          <w:numId w:val="6"/>
        </w:numPr>
        <w:tabs>
          <w:tab w:val="clear" w:pos="4821"/>
          <w:tab w:val="num" w:pos="142"/>
          <w:tab w:val="num" w:pos="8507"/>
        </w:tabs>
        <w:spacing w:line="276" w:lineRule="auto"/>
        <w:ind w:left="567" w:hanging="567"/>
        <w:rPr>
          <w:rFonts w:ascii="Arial" w:hAnsi="Arial" w:cs="Arial"/>
          <w:b/>
          <w:szCs w:val="20"/>
        </w:rPr>
      </w:pPr>
      <w:r w:rsidRPr="006429E2">
        <w:rPr>
          <w:rFonts w:ascii="Arial" w:hAnsi="Arial" w:cs="Arial"/>
          <w:b/>
          <w:szCs w:val="20"/>
        </w:rPr>
        <w:t>Podmínky změny nabídkové ceny</w:t>
      </w:r>
    </w:p>
    <w:p w14:paraId="4616EFFB" w14:textId="77777777" w:rsidR="00F80EC6" w:rsidRPr="006429E2" w:rsidRDefault="00F80EC6" w:rsidP="00FF3A6B">
      <w:pPr>
        <w:pStyle w:val="AKFZFnormln"/>
        <w:spacing w:after="240" w:line="276" w:lineRule="auto"/>
        <w:rPr>
          <w:rFonts w:eastAsiaTheme="minorHAnsi" w:cs="Arial"/>
          <w:sz w:val="20"/>
          <w:szCs w:val="20"/>
        </w:rPr>
      </w:pPr>
      <w:r w:rsidRPr="006429E2">
        <w:rPr>
          <w:rFonts w:eastAsiaTheme="minorHAnsi" w:cs="Arial"/>
          <w:sz w:val="20"/>
          <w:szCs w:val="20"/>
        </w:rPr>
        <w:t xml:space="preserve">Nabídková cena bude stanovena jako nejvýše přípustná, nepřekročitelná a aktuální pro realizaci zakázky v daném místě a čase. </w:t>
      </w:r>
    </w:p>
    <w:p w14:paraId="4F3857D6" w14:textId="77777777" w:rsidR="00F80EC6" w:rsidRPr="006429E2" w:rsidRDefault="00126B55" w:rsidP="00FF3A6B">
      <w:pPr>
        <w:pStyle w:val="AKFZFnormln"/>
        <w:spacing w:after="240" w:line="276" w:lineRule="auto"/>
        <w:rPr>
          <w:rFonts w:eastAsiaTheme="minorHAnsi" w:cs="Arial"/>
          <w:sz w:val="20"/>
          <w:szCs w:val="20"/>
        </w:rPr>
      </w:pPr>
      <w:r w:rsidRPr="006429E2">
        <w:rPr>
          <w:rFonts w:eastAsiaTheme="minorHAnsi" w:cs="Arial"/>
          <w:sz w:val="20"/>
          <w:szCs w:val="20"/>
        </w:rPr>
        <w:t>K nabídkové ceně bude účtována sazba DPH v zákonné výši. S ohledem na skutečnost, že nabídková cena se uvádí bez DPH, nepředstavuje změna sazby DPH změnu nabídkové ceny.</w:t>
      </w:r>
    </w:p>
    <w:p w14:paraId="36CECA35" w14:textId="77777777" w:rsidR="00F80EC6" w:rsidRPr="006429E2" w:rsidRDefault="00F80EC6" w:rsidP="00FF3A6B">
      <w:pPr>
        <w:pStyle w:val="Stylodstavecslovan"/>
        <w:numPr>
          <w:ilvl w:val="1"/>
          <w:numId w:val="6"/>
        </w:numPr>
        <w:tabs>
          <w:tab w:val="clear" w:pos="4821"/>
          <w:tab w:val="num" w:pos="142"/>
          <w:tab w:val="num" w:pos="8507"/>
        </w:tabs>
        <w:spacing w:line="276" w:lineRule="auto"/>
        <w:ind w:left="567" w:hanging="567"/>
        <w:rPr>
          <w:rFonts w:ascii="Arial" w:hAnsi="Arial" w:cs="Arial"/>
          <w:b/>
          <w:szCs w:val="20"/>
        </w:rPr>
      </w:pPr>
      <w:bookmarkStart w:id="82" w:name="_Hlk52882930"/>
      <w:r w:rsidRPr="006429E2">
        <w:rPr>
          <w:rFonts w:ascii="Arial" w:hAnsi="Arial" w:cs="Arial"/>
          <w:b/>
          <w:szCs w:val="20"/>
        </w:rPr>
        <w:t xml:space="preserve">Mimořádně nízká nabídková cena </w:t>
      </w:r>
    </w:p>
    <w:p w14:paraId="363025D3" w14:textId="77777777" w:rsidR="00F80EC6" w:rsidRPr="006429E2" w:rsidRDefault="00F80EC6" w:rsidP="00FF3A6B">
      <w:pPr>
        <w:pStyle w:val="AKFZFnormln"/>
        <w:spacing w:after="240" w:line="276" w:lineRule="auto"/>
        <w:rPr>
          <w:rFonts w:eastAsiaTheme="minorHAnsi" w:cs="Arial"/>
          <w:sz w:val="20"/>
          <w:szCs w:val="20"/>
        </w:rPr>
      </w:pPr>
      <w:bookmarkStart w:id="83" w:name="_Hlk49158193"/>
      <w:r w:rsidRPr="006429E2">
        <w:rPr>
          <w:rFonts w:eastAsiaTheme="minorHAnsi" w:cs="Arial"/>
          <w:sz w:val="20"/>
          <w:szCs w:val="20"/>
        </w:rPr>
        <w:t xml:space="preserve">Účastníci zadávacího řízení jsou povinni stanovit nabídkovou cenu tak, aby naceňované činnosti zahrnovaly veškeré skutečné náklady dodavatele na poskytování plnění (tj. fixní i variabilní náklady, náklady materiální a personální apod.) a přiměřený zisk. </w:t>
      </w:r>
    </w:p>
    <w:p w14:paraId="3734F051" w14:textId="2641C1ED" w:rsidR="000B4173" w:rsidRPr="006429E2" w:rsidRDefault="00F80EC6" w:rsidP="00FF3A6B">
      <w:pPr>
        <w:pStyle w:val="AKFZFnormln"/>
        <w:spacing w:after="240" w:line="276" w:lineRule="auto"/>
        <w:rPr>
          <w:rFonts w:eastAsiaTheme="minorHAnsi" w:cs="Arial"/>
          <w:sz w:val="20"/>
          <w:szCs w:val="20"/>
        </w:rPr>
      </w:pPr>
      <w:r w:rsidRPr="006429E2">
        <w:rPr>
          <w:rFonts w:eastAsiaTheme="minorHAnsi" w:cs="Arial"/>
          <w:sz w:val="20"/>
          <w:szCs w:val="20"/>
        </w:rPr>
        <w:t>V souladu s § 113 ZZVZ posoudí zadavatel, resp. komise,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Zadavatel může vyloučit účastníka zadávacího řízení, pokud nabídka účastníka zadávacího řízení obsahuje mimořádně nízkou nabídkovou cenu, která nebyla účastníkem zadávacího řízení zdůvodněna.</w:t>
      </w:r>
    </w:p>
    <w:p w14:paraId="3D2376BA" w14:textId="5058D063" w:rsidR="002237CD" w:rsidRPr="008E29E1" w:rsidRDefault="00B61163" w:rsidP="00297032">
      <w:pPr>
        <w:pStyle w:val="Nadpis1"/>
      </w:pPr>
      <w:bookmarkStart w:id="84" w:name="_Toc368588780"/>
      <w:bookmarkStart w:id="85" w:name="_Ref370290687"/>
      <w:bookmarkStart w:id="86" w:name="_Ref424723872"/>
      <w:bookmarkStart w:id="87" w:name="_Toc478991252"/>
      <w:bookmarkStart w:id="88" w:name="_Hlk13159576"/>
      <w:bookmarkStart w:id="89" w:name="_Hlk517155647"/>
      <w:bookmarkStart w:id="90" w:name="_Toc156384649"/>
      <w:bookmarkEnd w:id="82"/>
      <w:bookmarkEnd w:id="83"/>
      <w:r w:rsidRPr="006429E2">
        <w:t>ZPŮSOB HODNOCENÍ NABÍDEK</w:t>
      </w:r>
      <w:bookmarkStart w:id="91" w:name="_Toc368588761"/>
      <w:bookmarkStart w:id="92" w:name="_Toc478991248"/>
      <w:bookmarkEnd w:id="84"/>
      <w:bookmarkEnd w:id="85"/>
      <w:bookmarkEnd w:id="86"/>
      <w:bookmarkEnd w:id="87"/>
      <w:bookmarkEnd w:id="88"/>
      <w:bookmarkEnd w:id="89"/>
      <w:bookmarkEnd w:id="90"/>
    </w:p>
    <w:p w14:paraId="5A2D4F4F" w14:textId="77777777" w:rsidR="002237CD" w:rsidRPr="00DF0197" w:rsidRDefault="002237CD" w:rsidP="002237CD">
      <w:pPr>
        <w:pStyle w:val="Stylodstavecslovan"/>
        <w:tabs>
          <w:tab w:val="clear" w:pos="142"/>
        </w:tabs>
        <w:spacing w:line="276" w:lineRule="auto"/>
        <w:ind w:left="0" w:firstLine="0"/>
        <w:rPr>
          <w:rFonts w:ascii="Arial" w:hAnsi="Arial" w:cs="Arial"/>
          <w:sz w:val="20"/>
          <w:szCs w:val="20"/>
        </w:rPr>
      </w:pPr>
      <w:r w:rsidRPr="00DF0197">
        <w:rPr>
          <w:rFonts w:ascii="Arial" w:eastAsia="Times New Roman" w:hAnsi="Arial" w:cs="Arial"/>
          <w:sz w:val="20"/>
          <w:szCs w:val="20"/>
          <w:lang w:bidi="en-US"/>
        </w:rPr>
        <w:t xml:space="preserve">Hodnocení nabídek bude prováděno v souladu s § 114 odst. 1 zákona podle ekonomické výhodnosti nabídek. </w:t>
      </w:r>
      <w:r w:rsidRPr="00DF0197">
        <w:rPr>
          <w:rFonts w:ascii="Arial" w:hAnsi="Arial" w:cs="Arial"/>
          <w:sz w:val="20"/>
          <w:szCs w:val="20"/>
        </w:rPr>
        <w:t>Hodnocení ekonomické výhodnosti nabídek bude dle § 114 odst. 2 zákona provedeno pouze na základě nejnižší nabídkové ceny.</w:t>
      </w:r>
    </w:p>
    <w:p w14:paraId="174868A3" w14:textId="77777777" w:rsidR="002237CD" w:rsidRPr="00DF0197" w:rsidRDefault="002237CD" w:rsidP="002237CD">
      <w:pPr>
        <w:pStyle w:val="Stylodstavecslovan"/>
        <w:tabs>
          <w:tab w:val="clear" w:pos="142"/>
        </w:tabs>
        <w:spacing w:line="276" w:lineRule="auto"/>
        <w:ind w:left="0" w:firstLine="0"/>
        <w:rPr>
          <w:rFonts w:ascii="Arial" w:hAnsi="Arial" w:cs="Arial"/>
          <w:sz w:val="20"/>
          <w:szCs w:val="20"/>
        </w:rPr>
      </w:pPr>
      <w:r w:rsidRPr="00DF0197">
        <w:rPr>
          <w:rFonts w:ascii="Arial" w:eastAsia="Times New Roman" w:hAnsi="Arial" w:cs="Arial"/>
          <w:sz w:val="20"/>
          <w:szCs w:val="20"/>
          <w:lang w:bidi="en-US"/>
        </w:rPr>
        <w:t>V</w:t>
      </w:r>
      <w:r>
        <w:rPr>
          <w:rFonts w:ascii="Arial" w:eastAsia="Times New Roman" w:hAnsi="Arial" w:cs="Arial"/>
          <w:sz w:val="20"/>
          <w:szCs w:val="20"/>
          <w:lang w:bidi="en-US"/>
        </w:rPr>
        <w:t xml:space="preserve"> rámci </w:t>
      </w:r>
      <w:r w:rsidRPr="00DF0197">
        <w:rPr>
          <w:rFonts w:ascii="Arial" w:eastAsia="Times New Roman" w:hAnsi="Arial" w:cs="Arial"/>
          <w:sz w:val="20"/>
          <w:szCs w:val="20"/>
          <w:lang w:bidi="en-US"/>
        </w:rPr>
        <w:t>veřejné zakázky bude hodnocena výše celkové nabídkové ceny</w:t>
      </w:r>
      <w:r>
        <w:rPr>
          <w:rFonts w:ascii="Arial" w:eastAsia="Times New Roman" w:hAnsi="Arial" w:cs="Arial"/>
          <w:sz w:val="20"/>
          <w:szCs w:val="20"/>
          <w:lang w:bidi="en-US"/>
        </w:rPr>
        <w:t xml:space="preserve"> </w:t>
      </w:r>
      <w:r w:rsidRPr="00DF0197">
        <w:rPr>
          <w:rFonts w:ascii="Arial" w:eastAsia="Times New Roman" w:hAnsi="Arial" w:cs="Arial"/>
          <w:sz w:val="20"/>
          <w:szCs w:val="20"/>
          <w:lang w:bidi="en-US"/>
        </w:rPr>
        <w:t>veřejné zakázky nabídnutá účastníkem zadávacího řízení, která bude uvedena</w:t>
      </w:r>
      <w:r w:rsidRPr="00DF0197">
        <w:rPr>
          <w:rFonts w:ascii="Arial" w:hAnsi="Arial" w:cs="Arial"/>
          <w:sz w:val="20"/>
          <w:szCs w:val="20"/>
        </w:rPr>
        <w:t xml:space="preserve"> v </w:t>
      </w:r>
      <w:r w:rsidRPr="00DF0197">
        <w:rPr>
          <w:rFonts w:ascii="Arial" w:hAnsi="Arial" w:cs="Arial"/>
          <w:b/>
          <w:sz w:val="20"/>
          <w:szCs w:val="20"/>
        </w:rPr>
        <w:t xml:space="preserve">příloze 1 návrhu </w:t>
      </w:r>
      <w:r>
        <w:rPr>
          <w:rFonts w:ascii="Arial" w:hAnsi="Arial" w:cs="Arial"/>
          <w:b/>
          <w:sz w:val="20"/>
          <w:szCs w:val="20"/>
        </w:rPr>
        <w:t>kupní smlouvy.</w:t>
      </w:r>
    </w:p>
    <w:p w14:paraId="3E3C3E57" w14:textId="1ACA5D50" w:rsidR="002237CD" w:rsidRDefault="002237CD" w:rsidP="002237CD">
      <w:pPr>
        <w:pStyle w:val="Stylodstavecslovan"/>
        <w:tabs>
          <w:tab w:val="clear" w:pos="142"/>
        </w:tabs>
        <w:spacing w:line="276" w:lineRule="auto"/>
        <w:ind w:left="0" w:firstLine="0"/>
        <w:rPr>
          <w:rFonts w:ascii="Arial" w:eastAsia="Times New Roman" w:hAnsi="Arial" w:cs="Arial"/>
          <w:sz w:val="20"/>
          <w:szCs w:val="20"/>
          <w:lang w:bidi="en-US"/>
        </w:rPr>
      </w:pPr>
      <w:r w:rsidRPr="00DF0197">
        <w:rPr>
          <w:rFonts w:ascii="Arial" w:eastAsia="Times New Roman" w:hAnsi="Arial" w:cs="Arial"/>
          <w:sz w:val="20"/>
          <w:szCs w:val="20"/>
          <w:lang w:bidi="en-US"/>
        </w:rPr>
        <w:t>Hodnocení provede zadavatel tak, že předložené nabídky budou seřazeny vzestupně od nejnižší nabídkové ceny po nabídku s nejvyšší nabídkovou cenou. V případě shodných celkových nabídkových cen bude jejich pořadí určeno podle pořadí doručení nabídek.</w:t>
      </w:r>
    </w:p>
    <w:p w14:paraId="606A87D9" w14:textId="77777777" w:rsidR="002237CD" w:rsidRPr="006429E2" w:rsidRDefault="002237CD" w:rsidP="002237CD">
      <w:pPr>
        <w:pStyle w:val="Stylodstavecslovan"/>
        <w:tabs>
          <w:tab w:val="clear" w:pos="142"/>
        </w:tabs>
        <w:spacing w:line="276" w:lineRule="auto"/>
        <w:ind w:left="0" w:firstLine="0"/>
        <w:rPr>
          <w:rFonts w:ascii="Arial" w:eastAsia="Times New Roman" w:hAnsi="Arial" w:cs="Arial"/>
          <w:sz w:val="20"/>
          <w:szCs w:val="20"/>
          <w:lang w:bidi="en-US"/>
        </w:rPr>
      </w:pPr>
    </w:p>
    <w:p w14:paraId="17ADB26A" w14:textId="3CD9A111" w:rsidR="00297032" w:rsidRPr="006429E2" w:rsidRDefault="00297032" w:rsidP="00297032">
      <w:pPr>
        <w:pStyle w:val="Stylodstavecslovan"/>
        <w:pBdr>
          <w:top w:val="single" w:sz="4" w:space="1" w:color="auto"/>
          <w:left w:val="single" w:sz="4" w:space="4" w:color="auto"/>
          <w:bottom w:val="single" w:sz="4" w:space="1" w:color="auto"/>
          <w:right w:val="single" w:sz="4" w:space="4" w:color="auto"/>
        </w:pBdr>
        <w:tabs>
          <w:tab w:val="clear" w:pos="142"/>
        </w:tabs>
        <w:spacing w:after="480" w:line="276" w:lineRule="auto"/>
        <w:ind w:left="0" w:firstLine="0"/>
        <w:rPr>
          <w:rFonts w:ascii="Arial" w:eastAsia="Times New Roman" w:hAnsi="Arial" w:cs="Arial"/>
          <w:b/>
          <w:szCs w:val="20"/>
          <w:lang w:bidi="en-US"/>
        </w:rPr>
      </w:pPr>
      <w:r w:rsidRPr="006429E2">
        <w:rPr>
          <w:rFonts w:ascii="Arial" w:eastAsia="Times New Roman" w:hAnsi="Arial" w:cs="Arial"/>
          <w:b/>
          <w:szCs w:val="20"/>
          <w:lang w:bidi="en-US"/>
        </w:rPr>
        <w:t>Takto stanovený výsledek hodnocení je konečný. V rámci zadávacího řízení nebude možné nabídkovou cenu</w:t>
      </w:r>
      <w:r w:rsidR="00786834" w:rsidRPr="006429E2">
        <w:rPr>
          <w:rFonts w:ascii="Arial" w:eastAsia="Times New Roman" w:hAnsi="Arial" w:cs="Arial"/>
          <w:b/>
          <w:szCs w:val="20"/>
          <w:lang w:bidi="en-US"/>
        </w:rPr>
        <w:t xml:space="preserve"> a další kritéria</w:t>
      </w:r>
      <w:r w:rsidRPr="006429E2">
        <w:rPr>
          <w:rFonts w:ascii="Arial" w:eastAsia="Times New Roman" w:hAnsi="Arial" w:cs="Arial"/>
          <w:b/>
          <w:szCs w:val="20"/>
          <w:lang w:bidi="en-US"/>
        </w:rPr>
        <w:t xml:space="preserve"> jakkoli měnit či o </w:t>
      </w:r>
      <w:r w:rsidR="00786834" w:rsidRPr="006429E2">
        <w:rPr>
          <w:rFonts w:ascii="Arial" w:eastAsia="Times New Roman" w:hAnsi="Arial" w:cs="Arial"/>
          <w:b/>
          <w:szCs w:val="20"/>
          <w:lang w:bidi="en-US"/>
        </w:rPr>
        <w:t>nich</w:t>
      </w:r>
      <w:r w:rsidRPr="006429E2">
        <w:rPr>
          <w:rFonts w:ascii="Arial" w:eastAsia="Times New Roman" w:hAnsi="Arial" w:cs="Arial"/>
          <w:b/>
          <w:szCs w:val="20"/>
          <w:lang w:bidi="en-US"/>
        </w:rPr>
        <w:t xml:space="preserve"> jednat. </w:t>
      </w:r>
    </w:p>
    <w:p w14:paraId="0562C00E" w14:textId="77777777" w:rsidR="00A3358E" w:rsidRPr="003F187B" w:rsidRDefault="00C3434F" w:rsidP="005F1BE6">
      <w:pPr>
        <w:pStyle w:val="Nadpis1"/>
      </w:pPr>
      <w:bookmarkStart w:id="93" w:name="_Toc156384650"/>
      <w:r w:rsidRPr="003F187B">
        <w:t>OBCHODNÍ A PLATEBNÍ PODMÍNKY</w:t>
      </w:r>
      <w:bookmarkEnd w:id="91"/>
      <w:bookmarkEnd w:id="92"/>
      <w:bookmarkEnd w:id="93"/>
    </w:p>
    <w:p w14:paraId="386E884B" w14:textId="0F1BFCEF" w:rsidR="00DA724B" w:rsidRPr="003F187B" w:rsidRDefault="00DA724B" w:rsidP="00062F9F">
      <w:pPr>
        <w:pStyle w:val="Stylodstavecslovan"/>
        <w:tabs>
          <w:tab w:val="clear" w:pos="142"/>
        </w:tabs>
        <w:spacing w:line="276" w:lineRule="auto"/>
        <w:ind w:left="0" w:firstLine="0"/>
        <w:rPr>
          <w:rFonts w:ascii="Arial" w:hAnsi="Arial" w:cs="Arial"/>
          <w:sz w:val="20"/>
          <w:szCs w:val="20"/>
        </w:rPr>
      </w:pPr>
      <w:r w:rsidRPr="003F187B">
        <w:rPr>
          <w:rFonts w:ascii="Arial" w:hAnsi="Arial" w:cs="Arial"/>
          <w:sz w:val="20"/>
          <w:szCs w:val="20"/>
        </w:rPr>
        <w:t>Detailní specifikace závazných obchodních a platebních podmínek je uve</w:t>
      </w:r>
      <w:r w:rsidR="00062F9F" w:rsidRPr="003F187B">
        <w:rPr>
          <w:rFonts w:ascii="Arial" w:hAnsi="Arial" w:cs="Arial"/>
          <w:sz w:val="20"/>
          <w:szCs w:val="20"/>
        </w:rPr>
        <w:t>dena v</w:t>
      </w:r>
      <w:r w:rsidR="00160D45" w:rsidRPr="003F187B">
        <w:rPr>
          <w:rFonts w:ascii="Arial" w:hAnsi="Arial" w:cs="Arial"/>
          <w:sz w:val="20"/>
          <w:szCs w:val="20"/>
        </w:rPr>
        <w:t> návrzích smluv</w:t>
      </w:r>
      <w:r w:rsidRPr="003F187B">
        <w:rPr>
          <w:rFonts w:ascii="Arial" w:hAnsi="Arial" w:cs="Arial"/>
          <w:sz w:val="20"/>
          <w:szCs w:val="20"/>
        </w:rPr>
        <w:t>, kter</w:t>
      </w:r>
      <w:r w:rsidR="00160D45" w:rsidRPr="003F187B">
        <w:rPr>
          <w:rFonts w:ascii="Arial" w:hAnsi="Arial" w:cs="Arial"/>
          <w:sz w:val="20"/>
          <w:szCs w:val="20"/>
        </w:rPr>
        <w:t>é</w:t>
      </w:r>
      <w:r w:rsidRPr="003F187B">
        <w:rPr>
          <w:rFonts w:ascii="Arial" w:hAnsi="Arial" w:cs="Arial"/>
          <w:sz w:val="20"/>
          <w:szCs w:val="20"/>
        </w:rPr>
        <w:t xml:space="preserve"> tvoří </w:t>
      </w:r>
      <w:r w:rsidR="000F3802">
        <w:rPr>
          <w:rFonts w:ascii="Arial" w:hAnsi="Arial" w:cs="Arial"/>
          <w:sz w:val="20"/>
          <w:szCs w:val="20"/>
        </w:rPr>
        <w:t xml:space="preserve">přílohu č. </w:t>
      </w:r>
      <w:r w:rsidR="00E819D7" w:rsidRPr="003F187B">
        <w:rPr>
          <w:rFonts w:ascii="Arial" w:hAnsi="Arial" w:cs="Arial"/>
          <w:sz w:val="20"/>
          <w:szCs w:val="20"/>
        </w:rPr>
        <w:t>3</w:t>
      </w:r>
      <w:r w:rsidR="00B774EB" w:rsidRPr="003F187B">
        <w:rPr>
          <w:rFonts w:ascii="Arial" w:hAnsi="Arial" w:cs="Arial"/>
          <w:sz w:val="20"/>
          <w:szCs w:val="20"/>
        </w:rPr>
        <w:t xml:space="preserve"> této zadávací dokumentace</w:t>
      </w:r>
      <w:r w:rsidR="003874CF" w:rsidRPr="003F187B">
        <w:rPr>
          <w:rFonts w:ascii="Arial" w:hAnsi="Arial" w:cs="Arial"/>
          <w:sz w:val="20"/>
          <w:szCs w:val="20"/>
        </w:rPr>
        <w:t>.</w:t>
      </w:r>
    </w:p>
    <w:p w14:paraId="0AA4CD91" w14:textId="4F3C7E14" w:rsidR="00EB58C4" w:rsidRPr="003F187B" w:rsidRDefault="00EB58C4" w:rsidP="00EB58C4">
      <w:pPr>
        <w:pStyle w:val="StylGaramond12bPROST"/>
        <w:spacing w:line="276" w:lineRule="auto"/>
        <w:rPr>
          <w:rFonts w:ascii="Arial" w:eastAsiaTheme="minorHAnsi" w:hAnsi="Arial" w:cs="Arial"/>
          <w:color w:val="auto"/>
          <w:sz w:val="20"/>
          <w:szCs w:val="20"/>
          <w:lang w:eastAsia="en-US"/>
        </w:rPr>
      </w:pPr>
      <w:r w:rsidRPr="003F187B">
        <w:rPr>
          <w:rFonts w:ascii="Arial" w:eastAsiaTheme="minorHAnsi" w:hAnsi="Arial" w:cs="Arial"/>
          <w:color w:val="auto"/>
          <w:sz w:val="20"/>
          <w:szCs w:val="20"/>
          <w:lang w:eastAsia="en-US"/>
        </w:rPr>
        <w:lastRenderedPageBreak/>
        <w:t xml:space="preserve">Účastník zadávacího řízení předloží jako součást nabídky </w:t>
      </w:r>
      <w:r w:rsidR="00160D45" w:rsidRPr="003F187B">
        <w:rPr>
          <w:rFonts w:ascii="Arial" w:eastAsiaTheme="minorHAnsi" w:hAnsi="Arial" w:cs="Arial"/>
          <w:color w:val="auto"/>
          <w:sz w:val="20"/>
          <w:szCs w:val="20"/>
          <w:lang w:eastAsia="en-US"/>
        </w:rPr>
        <w:t xml:space="preserve">vyplněné </w:t>
      </w:r>
      <w:r w:rsidRPr="003F187B">
        <w:rPr>
          <w:rFonts w:ascii="Arial" w:eastAsiaTheme="minorHAnsi" w:hAnsi="Arial" w:cs="Arial"/>
          <w:color w:val="auto"/>
          <w:sz w:val="20"/>
          <w:szCs w:val="20"/>
          <w:lang w:eastAsia="en-US"/>
        </w:rPr>
        <w:t>návrh</w:t>
      </w:r>
      <w:r w:rsidR="00160D45" w:rsidRPr="003F187B">
        <w:rPr>
          <w:rFonts w:ascii="Arial" w:eastAsiaTheme="minorHAnsi" w:hAnsi="Arial" w:cs="Arial"/>
          <w:color w:val="auto"/>
          <w:sz w:val="20"/>
          <w:szCs w:val="20"/>
          <w:lang w:eastAsia="en-US"/>
        </w:rPr>
        <w:t>y</w:t>
      </w:r>
      <w:r w:rsidRPr="003F187B">
        <w:rPr>
          <w:rFonts w:ascii="Arial" w:eastAsiaTheme="minorHAnsi" w:hAnsi="Arial" w:cs="Arial"/>
          <w:color w:val="auto"/>
          <w:sz w:val="20"/>
          <w:szCs w:val="20"/>
          <w:lang w:eastAsia="en-US"/>
        </w:rPr>
        <w:t xml:space="preserve"> </w:t>
      </w:r>
      <w:r w:rsidR="00160D45" w:rsidRPr="003F187B">
        <w:rPr>
          <w:rFonts w:ascii="Arial" w:eastAsiaTheme="minorHAnsi" w:hAnsi="Arial" w:cs="Arial"/>
          <w:color w:val="auto"/>
          <w:sz w:val="20"/>
          <w:szCs w:val="20"/>
          <w:lang w:eastAsia="en-US"/>
        </w:rPr>
        <w:t>smluv, včetně všech příloh, není-li v zadávací dokumentaci stanoveno jinak.</w:t>
      </w:r>
    </w:p>
    <w:p w14:paraId="6429A62B" w14:textId="71BFA4B1" w:rsidR="00DA724B" w:rsidRPr="003F187B" w:rsidRDefault="00DA724B" w:rsidP="00062F9F">
      <w:pPr>
        <w:pStyle w:val="Stylodstavecslovan"/>
        <w:tabs>
          <w:tab w:val="clear" w:pos="142"/>
        </w:tabs>
        <w:spacing w:line="276" w:lineRule="auto"/>
        <w:ind w:left="0" w:firstLine="0"/>
        <w:rPr>
          <w:rFonts w:ascii="Arial" w:hAnsi="Arial" w:cs="Arial"/>
          <w:sz w:val="20"/>
          <w:szCs w:val="20"/>
        </w:rPr>
      </w:pPr>
      <w:r w:rsidRPr="003F187B">
        <w:rPr>
          <w:rFonts w:ascii="Arial" w:hAnsi="Arial" w:cs="Arial"/>
          <w:sz w:val="20"/>
          <w:szCs w:val="20"/>
        </w:rPr>
        <w:t>Účastník zadávacího řízení doplní závazn</w:t>
      </w:r>
      <w:r w:rsidR="00160D45" w:rsidRPr="003F187B">
        <w:rPr>
          <w:rFonts w:ascii="Arial" w:hAnsi="Arial" w:cs="Arial"/>
          <w:sz w:val="20"/>
          <w:szCs w:val="20"/>
        </w:rPr>
        <w:t>é</w:t>
      </w:r>
      <w:r w:rsidRPr="003F187B">
        <w:rPr>
          <w:rFonts w:ascii="Arial" w:hAnsi="Arial" w:cs="Arial"/>
          <w:sz w:val="20"/>
          <w:szCs w:val="20"/>
        </w:rPr>
        <w:t xml:space="preserve"> </w:t>
      </w:r>
      <w:r w:rsidR="00062F9F" w:rsidRPr="003F187B">
        <w:rPr>
          <w:rFonts w:ascii="Arial" w:hAnsi="Arial" w:cs="Arial"/>
          <w:sz w:val="20"/>
          <w:szCs w:val="20"/>
        </w:rPr>
        <w:t>návrh</w:t>
      </w:r>
      <w:r w:rsidR="00160D45" w:rsidRPr="003F187B">
        <w:rPr>
          <w:rFonts w:ascii="Arial" w:hAnsi="Arial" w:cs="Arial"/>
          <w:sz w:val="20"/>
          <w:szCs w:val="20"/>
        </w:rPr>
        <w:t>y</w:t>
      </w:r>
      <w:r w:rsidRPr="003F187B">
        <w:rPr>
          <w:rFonts w:ascii="Arial" w:hAnsi="Arial" w:cs="Arial"/>
          <w:sz w:val="20"/>
          <w:szCs w:val="20"/>
        </w:rPr>
        <w:t xml:space="preserve"> </w:t>
      </w:r>
      <w:r w:rsidR="00160D45" w:rsidRPr="003F187B">
        <w:rPr>
          <w:rFonts w:ascii="Arial" w:hAnsi="Arial" w:cs="Arial"/>
          <w:sz w:val="20"/>
          <w:szCs w:val="20"/>
        </w:rPr>
        <w:t>smluv</w:t>
      </w:r>
      <w:r w:rsidRPr="003F187B">
        <w:rPr>
          <w:rFonts w:ascii="Arial" w:hAnsi="Arial" w:cs="Arial"/>
          <w:sz w:val="20"/>
          <w:szCs w:val="20"/>
        </w:rPr>
        <w:t xml:space="preserve"> pouze o relevantní informace vyžadované zadavatelem a označené v poli </w:t>
      </w:r>
      <w:r w:rsidRPr="003F187B">
        <w:rPr>
          <w:rFonts w:ascii="Arial" w:hAnsi="Arial" w:cs="Arial"/>
          <w:sz w:val="20"/>
          <w:szCs w:val="20"/>
          <w:highlight w:val="yellow"/>
        </w:rPr>
        <w:t xml:space="preserve">[DOPLNÍ </w:t>
      </w:r>
      <w:r w:rsidR="002363EF" w:rsidRPr="003F187B">
        <w:rPr>
          <w:rFonts w:ascii="Arial" w:hAnsi="Arial" w:cs="Arial"/>
          <w:sz w:val="20"/>
          <w:szCs w:val="20"/>
          <w:highlight w:val="yellow"/>
        </w:rPr>
        <w:t>ÚČASTNÍK</w:t>
      </w:r>
      <w:r w:rsidRPr="003F187B">
        <w:rPr>
          <w:rFonts w:ascii="Arial" w:hAnsi="Arial" w:cs="Arial"/>
          <w:sz w:val="20"/>
          <w:szCs w:val="20"/>
        </w:rPr>
        <w:t xml:space="preserve">]. V případě nabídky podávané společně několika </w:t>
      </w:r>
      <w:r w:rsidR="00C372C2" w:rsidRPr="003F187B">
        <w:rPr>
          <w:rFonts w:ascii="Arial" w:hAnsi="Arial" w:cs="Arial"/>
          <w:sz w:val="20"/>
          <w:szCs w:val="20"/>
        </w:rPr>
        <w:t>účastník</w:t>
      </w:r>
      <w:r w:rsidR="00BF039F" w:rsidRPr="003F187B">
        <w:rPr>
          <w:rFonts w:ascii="Arial" w:hAnsi="Arial" w:cs="Arial"/>
          <w:sz w:val="20"/>
          <w:szCs w:val="20"/>
        </w:rPr>
        <w:t>y</w:t>
      </w:r>
      <w:r w:rsidRPr="003F187B">
        <w:rPr>
          <w:rFonts w:ascii="Arial" w:hAnsi="Arial" w:cs="Arial"/>
          <w:sz w:val="20"/>
          <w:szCs w:val="20"/>
        </w:rPr>
        <w:t xml:space="preserve"> je účastník zadávacího řízení oprávněn upravit vzor </w:t>
      </w:r>
      <w:r w:rsidR="00160D45" w:rsidRPr="003F187B">
        <w:rPr>
          <w:rFonts w:ascii="Arial" w:hAnsi="Arial" w:cs="Arial"/>
          <w:sz w:val="20"/>
          <w:szCs w:val="20"/>
        </w:rPr>
        <w:t>smluv</w:t>
      </w:r>
      <w:r w:rsidRPr="003F187B">
        <w:rPr>
          <w:rFonts w:ascii="Arial" w:hAnsi="Arial" w:cs="Arial"/>
          <w:sz w:val="20"/>
          <w:szCs w:val="20"/>
        </w:rPr>
        <w:t xml:space="preserve"> toliko s ohledem na tuto skutečnost</w:t>
      </w:r>
      <w:r w:rsidR="00DD06F1" w:rsidRPr="003F187B">
        <w:rPr>
          <w:rFonts w:ascii="Arial" w:hAnsi="Arial" w:cs="Arial"/>
          <w:sz w:val="20"/>
          <w:szCs w:val="20"/>
        </w:rPr>
        <w:t>.</w:t>
      </w:r>
      <w:r w:rsidRPr="003F187B">
        <w:rPr>
          <w:rFonts w:ascii="Arial" w:hAnsi="Arial" w:cs="Arial"/>
          <w:sz w:val="20"/>
          <w:szCs w:val="20"/>
        </w:rPr>
        <w:t xml:space="preserve"> </w:t>
      </w:r>
      <w:r w:rsidR="00DD06F1" w:rsidRPr="003F187B">
        <w:rPr>
          <w:rFonts w:ascii="Arial" w:hAnsi="Arial" w:cs="Arial"/>
          <w:sz w:val="20"/>
          <w:szCs w:val="20"/>
        </w:rPr>
        <w:t>T</w:t>
      </w:r>
      <w:r w:rsidRPr="003F187B">
        <w:rPr>
          <w:rFonts w:ascii="Arial" w:hAnsi="Arial" w:cs="Arial"/>
          <w:sz w:val="20"/>
          <w:szCs w:val="20"/>
        </w:rPr>
        <w:t>otéž platí, pokud je účastníkem fyzická osoba.</w:t>
      </w:r>
    </w:p>
    <w:p w14:paraId="2CD89EDB" w14:textId="473B38F5" w:rsidR="00DA724B" w:rsidRPr="003F187B" w:rsidRDefault="00DA724B" w:rsidP="00062F9F">
      <w:pPr>
        <w:pStyle w:val="Stylodstavecslovan"/>
        <w:tabs>
          <w:tab w:val="clear" w:pos="142"/>
        </w:tabs>
        <w:spacing w:line="276" w:lineRule="auto"/>
        <w:ind w:left="0" w:firstLine="0"/>
        <w:rPr>
          <w:rFonts w:ascii="Arial" w:hAnsi="Arial" w:cs="Arial"/>
          <w:sz w:val="20"/>
          <w:szCs w:val="20"/>
        </w:rPr>
      </w:pPr>
      <w:r w:rsidRPr="003F187B">
        <w:rPr>
          <w:rFonts w:ascii="Arial" w:hAnsi="Arial" w:cs="Arial"/>
          <w:sz w:val="20"/>
          <w:szCs w:val="20"/>
        </w:rPr>
        <w:t xml:space="preserve">Účastník zadávacího řízení doplní také přílohy </w:t>
      </w:r>
      <w:r w:rsidR="00062F9F" w:rsidRPr="003F187B">
        <w:rPr>
          <w:rFonts w:ascii="Arial" w:hAnsi="Arial" w:cs="Arial"/>
          <w:sz w:val="20"/>
          <w:szCs w:val="20"/>
        </w:rPr>
        <w:t>návrh</w:t>
      </w:r>
      <w:r w:rsidR="000A7DD6" w:rsidRPr="003F187B">
        <w:rPr>
          <w:rFonts w:ascii="Arial" w:hAnsi="Arial" w:cs="Arial"/>
          <w:sz w:val="20"/>
          <w:szCs w:val="20"/>
        </w:rPr>
        <w:t>ů</w:t>
      </w:r>
      <w:r w:rsidRPr="003F187B">
        <w:rPr>
          <w:rFonts w:ascii="Arial" w:hAnsi="Arial" w:cs="Arial"/>
          <w:sz w:val="20"/>
          <w:szCs w:val="20"/>
        </w:rPr>
        <w:t xml:space="preserve"> </w:t>
      </w:r>
      <w:r w:rsidR="00160D45" w:rsidRPr="003F187B">
        <w:rPr>
          <w:rFonts w:ascii="Arial" w:hAnsi="Arial" w:cs="Arial"/>
          <w:sz w:val="20"/>
          <w:szCs w:val="20"/>
        </w:rPr>
        <w:t>smluv</w:t>
      </w:r>
      <w:r w:rsidRPr="003F187B">
        <w:rPr>
          <w:rFonts w:ascii="Arial" w:hAnsi="Arial" w:cs="Arial"/>
          <w:sz w:val="20"/>
          <w:szCs w:val="20"/>
        </w:rPr>
        <w:t>, pokud tyto přílohy doplnění výslovně vyžadují</w:t>
      </w:r>
      <w:r w:rsidR="0036600C" w:rsidRPr="003F187B">
        <w:rPr>
          <w:rFonts w:ascii="Arial" w:hAnsi="Arial" w:cs="Arial"/>
          <w:sz w:val="20"/>
          <w:szCs w:val="20"/>
        </w:rPr>
        <w:t xml:space="preserve"> a nejedná-li se o vzory </w:t>
      </w:r>
      <w:r w:rsidR="00344162" w:rsidRPr="003F187B">
        <w:rPr>
          <w:rFonts w:ascii="Arial" w:hAnsi="Arial" w:cs="Arial"/>
          <w:sz w:val="20"/>
          <w:szCs w:val="20"/>
        </w:rPr>
        <w:t>dokumentů, a</w:t>
      </w:r>
      <w:r w:rsidR="00E437D4" w:rsidRPr="003F187B">
        <w:rPr>
          <w:rFonts w:ascii="Arial" w:hAnsi="Arial" w:cs="Arial"/>
          <w:sz w:val="20"/>
          <w:szCs w:val="20"/>
        </w:rPr>
        <w:t xml:space="preserve"> předloží je v nabídce společně s návrh</w:t>
      </w:r>
      <w:r w:rsidR="00160D45" w:rsidRPr="003F187B">
        <w:rPr>
          <w:rFonts w:ascii="Arial" w:hAnsi="Arial" w:cs="Arial"/>
          <w:sz w:val="20"/>
          <w:szCs w:val="20"/>
        </w:rPr>
        <w:t>y</w:t>
      </w:r>
      <w:r w:rsidR="00E437D4" w:rsidRPr="003F187B">
        <w:rPr>
          <w:rFonts w:ascii="Arial" w:hAnsi="Arial" w:cs="Arial"/>
          <w:sz w:val="20"/>
          <w:szCs w:val="20"/>
        </w:rPr>
        <w:t xml:space="preserve"> </w:t>
      </w:r>
      <w:r w:rsidR="00160D45" w:rsidRPr="003F187B">
        <w:rPr>
          <w:rFonts w:ascii="Arial" w:hAnsi="Arial" w:cs="Arial"/>
          <w:sz w:val="20"/>
          <w:szCs w:val="20"/>
        </w:rPr>
        <w:t>smluv</w:t>
      </w:r>
      <w:r w:rsidRPr="003F187B">
        <w:rPr>
          <w:rFonts w:ascii="Arial" w:hAnsi="Arial" w:cs="Arial"/>
          <w:sz w:val="20"/>
          <w:szCs w:val="20"/>
        </w:rPr>
        <w:t xml:space="preserve">. </w:t>
      </w:r>
    </w:p>
    <w:p w14:paraId="0D530C3B" w14:textId="15D36AA8" w:rsidR="00DA724B" w:rsidRPr="003F187B" w:rsidRDefault="00397EF7" w:rsidP="00062F9F">
      <w:pPr>
        <w:pStyle w:val="Stylodstavecslovan"/>
        <w:tabs>
          <w:tab w:val="clear" w:pos="142"/>
        </w:tabs>
        <w:spacing w:line="276" w:lineRule="auto"/>
        <w:ind w:left="0" w:firstLine="0"/>
        <w:rPr>
          <w:rFonts w:ascii="Arial" w:hAnsi="Arial" w:cs="Arial"/>
          <w:sz w:val="20"/>
          <w:szCs w:val="20"/>
        </w:rPr>
      </w:pPr>
      <w:r w:rsidRPr="003F187B">
        <w:rPr>
          <w:rFonts w:ascii="Arial" w:hAnsi="Arial" w:cs="Arial"/>
          <w:sz w:val="20"/>
          <w:szCs w:val="20"/>
        </w:rPr>
        <w:t>N</w:t>
      </w:r>
      <w:r w:rsidR="00DA724B" w:rsidRPr="003F187B">
        <w:rPr>
          <w:rFonts w:ascii="Arial" w:hAnsi="Arial" w:cs="Arial"/>
          <w:sz w:val="20"/>
          <w:szCs w:val="20"/>
        </w:rPr>
        <w:t>ávrh</w:t>
      </w:r>
      <w:r w:rsidRPr="003F187B">
        <w:rPr>
          <w:rFonts w:ascii="Arial" w:hAnsi="Arial" w:cs="Arial"/>
          <w:sz w:val="20"/>
          <w:szCs w:val="20"/>
        </w:rPr>
        <w:t>y</w:t>
      </w:r>
      <w:r w:rsidR="00DA724B" w:rsidRPr="003F187B">
        <w:rPr>
          <w:rFonts w:ascii="Arial" w:hAnsi="Arial" w:cs="Arial"/>
          <w:sz w:val="20"/>
          <w:szCs w:val="20"/>
        </w:rPr>
        <w:t xml:space="preserve"> </w:t>
      </w:r>
      <w:r w:rsidRPr="003F187B">
        <w:rPr>
          <w:rFonts w:ascii="Arial" w:hAnsi="Arial" w:cs="Arial"/>
          <w:sz w:val="20"/>
          <w:szCs w:val="20"/>
        </w:rPr>
        <w:t>smluv</w:t>
      </w:r>
      <w:r w:rsidR="00DA724B" w:rsidRPr="003F187B">
        <w:rPr>
          <w:rFonts w:ascii="Arial" w:hAnsi="Arial" w:cs="Arial"/>
          <w:sz w:val="20"/>
          <w:szCs w:val="20"/>
        </w:rPr>
        <w:t xml:space="preserve"> obsahuj</w:t>
      </w:r>
      <w:r w:rsidRPr="003F187B">
        <w:rPr>
          <w:rFonts w:ascii="Arial" w:hAnsi="Arial" w:cs="Arial"/>
          <w:sz w:val="20"/>
          <w:szCs w:val="20"/>
        </w:rPr>
        <w:t>í přílohu</w:t>
      </w:r>
      <w:r w:rsidR="00DA724B" w:rsidRPr="003F187B">
        <w:rPr>
          <w:rFonts w:ascii="Arial" w:hAnsi="Arial" w:cs="Arial"/>
          <w:sz w:val="20"/>
          <w:szCs w:val="20"/>
        </w:rPr>
        <w:t xml:space="preserve"> Všeobecné </w:t>
      </w:r>
      <w:r w:rsidR="006072FD" w:rsidRPr="003F187B">
        <w:rPr>
          <w:rFonts w:ascii="Arial" w:hAnsi="Arial" w:cs="Arial"/>
          <w:sz w:val="20"/>
          <w:szCs w:val="20"/>
        </w:rPr>
        <w:t>nákupní</w:t>
      </w:r>
      <w:r w:rsidR="00DA724B" w:rsidRPr="003F187B">
        <w:rPr>
          <w:rFonts w:ascii="Arial" w:hAnsi="Arial" w:cs="Arial"/>
          <w:sz w:val="20"/>
          <w:szCs w:val="20"/>
        </w:rPr>
        <w:t xml:space="preserve"> podmínky zadavatele a zadavatel žádá účastníky, aby se s tímto dokumentem „Všeobecné </w:t>
      </w:r>
      <w:r w:rsidR="006072FD" w:rsidRPr="003F187B">
        <w:rPr>
          <w:rFonts w:ascii="Arial" w:hAnsi="Arial" w:cs="Arial"/>
          <w:sz w:val="20"/>
          <w:szCs w:val="20"/>
        </w:rPr>
        <w:t xml:space="preserve">nákupní </w:t>
      </w:r>
      <w:r w:rsidR="00DA724B" w:rsidRPr="003F187B">
        <w:rPr>
          <w:rFonts w:ascii="Arial" w:hAnsi="Arial" w:cs="Arial"/>
          <w:sz w:val="20"/>
          <w:szCs w:val="20"/>
        </w:rPr>
        <w:t xml:space="preserve">podmínky </w:t>
      </w:r>
      <w:r w:rsidR="006072FD" w:rsidRPr="003F187B">
        <w:rPr>
          <w:rFonts w:ascii="Arial" w:hAnsi="Arial" w:cs="Arial"/>
          <w:sz w:val="20"/>
          <w:szCs w:val="20"/>
        </w:rPr>
        <w:t xml:space="preserve">společnosti </w:t>
      </w:r>
      <w:r w:rsidR="00DA724B" w:rsidRPr="003F187B">
        <w:rPr>
          <w:rFonts w:ascii="Arial" w:hAnsi="Arial" w:cs="Arial"/>
          <w:sz w:val="20"/>
          <w:szCs w:val="20"/>
        </w:rPr>
        <w:t>E.ON Czech" důkladně seznámili a potvrdili akceptaci těchto podmínek</w:t>
      </w:r>
      <w:r w:rsidR="00683A6E" w:rsidRPr="003F187B">
        <w:rPr>
          <w:rFonts w:ascii="Arial" w:hAnsi="Arial" w:cs="Arial"/>
          <w:sz w:val="20"/>
          <w:szCs w:val="20"/>
        </w:rPr>
        <w:t>.</w:t>
      </w:r>
    </w:p>
    <w:p w14:paraId="6004F981" w14:textId="62D70208" w:rsidR="00A3358E" w:rsidRPr="003F187B" w:rsidRDefault="00E27685" w:rsidP="00852152">
      <w:pPr>
        <w:pStyle w:val="Stylodstavecslovan"/>
        <w:tabs>
          <w:tab w:val="clear" w:pos="142"/>
        </w:tabs>
        <w:spacing w:after="240" w:line="276" w:lineRule="auto"/>
        <w:ind w:left="0" w:firstLine="0"/>
        <w:rPr>
          <w:rFonts w:ascii="Arial" w:hAnsi="Arial" w:cs="Arial"/>
          <w:sz w:val="20"/>
          <w:szCs w:val="20"/>
        </w:rPr>
      </w:pPr>
      <w:bookmarkStart w:id="94" w:name="_Hlk45194488"/>
      <w:r w:rsidRPr="003F187B">
        <w:rPr>
          <w:rFonts w:ascii="Arial" w:hAnsi="Arial" w:cs="Arial"/>
          <w:sz w:val="20"/>
          <w:szCs w:val="20"/>
        </w:rPr>
        <w:t>Účastníkem předložen</w:t>
      </w:r>
      <w:r w:rsidR="007E2F47" w:rsidRPr="003F187B">
        <w:rPr>
          <w:rFonts w:ascii="Arial" w:hAnsi="Arial" w:cs="Arial"/>
          <w:sz w:val="20"/>
          <w:szCs w:val="20"/>
        </w:rPr>
        <w:t>é</w:t>
      </w:r>
      <w:r w:rsidRPr="003F187B">
        <w:rPr>
          <w:rFonts w:ascii="Arial" w:hAnsi="Arial" w:cs="Arial"/>
          <w:sz w:val="20"/>
          <w:szCs w:val="20"/>
        </w:rPr>
        <w:t xml:space="preserve"> n</w:t>
      </w:r>
      <w:r w:rsidR="00A3358E" w:rsidRPr="003F187B">
        <w:rPr>
          <w:rFonts w:ascii="Arial" w:hAnsi="Arial" w:cs="Arial"/>
          <w:sz w:val="20"/>
          <w:szCs w:val="20"/>
        </w:rPr>
        <w:t>ávrh</w:t>
      </w:r>
      <w:r w:rsidR="007E2F47" w:rsidRPr="003F187B">
        <w:rPr>
          <w:rFonts w:ascii="Arial" w:hAnsi="Arial" w:cs="Arial"/>
          <w:sz w:val="20"/>
          <w:szCs w:val="20"/>
        </w:rPr>
        <w:t>y</w:t>
      </w:r>
      <w:r w:rsidR="00A3358E" w:rsidRPr="003F187B">
        <w:rPr>
          <w:rFonts w:ascii="Arial" w:hAnsi="Arial" w:cs="Arial"/>
          <w:sz w:val="20"/>
          <w:szCs w:val="20"/>
        </w:rPr>
        <w:t xml:space="preserve"> </w:t>
      </w:r>
      <w:r w:rsidR="00397EF7" w:rsidRPr="003F187B">
        <w:rPr>
          <w:rFonts w:ascii="Arial" w:hAnsi="Arial" w:cs="Arial"/>
          <w:sz w:val="20"/>
          <w:szCs w:val="20"/>
        </w:rPr>
        <w:t>smluv</w:t>
      </w:r>
      <w:r w:rsidR="00A3358E" w:rsidRPr="003F187B">
        <w:rPr>
          <w:rFonts w:ascii="Arial" w:hAnsi="Arial" w:cs="Arial"/>
          <w:sz w:val="20"/>
          <w:szCs w:val="20"/>
        </w:rPr>
        <w:t xml:space="preserve"> nesmí vyloučit či žádným způsobem omezovat oprávnění zadavatele uvedená v zadávací dokumentaci; v opačném případě bude účastník zadávacího řízení vyloučen.</w:t>
      </w:r>
      <w:bookmarkEnd w:id="94"/>
      <w:r w:rsidR="00A3358E" w:rsidRPr="003F187B">
        <w:rPr>
          <w:rFonts w:ascii="Arial" w:hAnsi="Arial" w:cs="Arial"/>
          <w:sz w:val="20"/>
          <w:szCs w:val="20"/>
        </w:rPr>
        <w:t xml:space="preserve"> </w:t>
      </w:r>
    </w:p>
    <w:p w14:paraId="69CDEFE3" w14:textId="77777777" w:rsidR="00E04754" w:rsidRPr="003F187B" w:rsidRDefault="00C96B78" w:rsidP="005F1BE6">
      <w:pPr>
        <w:pStyle w:val="Nadpis1"/>
      </w:pPr>
      <w:bookmarkStart w:id="95" w:name="_Toc368588777"/>
      <w:bookmarkStart w:id="96" w:name="_Toc478991250"/>
      <w:bookmarkStart w:id="97" w:name="_Toc156384651"/>
      <w:r w:rsidRPr="003F187B">
        <w:t>P</w:t>
      </w:r>
      <w:r w:rsidR="004D4198" w:rsidRPr="003F187B">
        <w:t>OŽADAVKY NA ZPRACOVÁNÍ NABÍDEK</w:t>
      </w:r>
      <w:bookmarkEnd w:id="95"/>
      <w:bookmarkEnd w:id="96"/>
      <w:bookmarkEnd w:id="97"/>
    </w:p>
    <w:p w14:paraId="1C78D08D" w14:textId="77777777" w:rsidR="00F60B7F" w:rsidRPr="003F187B" w:rsidRDefault="00F60B7F" w:rsidP="008666C9">
      <w:pPr>
        <w:pStyle w:val="Bezmezer"/>
        <w:pPrChange w:id="98" w:author="Autor">
          <w:pPr>
            <w:pStyle w:val="Bezmezer"/>
            <w:ind w:left="567" w:hanging="567"/>
          </w:pPr>
        </w:pPrChange>
      </w:pPr>
      <w:r w:rsidRPr="003F187B">
        <w:t>Nabídka</w:t>
      </w:r>
    </w:p>
    <w:p w14:paraId="61E57914" w14:textId="77777777" w:rsidR="00F60B7F" w:rsidRPr="003F187B" w:rsidRDefault="00F60B7F" w:rsidP="00271D12">
      <w:pPr>
        <w:jc w:val="both"/>
        <w:rPr>
          <w:rFonts w:ascii="Arial" w:hAnsi="Arial" w:cs="Arial"/>
          <w:sz w:val="20"/>
          <w:szCs w:val="20"/>
        </w:rPr>
      </w:pPr>
      <w:r w:rsidRPr="003F187B">
        <w:rPr>
          <w:rFonts w:ascii="Arial" w:hAnsi="Arial" w:cs="Arial"/>
          <w:sz w:val="20"/>
          <w:szCs w:val="20"/>
        </w:rPr>
        <w:t xml:space="preserve">Nabídkou se rozumí údaje nebo doklady, které </w:t>
      </w:r>
      <w:r w:rsidR="00C372C2" w:rsidRPr="003F187B">
        <w:rPr>
          <w:rFonts w:ascii="Arial" w:hAnsi="Arial" w:cs="Arial"/>
          <w:sz w:val="20"/>
          <w:szCs w:val="20"/>
        </w:rPr>
        <w:t>účastník</w:t>
      </w:r>
      <w:r w:rsidRPr="003F187B">
        <w:rPr>
          <w:rFonts w:ascii="Arial" w:hAnsi="Arial" w:cs="Arial"/>
          <w:sz w:val="20"/>
          <w:szCs w:val="20"/>
        </w:rPr>
        <w:t xml:space="preserve"> podá písemně zadavateli na základě zadávacích podmínek. Nabídka a veškeré ostatní doklady a údaje budou uvedeny v českém nebo slovenském jazyce, pokud zadávací dokumentace nestanoví jinak. </w:t>
      </w:r>
    </w:p>
    <w:p w14:paraId="3B62D586" w14:textId="6E4D98AB" w:rsidR="00F60B7F" w:rsidRPr="003F187B" w:rsidRDefault="00F60B7F" w:rsidP="00271D12">
      <w:pPr>
        <w:jc w:val="both"/>
        <w:rPr>
          <w:rFonts w:ascii="Arial" w:hAnsi="Arial" w:cs="Arial"/>
          <w:sz w:val="20"/>
          <w:szCs w:val="20"/>
        </w:rPr>
      </w:pPr>
      <w:r w:rsidRPr="003F187B">
        <w:rPr>
          <w:rFonts w:ascii="Arial" w:hAnsi="Arial" w:cs="Arial"/>
          <w:sz w:val="20"/>
          <w:szCs w:val="20"/>
        </w:rPr>
        <w:t>Zadavatel není povinen k dokumentům a údajům, které účastník předložil v nabídce nad rámec povinností stanovených v zadávacích p</w:t>
      </w:r>
      <w:r w:rsidR="001F6EA0" w:rsidRPr="003F187B">
        <w:rPr>
          <w:rFonts w:ascii="Arial" w:hAnsi="Arial" w:cs="Arial"/>
          <w:sz w:val="20"/>
          <w:szCs w:val="20"/>
        </w:rPr>
        <w:t>odmínkách, jakkoliv přihlížet.</w:t>
      </w:r>
    </w:p>
    <w:p w14:paraId="59A646AD" w14:textId="77777777" w:rsidR="009F1E5C" w:rsidRPr="003F187B" w:rsidRDefault="009F1E5C" w:rsidP="008666C9">
      <w:pPr>
        <w:pStyle w:val="Bezmezer"/>
        <w:pPrChange w:id="99" w:author="Autor">
          <w:pPr>
            <w:pStyle w:val="Bezmezer"/>
            <w:ind w:left="567" w:hanging="567"/>
          </w:pPr>
        </w:pPrChange>
      </w:pPr>
      <w:r w:rsidRPr="003F187B">
        <w:t xml:space="preserve">Podání </w:t>
      </w:r>
      <w:r w:rsidR="001F6EA0" w:rsidRPr="003F187B">
        <w:t xml:space="preserve">a forma </w:t>
      </w:r>
      <w:r w:rsidRPr="003F187B">
        <w:t xml:space="preserve">nabídky </w:t>
      </w:r>
    </w:p>
    <w:p w14:paraId="2C20A753" w14:textId="0662D9CD" w:rsidR="00DD34AA" w:rsidRPr="003F187B" w:rsidRDefault="00DD34AA" w:rsidP="00DD34AA">
      <w:pPr>
        <w:jc w:val="both"/>
        <w:rPr>
          <w:rFonts w:ascii="Arial" w:hAnsi="Arial" w:cs="Arial"/>
          <w:sz w:val="20"/>
          <w:szCs w:val="20"/>
        </w:rPr>
      </w:pPr>
      <w:bookmarkStart w:id="100" w:name="_Ref410819171"/>
      <w:r w:rsidRPr="003F187B">
        <w:rPr>
          <w:rFonts w:ascii="Arial" w:hAnsi="Arial" w:cs="Arial"/>
          <w:sz w:val="20"/>
          <w:szCs w:val="20"/>
        </w:rPr>
        <w:t xml:space="preserve">Nabídky se podávají písemně, a to výhradně v elektronické podobě prostřednictvím elektronického nástroje E-ZAK, dostupného na internetové adrese </w:t>
      </w:r>
      <w:hyperlink r:id="rId18" w:history="1">
        <w:r w:rsidRPr="003F187B">
          <w:rPr>
            <w:rStyle w:val="Hypertextovodkaz"/>
            <w:rFonts w:ascii="Arial" w:hAnsi="Arial" w:cs="Arial"/>
            <w:sz w:val="20"/>
            <w:szCs w:val="20"/>
            <w:lang w:val="cs-CZ"/>
          </w:rPr>
          <w:t>https://ezak.eon.cz</w:t>
        </w:r>
      </w:hyperlink>
      <w:r w:rsidRPr="003F187B">
        <w:rPr>
          <w:rFonts w:ascii="Arial" w:hAnsi="Arial" w:cs="Arial"/>
          <w:sz w:val="20"/>
          <w:szCs w:val="20"/>
        </w:rPr>
        <w:t xml:space="preserve"> pod názvem veřejné zakázky. </w:t>
      </w:r>
    </w:p>
    <w:p w14:paraId="7BBFF536" w14:textId="059CAC22" w:rsidR="00DD34AA" w:rsidRPr="003F187B" w:rsidRDefault="00DD34AA" w:rsidP="00DD34AA">
      <w:pPr>
        <w:jc w:val="both"/>
        <w:rPr>
          <w:rFonts w:ascii="Arial" w:hAnsi="Arial" w:cs="Arial"/>
          <w:sz w:val="20"/>
          <w:szCs w:val="20"/>
        </w:rPr>
      </w:pPr>
      <w:r w:rsidRPr="003F187B">
        <w:rPr>
          <w:rFonts w:ascii="Arial" w:hAnsi="Arial" w:cs="Arial"/>
          <w:sz w:val="20"/>
          <w:szCs w:val="20"/>
        </w:rPr>
        <w:t xml:space="preserve">Podrobné informace o elektronickém nástroji E-ZAK nalezne dodavatel na internetové adrese </w:t>
      </w:r>
      <w:hyperlink r:id="rId19" w:history="1">
        <w:r w:rsidRPr="003F187B">
          <w:rPr>
            <w:rStyle w:val="Hypertextovodkaz"/>
            <w:rFonts w:ascii="Arial" w:hAnsi="Arial" w:cs="Arial"/>
            <w:sz w:val="20"/>
            <w:szCs w:val="20"/>
            <w:lang w:val="cs-CZ"/>
          </w:rPr>
          <w:t xml:space="preserve"> </w:t>
        </w:r>
        <w:hyperlink r:id="rId20" w:history="1">
          <w:r w:rsidRPr="003F187B">
            <w:rPr>
              <w:rStyle w:val="Hypertextovodkaz"/>
              <w:rFonts w:ascii="Arial" w:hAnsi="Arial" w:cs="Arial"/>
              <w:sz w:val="20"/>
              <w:szCs w:val="20"/>
              <w:lang w:val="cs-CZ"/>
            </w:rPr>
            <w:t>http://www.ezak.cz/</w:t>
          </w:r>
        </w:hyperlink>
      </w:hyperlink>
      <w:r w:rsidRPr="003F187B">
        <w:rPr>
          <w:rFonts w:ascii="Arial" w:hAnsi="Arial" w:cs="Arial"/>
          <w:sz w:val="20"/>
          <w:szCs w:val="20"/>
        </w:rPr>
        <w:t xml:space="preserve">, zejména v </w:t>
      </w:r>
      <w:hyperlink r:id="rId21" w:history="1">
        <w:r w:rsidRPr="003F187B">
          <w:rPr>
            <w:rFonts w:ascii="Arial" w:hAnsi="Arial" w:cs="Arial"/>
            <w:sz w:val="20"/>
            <w:szCs w:val="20"/>
          </w:rPr>
          <w:t>uživatelské příručce</w:t>
        </w:r>
      </w:hyperlink>
      <w:r w:rsidRPr="003F187B">
        <w:rPr>
          <w:rFonts w:ascii="Arial" w:hAnsi="Arial" w:cs="Arial"/>
          <w:sz w:val="20"/>
          <w:szCs w:val="20"/>
        </w:rPr>
        <w:t xml:space="preserve"> a </w:t>
      </w:r>
      <w:hyperlink r:id="rId22" w:history="1">
        <w:r w:rsidRPr="003F187B">
          <w:rPr>
            <w:rFonts w:ascii="Arial" w:hAnsi="Arial" w:cs="Arial"/>
            <w:sz w:val="20"/>
            <w:szCs w:val="20"/>
          </w:rPr>
          <w:t>manuálu appletu elektronického podpisu</w:t>
        </w:r>
      </w:hyperlink>
      <w:r w:rsidRPr="003F187B">
        <w:rPr>
          <w:rFonts w:ascii="Arial" w:hAnsi="Arial" w:cs="Arial"/>
          <w:sz w:val="20"/>
          <w:szCs w:val="20"/>
        </w:rPr>
        <w:t xml:space="preserve"> (</w:t>
      </w:r>
      <w:r w:rsidRPr="003F187B">
        <w:rPr>
          <w:rStyle w:val="Hypertextovodkaz"/>
          <w:rFonts w:ascii="Arial" w:hAnsi="Arial" w:cs="Arial"/>
          <w:sz w:val="20"/>
          <w:szCs w:val="20"/>
          <w:lang w:val="cs-CZ"/>
        </w:rPr>
        <w:t>https://ezak.eon.cz/registrace.html</w:t>
      </w:r>
      <w:r w:rsidRPr="003F187B">
        <w:rPr>
          <w:rFonts w:ascii="Arial" w:hAnsi="Arial" w:cs="Arial"/>
          <w:sz w:val="20"/>
          <w:szCs w:val="20"/>
        </w:rPr>
        <w:t>).</w:t>
      </w:r>
    </w:p>
    <w:p w14:paraId="0E2F2590" w14:textId="77777777" w:rsidR="00DD34AA" w:rsidRPr="003F187B" w:rsidRDefault="00DD34AA" w:rsidP="00DD34AA">
      <w:pPr>
        <w:jc w:val="both"/>
        <w:rPr>
          <w:rFonts w:ascii="Arial" w:hAnsi="Arial" w:cs="Arial"/>
          <w:sz w:val="20"/>
          <w:szCs w:val="20"/>
        </w:rPr>
      </w:pPr>
      <w:bookmarkStart w:id="101" w:name="_Hlk51158082"/>
      <w:r w:rsidRPr="003F187B">
        <w:rPr>
          <w:rFonts w:ascii="Arial" w:hAnsi="Arial" w:cs="Arial"/>
          <w:sz w:val="20"/>
          <w:szCs w:val="20"/>
        </w:rPr>
        <w:t>Zadavatel doporučuje dodavatelům, aby provedli a dokončili svou registraci v elektronickém nástroji, pokud tak již neučinili před zahájením tohoto zadávacího řízení. Tzv. registrace dodavateli umožní plné využití všech možností elektronického nástroje E-ZAK. Zadavatel požaduje zaručený elektronický podpis založený na kvalifikovaném certifikátu pro registraci dodavatele.</w:t>
      </w:r>
    </w:p>
    <w:p w14:paraId="41C0AC0D" w14:textId="77777777" w:rsidR="00DD34AA" w:rsidRPr="003F187B" w:rsidRDefault="00DD34AA" w:rsidP="00DD34AA">
      <w:pPr>
        <w:jc w:val="both"/>
        <w:rPr>
          <w:rFonts w:ascii="Arial" w:hAnsi="Arial" w:cs="Arial"/>
          <w:sz w:val="20"/>
          <w:szCs w:val="20"/>
        </w:rPr>
      </w:pPr>
      <w:r w:rsidRPr="003F187B">
        <w:rPr>
          <w:rFonts w:ascii="Arial" w:hAnsi="Arial" w:cs="Arial"/>
          <w:sz w:val="20"/>
          <w:szCs w:val="20"/>
        </w:rPr>
        <w:t>Zadavatel dodavatelům doporučuje, aby kontaktní osobu zadavatele požádali o přiřazení k veřejné zakázce nebo aby průběžně sledovali adresu veřejné zakázky.</w:t>
      </w:r>
    </w:p>
    <w:bookmarkEnd w:id="101"/>
    <w:p w14:paraId="1795450B" w14:textId="1282AD3A" w:rsidR="00DD34AA" w:rsidRPr="003F187B" w:rsidRDefault="00DD34AA" w:rsidP="00DD34AA">
      <w:pPr>
        <w:jc w:val="both"/>
        <w:rPr>
          <w:rFonts w:ascii="Arial" w:hAnsi="Arial" w:cs="Arial"/>
          <w:sz w:val="20"/>
          <w:szCs w:val="20"/>
        </w:rPr>
      </w:pPr>
      <w:r w:rsidRPr="003F187B">
        <w:rPr>
          <w:rFonts w:ascii="Arial" w:hAnsi="Arial" w:cs="Arial"/>
          <w:sz w:val="20"/>
          <w:szCs w:val="20"/>
        </w:rPr>
        <w:t>Pro účely zamezení technických problémů s různými formáty vkládaných souborů, doporučuje zadavatel dodavatelům podávat nabídky ve formátu *.pdf, *.doc či obdobném (textové části nabídky, doklady) a *.xls Pokud dodavatel vkládá více souborů, budou jednotlivé soubory očíslovány vzestupnou řadou a označeny názvem dokumentu. Maximální velikost jednotlivých souborů v E-ZAK je omezena, ale počet dokumentů v nabídce není omezen. V případě komprimace souborů zadavatel doporučuje použít formát .zip nebo</w:t>
      </w:r>
      <w:r w:rsidR="00397EF7" w:rsidRPr="003F187B">
        <w:rPr>
          <w:rFonts w:ascii="Arial" w:hAnsi="Arial" w:cs="Arial"/>
          <w:sz w:val="20"/>
          <w:szCs w:val="20"/>
        </w:rPr>
        <w:t xml:space="preserve"> </w:t>
      </w:r>
      <w:r w:rsidRPr="003F187B">
        <w:rPr>
          <w:rFonts w:ascii="Arial" w:hAnsi="Arial" w:cs="Arial"/>
          <w:sz w:val="20"/>
          <w:szCs w:val="20"/>
        </w:rPr>
        <w:t>.</w:t>
      </w:r>
      <w:r w:rsidR="00397EF7" w:rsidRPr="003F187B">
        <w:rPr>
          <w:rFonts w:ascii="Arial" w:hAnsi="Arial" w:cs="Arial"/>
          <w:sz w:val="20"/>
          <w:szCs w:val="20"/>
        </w:rPr>
        <w:t>rar.</w:t>
      </w:r>
    </w:p>
    <w:p w14:paraId="54867410" w14:textId="77777777" w:rsidR="00DD34AA" w:rsidRPr="003F187B" w:rsidRDefault="00DD34AA" w:rsidP="00DD34AA">
      <w:pPr>
        <w:jc w:val="both"/>
        <w:rPr>
          <w:rFonts w:ascii="Arial" w:hAnsi="Arial" w:cs="Arial"/>
          <w:sz w:val="20"/>
          <w:szCs w:val="20"/>
        </w:rPr>
      </w:pPr>
      <w:r w:rsidRPr="003F187B">
        <w:rPr>
          <w:rFonts w:ascii="Arial" w:hAnsi="Arial" w:cs="Arial"/>
          <w:sz w:val="20"/>
          <w:szCs w:val="20"/>
        </w:rPr>
        <w:t>Zadavatel upozorňuje dodavatele, že podání nabídky ve lhůtě pro podání nabídek je jeho odpovědností. Zadavatel proto doporučuje dodavatelům, kteří hodlají podat nabídku, aby ji podali v dostatečném časovém předstihu.</w:t>
      </w:r>
    </w:p>
    <w:p w14:paraId="451F6513" w14:textId="77777777" w:rsidR="00DD34AA" w:rsidRPr="003F187B" w:rsidRDefault="00DD34AA" w:rsidP="00DD34AA">
      <w:pPr>
        <w:jc w:val="both"/>
        <w:rPr>
          <w:rFonts w:ascii="Arial" w:hAnsi="Arial" w:cs="Arial"/>
          <w:sz w:val="20"/>
          <w:szCs w:val="20"/>
        </w:rPr>
      </w:pPr>
      <w:bookmarkStart w:id="102" w:name="_Hlk19532436"/>
      <w:r w:rsidRPr="003F187B">
        <w:rPr>
          <w:rFonts w:ascii="Arial" w:hAnsi="Arial" w:cs="Arial"/>
          <w:sz w:val="20"/>
          <w:szCs w:val="20"/>
        </w:rPr>
        <w:lastRenderedPageBreak/>
        <w:t>Zadavatel upozorňuje, že nabídky musí být podány v systému E-ZAK do sekce nabídky, prostřednictvím funkcionality „poslat nabídku“ na detailu veřejné zakázky. K nabídkám podaným nesprávným způsobem, tj. vloženým např. do zpráv pro zadavatele, jiných dokumentů apod. nebude zadavatel z důvodu potřebného šifrování a zabezpečení dokumentů, přihlížet. Zadavatel rovněž nebude přihlížet k nabídkám podaným v zadávacím řízení jinak než elektronickým nástrojem (tedy například emailem, datovou schránkou či v listinné podobě).</w:t>
      </w:r>
    </w:p>
    <w:bookmarkEnd w:id="102"/>
    <w:p w14:paraId="60756CE2" w14:textId="77777777" w:rsidR="00DD34AA" w:rsidRPr="003F187B" w:rsidRDefault="00DD34AA" w:rsidP="00DD34AA">
      <w:pPr>
        <w:jc w:val="both"/>
        <w:rPr>
          <w:rFonts w:ascii="Arial" w:hAnsi="Arial" w:cs="Arial"/>
          <w:sz w:val="20"/>
          <w:szCs w:val="20"/>
        </w:rPr>
      </w:pPr>
      <w:r w:rsidRPr="003F187B">
        <w:rPr>
          <w:rFonts w:ascii="Arial" w:hAnsi="Arial" w:cs="Arial"/>
          <w:sz w:val="20"/>
          <w:szCs w:val="20"/>
        </w:rPr>
        <w:t>Zadavatel nenese odpovědnost za technické podmínky na straně účastníka zadávacího řízení. Zadavatel doporučuje účastníkům zadávacího řízení zohlednit zejména rychlost jejich připojení k internetu při podávání nabídky tak, aby tato byla podána ve lhůtě pro podání nabídek (podáním nabídky se rozumí finální odeslání nabídky do nástroje po nahrání veškerých příloh!).</w:t>
      </w:r>
    </w:p>
    <w:p w14:paraId="13DEF1EC" w14:textId="4D152B4F" w:rsidR="00DD34AA" w:rsidRPr="003F187B" w:rsidRDefault="00DD34AA" w:rsidP="00DD34AA">
      <w:pPr>
        <w:jc w:val="both"/>
        <w:rPr>
          <w:rFonts w:ascii="Arial" w:hAnsi="Arial" w:cs="Arial"/>
          <w:sz w:val="20"/>
          <w:szCs w:val="20"/>
        </w:rPr>
      </w:pPr>
      <w:r w:rsidRPr="003F187B">
        <w:rPr>
          <w:rFonts w:ascii="Arial" w:hAnsi="Arial" w:cs="Arial"/>
          <w:sz w:val="20"/>
          <w:szCs w:val="20"/>
        </w:rPr>
        <w:t>V nabídce musí být na krycím listu uvedeny identifikační údaje dodavatele v rozsahu dle § 28 odst. 1 písm. g) zákona. Nabídka musí být zpracována</w:t>
      </w:r>
      <w:r w:rsidR="006E7647" w:rsidRPr="003F187B">
        <w:rPr>
          <w:rFonts w:ascii="Arial" w:hAnsi="Arial" w:cs="Arial"/>
          <w:sz w:val="20"/>
          <w:szCs w:val="20"/>
        </w:rPr>
        <w:t xml:space="preserve"> ve všech částech</w:t>
      </w:r>
      <w:r w:rsidRPr="003F187B">
        <w:rPr>
          <w:rFonts w:ascii="Arial" w:hAnsi="Arial" w:cs="Arial"/>
          <w:sz w:val="20"/>
          <w:szCs w:val="20"/>
        </w:rPr>
        <w:t xml:space="preserve"> v českém či slovenském jazyce (</w:t>
      </w:r>
      <w:bookmarkStart w:id="103" w:name="_Hlk10106577"/>
      <w:r w:rsidRPr="003F187B">
        <w:rPr>
          <w:rFonts w:ascii="Arial" w:hAnsi="Arial" w:cs="Arial"/>
          <w:sz w:val="20"/>
          <w:szCs w:val="20"/>
        </w:rPr>
        <w:t>až na výji</w:t>
      </w:r>
      <w:bookmarkEnd w:id="103"/>
      <w:r w:rsidRPr="003F187B">
        <w:rPr>
          <w:rFonts w:ascii="Arial" w:hAnsi="Arial" w:cs="Arial"/>
          <w:sz w:val="20"/>
          <w:szCs w:val="20"/>
        </w:rPr>
        <w:t>mky stanovené zadávací dokumentací) a podepsána (na krycím listu) oprávněnou osobou. Návrh smlouvy musí být vždy předložen v českém jazyce.</w:t>
      </w:r>
    </w:p>
    <w:p w14:paraId="3FDE2AFA" w14:textId="369E782D" w:rsidR="00687434" w:rsidRPr="003F187B" w:rsidRDefault="00687434" w:rsidP="00687434">
      <w:pPr>
        <w:jc w:val="both"/>
        <w:rPr>
          <w:rFonts w:ascii="Arial" w:hAnsi="Arial" w:cs="Arial"/>
          <w:sz w:val="20"/>
          <w:szCs w:val="20"/>
        </w:rPr>
      </w:pPr>
      <w:r w:rsidRPr="003F187B">
        <w:rPr>
          <w:rFonts w:ascii="Arial" w:hAnsi="Arial" w:cs="Arial"/>
          <w:sz w:val="20"/>
          <w:szCs w:val="20"/>
        </w:rPr>
        <w:t>Nabídky podané na plnění této veřejné zakázky zadavatel archivuje v E-</w:t>
      </w:r>
      <w:r w:rsidR="00397EF7" w:rsidRPr="003F187B">
        <w:rPr>
          <w:rFonts w:ascii="Arial" w:hAnsi="Arial" w:cs="Arial"/>
          <w:sz w:val="20"/>
          <w:szCs w:val="20"/>
        </w:rPr>
        <w:t>ZAK, s</w:t>
      </w:r>
      <w:r w:rsidRPr="003F187B">
        <w:rPr>
          <w:rFonts w:ascii="Arial" w:hAnsi="Arial" w:cs="Arial"/>
          <w:sz w:val="20"/>
          <w:szCs w:val="20"/>
        </w:rPr>
        <w:t> ohledem na archivační povinnost dokumentace o této veřejné zakázce.</w:t>
      </w:r>
    </w:p>
    <w:p w14:paraId="7D650976" w14:textId="2A901690" w:rsidR="009F1E5C" w:rsidRPr="003F187B" w:rsidRDefault="009F1E5C" w:rsidP="008666C9">
      <w:pPr>
        <w:pStyle w:val="Bezmezer"/>
        <w:pPrChange w:id="104" w:author="Autor">
          <w:pPr>
            <w:pStyle w:val="Bezmezer"/>
            <w:ind w:left="567" w:hanging="567"/>
          </w:pPr>
        </w:pPrChange>
      </w:pPr>
      <w:r w:rsidRPr="003F187B">
        <w:t xml:space="preserve">Požadavky na obsah nabídky </w:t>
      </w:r>
    </w:p>
    <w:bookmarkEnd w:id="100"/>
    <w:p w14:paraId="2828F2CC" w14:textId="1B37605C" w:rsidR="00E02977" w:rsidRPr="003F187B" w:rsidRDefault="00BC7790" w:rsidP="00FC02DA">
      <w:pPr>
        <w:spacing w:after="120"/>
        <w:jc w:val="both"/>
        <w:rPr>
          <w:rFonts w:ascii="Arial" w:eastAsiaTheme="minorHAnsi" w:hAnsi="Arial" w:cs="Arial"/>
          <w:sz w:val="20"/>
          <w:szCs w:val="20"/>
          <w:lang w:bidi="ar-SA"/>
        </w:rPr>
      </w:pPr>
      <w:r w:rsidRPr="003F187B">
        <w:rPr>
          <w:rFonts w:ascii="Arial" w:eastAsiaTheme="minorHAnsi" w:hAnsi="Arial" w:cs="Arial"/>
          <w:sz w:val="20"/>
          <w:szCs w:val="20"/>
          <w:lang w:bidi="ar-SA"/>
        </w:rPr>
        <w:t>Zadavatel doporučuje, aby byla nabídka členěna do samostatných částí řazených za sebou v následující struktuře</w:t>
      </w:r>
      <w:r w:rsidR="00E02977" w:rsidRPr="003F187B">
        <w:rPr>
          <w:rFonts w:ascii="Arial" w:hAnsi="Arial" w:cs="Arial"/>
          <w:sz w:val="20"/>
          <w:szCs w:val="20"/>
        </w:rPr>
        <w:t>:</w:t>
      </w:r>
    </w:p>
    <w:p w14:paraId="45F74A8F" w14:textId="7A5CCBCB" w:rsidR="001012FE" w:rsidRDefault="00575370"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 xml:space="preserve">vyplněný </w:t>
      </w:r>
      <w:r w:rsidR="001012FE" w:rsidRPr="11961981">
        <w:rPr>
          <w:rFonts w:ascii="Arial" w:hAnsi="Arial" w:cs="Arial"/>
          <w:sz w:val="20"/>
          <w:szCs w:val="20"/>
        </w:rPr>
        <w:t xml:space="preserve">krycí list </w:t>
      </w:r>
      <w:r w:rsidR="00BE36CD" w:rsidRPr="11961981">
        <w:rPr>
          <w:rFonts w:ascii="Arial" w:hAnsi="Arial" w:cs="Arial"/>
          <w:sz w:val="20"/>
          <w:szCs w:val="20"/>
        </w:rPr>
        <w:t>nabídky</w:t>
      </w:r>
      <w:r w:rsidR="00D50305" w:rsidRPr="11961981">
        <w:rPr>
          <w:rFonts w:ascii="Arial" w:hAnsi="Arial" w:cs="Arial"/>
          <w:sz w:val="20"/>
          <w:szCs w:val="20"/>
        </w:rPr>
        <w:t xml:space="preserve"> (</w:t>
      </w:r>
      <w:r w:rsidR="000F3802">
        <w:rPr>
          <w:rFonts w:ascii="Arial" w:hAnsi="Arial" w:cs="Arial"/>
          <w:sz w:val="20"/>
          <w:szCs w:val="20"/>
        </w:rPr>
        <w:t>příloha č.</w:t>
      </w:r>
      <w:r w:rsidR="00D50305" w:rsidRPr="11961981">
        <w:rPr>
          <w:rFonts w:ascii="Arial" w:hAnsi="Arial" w:cs="Arial"/>
          <w:sz w:val="20"/>
          <w:szCs w:val="20"/>
        </w:rPr>
        <w:t xml:space="preserve"> 1 zadávací dokumentace)</w:t>
      </w:r>
      <w:r w:rsidR="00BE36CD" w:rsidRPr="11961981">
        <w:rPr>
          <w:rFonts w:ascii="Arial" w:hAnsi="Arial" w:cs="Arial"/>
          <w:sz w:val="20"/>
          <w:szCs w:val="20"/>
        </w:rPr>
        <w:t>;</w:t>
      </w:r>
      <w:r w:rsidR="0016178C" w:rsidRPr="11961981">
        <w:rPr>
          <w:rFonts w:ascii="Arial" w:hAnsi="Arial" w:cs="Arial"/>
          <w:sz w:val="20"/>
          <w:szCs w:val="20"/>
        </w:rPr>
        <w:t xml:space="preserve"> obsahující identifikační údaje účastníka zadávacího řízení podle vzoru formuláře. Krycí list bude opatřen podpisem oprávněné osoby jednat jménem účastníka zadávacího řízení, případně osobou k tomu zmocněnou (lze podepsat i elektronicky) a tento podpis stvrzuje celý obsah nabídky. Podává-li nabídku více </w:t>
      </w:r>
      <w:r w:rsidR="00C372C2" w:rsidRPr="11961981">
        <w:rPr>
          <w:rFonts w:ascii="Arial" w:hAnsi="Arial" w:cs="Arial"/>
          <w:sz w:val="20"/>
          <w:szCs w:val="20"/>
        </w:rPr>
        <w:t>účastník</w:t>
      </w:r>
      <w:r w:rsidR="0016178C" w:rsidRPr="11961981">
        <w:rPr>
          <w:rFonts w:ascii="Arial" w:hAnsi="Arial" w:cs="Arial"/>
          <w:sz w:val="20"/>
          <w:szCs w:val="20"/>
        </w:rPr>
        <w:t xml:space="preserve">ů společně, Krycí list musí být podepsán statutárními orgány nebo osobami prokazatelně oprávněnými zastupovat účastníka zadávacího řízení, kteří tvoří „sdružení“ (či jinou obdobnou formu), nebo </w:t>
      </w:r>
      <w:r w:rsidR="00C372C2" w:rsidRPr="11961981">
        <w:rPr>
          <w:rFonts w:ascii="Arial" w:hAnsi="Arial" w:cs="Arial"/>
          <w:sz w:val="20"/>
          <w:szCs w:val="20"/>
        </w:rPr>
        <w:t>účastník</w:t>
      </w:r>
      <w:r w:rsidR="0016178C" w:rsidRPr="11961981">
        <w:rPr>
          <w:rFonts w:ascii="Arial" w:hAnsi="Arial" w:cs="Arial"/>
          <w:sz w:val="20"/>
          <w:szCs w:val="20"/>
        </w:rPr>
        <w:t>em, který byl ostatními členy takového „sdružení“ k tomuto úkonu výslovně zmocněn, přičemž takové zmocnění bude vyplývat z písemného závazku, kter</w:t>
      </w:r>
      <w:r w:rsidR="00FE1585" w:rsidRPr="11961981">
        <w:rPr>
          <w:rFonts w:ascii="Arial" w:hAnsi="Arial" w:cs="Arial"/>
          <w:sz w:val="20"/>
          <w:szCs w:val="20"/>
        </w:rPr>
        <w:t>ý</w:t>
      </w:r>
      <w:r w:rsidR="0016178C" w:rsidRPr="11961981">
        <w:rPr>
          <w:rFonts w:ascii="Arial" w:hAnsi="Arial" w:cs="Arial"/>
          <w:sz w:val="20"/>
          <w:szCs w:val="20"/>
        </w:rPr>
        <w:t xml:space="preserve"> bude součástí nabídky</w:t>
      </w:r>
      <w:r w:rsidR="00703F22" w:rsidRPr="11961981">
        <w:rPr>
          <w:rFonts w:ascii="Arial" w:hAnsi="Arial" w:cs="Arial"/>
          <w:sz w:val="20"/>
          <w:szCs w:val="20"/>
        </w:rPr>
        <w:t>;</w:t>
      </w:r>
    </w:p>
    <w:p w14:paraId="5ED7A2FA" w14:textId="322F0ADA" w:rsidR="007C0568" w:rsidRDefault="007C0568"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doklady prokazující splnění základní způsobilosti;</w:t>
      </w:r>
    </w:p>
    <w:p w14:paraId="51C01C3E" w14:textId="176DE338" w:rsidR="007C0568" w:rsidRDefault="007C0568"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doklady prokazující splnění profesní způsobilosti;</w:t>
      </w:r>
    </w:p>
    <w:p w14:paraId="6DB2A632" w14:textId="18A19AA3" w:rsidR="007C0568" w:rsidRDefault="007C0568"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doklady prokazující splnění technické kvalifikace;</w:t>
      </w:r>
    </w:p>
    <w:p w14:paraId="0AB60F8C" w14:textId="27520AA4" w:rsidR="007C0568" w:rsidRDefault="007C0568"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doklady kvalifikace prostřednictvím jiných osob dle § 83 zákona (je-li relevantní);</w:t>
      </w:r>
    </w:p>
    <w:p w14:paraId="054A2165" w14:textId="1459BDE4" w:rsidR="007C0568" w:rsidRPr="003F187B" w:rsidRDefault="007C0568"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další doklady a dokumenty vyžadované touto zadávací dokumentací či obecně závaznými právními předpisy;</w:t>
      </w:r>
    </w:p>
    <w:p w14:paraId="35212287" w14:textId="77777777" w:rsidR="00B00DE6" w:rsidRPr="003F187B" w:rsidRDefault="00B00DE6"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smlouva mezi účastníky společné nabídky (je-li relevantní)</w:t>
      </w:r>
      <w:r w:rsidR="00703F22" w:rsidRPr="11961981">
        <w:rPr>
          <w:rFonts w:ascii="Arial" w:hAnsi="Arial" w:cs="Arial"/>
          <w:sz w:val="20"/>
          <w:szCs w:val="20"/>
        </w:rPr>
        <w:t>;</w:t>
      </w:r>
      <w:r w:rsidR="00832B24" w:rsidRPr="11961981">
        <w:rPr>
          <w:rFonts w:ascii="Arial" w:hAnsi="Arial" w:cs="Arial"/>
          <w:sz w:val="20"/>
          <w:szCs w:val="20"/>
        </w:rPr>
        <w:t xml:space="preserve"> </w:t>
      </w:r>
      <w:r w:rsidR="00EA5111" w:rsidRPr="11961981">
        <w:rPr>
          <w:rFonts w:ascii="Arial" w:hAnsi="Arial" w:cs="Arial"/>
          <w:sz w:val="20"/>
          <w:szCs w:val="20"/>
        </w:rPr>
        <w:t>včetně případných plných mocí</w:t>
      </w:r>
      <w:r w:rsidR="00FE1585" w:rsidRPr="11961981">
        <w:rPr>
          <w:rFonts w:ascii="Arial" w:hAnsi="Arial" w:cs="Arial"/>
          <w:sz w:val="20"/>
          <w:szCs w:val="20"/>
        </w:rPr>
        <w:t>;</w:t>
      </w:r>
    </w:p>
    <w:p w14:paraId="2B1B2C11" w14:textId="5F0D7CD2" w:rsidR="00BE36CD" w:rsidRPr="003F187B" w:rsidRDefault="004500DE" w:rsidP="001C2DD4">
      <w:pPr>
        <w:pStyle w:val="Stylodstavecslovan"/>
        <w:numPr>
          <w:ilvl w:val="0"/>
          <w:numId w:val="18"/>
        </w:numPr>
        <w:spacing w:line="276" w:lineRule="auto"/>
        <w:rPr>
          <w:rFonts w:ascii="Arial" w:hAnsi="Arial" w:cs="Arial"/>
          <w:sz w:val="20"/>
          <w:szCs w:val="20"/>
        </w:rPr>
      </w:pPr>
      <w:r>
        <w:rPr>
          <w:rFonts w:ascii="Arial" w:hAnsi="Arial" w:cs="Arial"/>
          <w:sz w:val="20"/>
          <w:szCs w:val="20"/>
        </w:rPr>
        <w:t xml:space="preserve">smlouvu nebo jinou osobou podepsané potvrzení o její existenci, jejímž obsahem je </w:t>
      </w:r>
      <w:r w:rsidR="00C00B82" w:rsidRPr="11961981">
        <w:rPr>
          <w:rFonts w:ascii="Arial" w:hAnsi="Arial" w:cs="Arial"/>
          <w:sz w:val="20"/>
          <w:szCs w:val="20"/>
        </w:rPr>
        <w:t>závazek jiné osoby, prostřednictvím které byla prokázána kvalifikace</w:t>
      </w:r>
      <w:r w:rsidR="00BE36CD" w:rsidRPr="11961981">
        <w:rPr>
          <w:rFonts w:ascii="Arial" w:hAnsi="Arial" w:cs="Arial"/>
          <w:sz w:val="20"/>
          <w:szCs w:val="20"/>
        </w:rPr>
        <w:t xml:space="preserve"> (j</w:t>
      </w:r>
      <w:r w:rsidR="00C00B82" w:rsidRPr="11961981">
        <w:rPr>
          <w:rFonts w:ascii="Arial" w:hAnsi="Arial" w:cs="Arial"/>
          <w:sz w:val="20"/>
          <w:szCs w:val="20"/>
        </w:rPr>
        <w:t>e</w:t>
      </w:r>
      <w:r w:rsidR="00BE36CD" w:rsidRPr="11961981">
        <w:rPr>
          <w:rFonts w:ascii="Arial" w:hAnsi="Arial" w:cs="Arial"/>
          <w:sz w:val="20"/>
          <w:szCs w:val="20"/>
        </w:rPr>
        <w:t>-li relevantní);</w:t>
      </w:r>
    </w:p>
    <w:p w14:paraId="4C765BB8" w14:textId="1129291A" w:rsidR="003F792E" w:rsidRPr="003F187B" w:rsidRDefault="003F792E"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 xml:space="preserve">další doklady a dokumenty vyžadované touto zadávací dokumentací </w:t>
      </w:r>
    </w:p>
    <w:p w14:paraId="4B05B733" w14:textId="1759136F" w:rsidR="001012FE" w:rsidRDefault="00397EF7" w:rsidP="001C2DD4">
      <w:pPr>
        <w:pStyle w:val="Stylodstavecslovan"/>
        <w:numPr>
          <w:ilvl w:val="0"/>
          <w:numId w:val="18"/>
        </w:numPr>
        <w:spacing w:line="276" w:lineRule="auto"/>
        <w:rPr>
          <w:rFonts w:ascii="Arial" w:hAnsi="Arial" w:cs="Arial"/>
          <w:sz w:val="20"/>
          <w:szCs w:val="20"/>
        </w:rPr>
      </w:pPr>
      <w:r w:rsidRPr="11961981">
        <w:rPr>
          <w:rFonts w:ascii="Arial" w:hAnsi="Arial" w:cs="Arial"/>
          <w:sz w:val="20"/>
          <w:szCs w:val="20"/>
        </w:rPr>
        <w:t xml:space="preserve">vyplněné </w:t>
      </w:r>
      <w:r w:rsidR="001012FE" w:rsidRPr="11961981">
        <w:rPr>
          <w:rFonts w:ascii="Arial" w:hAnsi="Arial" w:cs="Arial"/>
          <w:sz w:val="20"/>
          <w:szCs w:val="20"/>
        </w:rPr>
        <w:t>návrh</w:t>
      </w:r>
      <w:r w:rsidRPr="11961981">
        <w:rPr>
          <w:rFonts w:ascii="Arial" w:hAnsi="Arial" w:cs="Arial"/>
          <w:sz w:val="20"/>
          <w:szCs w:val="20"/>
        </w:rPr>
        <w:t>y</w:t>
      </w:r>
      <w:r w:rsidR="001012FE" w:rsidRPr="11961981">
        <w:rPr>
          <w:rFonts w:ascii="Arial" w:hAnsi="Arial" w:cs="Arial"/>
          <w:sz w:val="20"/>
          <w:szCs w:val="20"/>
        </w:rPr>
        <w:t xml:space="preserve"> </w:t>
      </w:r>
      <w:r w:rsidRPr="11961981">
        <w:rPr>
          <w:rFonts w:ascii="Arial" w:hAnsi="Arial" w:cs="Arial"/>
          <w:sz w:val="20"/>
          <w:szCs w:val="20"/>
        </w:rPr>
        <w:t>smluv</w:t>
      </w:r>
      <w:r w:rsidR="001012FE" w:rsidRPr="11961981">
        <w:rPr>
          <w:rFonts w:ascii="Arial" w:hAnsi="Arial" w:cs="Arial"/>
          <w:sz w:val="20"/>
          <w:szCs w:val="20"/>
        </w:rPr>
        <w:t xml:space="preserve"> včetně </w:t>
      </w:r>
      <w:r w:rsidR="0016178C" w:rsidRPr="11961981">
        <w:rPr>
          <w:rFonts w:ascii="Arial" w:hAnsi="Arial" w:cs="Arial"/>
          <w:sz w:val="20"/>
          <w:szCs w:val="20"/>
        </w:rPr>
        <w:t xml:space="preserve">doplnění </w:t>
      </w:r>
      <w:r w:rsidR="00D50305" w:rsidRPr="11961981">
        <w:rPr>
          <w:rFonts w:ascii="Arial" w:hAnsi="Arial" w:cs="Arial"/>
          <w:sz w:val="20"/>
          <w:szCs w:val="20"/>
        </w:rPr>
        <w:t>všech</w:t>
      </w:r>
      <w:r w:rsidR="00C63D0E" w:rsidRPr="11961981">
        <w:rPr>
          <w:rFonts w:ascii="Arial" w:hAnsi="Arial" w:cs="Arial"/>
          <w:sz w:val="20"/>
          <w:szCs w:val="20"/>
        </w:rPr>
        <w:t xml:space="preserve"> relevantních</w:t>
      </w:r>
      <w:r w:rsidR="00D50305" w:rsidRPr="11961981">
        <w:rPr>
          <w:rFonts w:ascii="Arial" w:hAnsi="Arial" w:cs="Arial"/>
          <w:sz w:val="20"/>
          <w:szCs w:val="20"/>
        </w:rPr>
        <w:t xml:space="preserve"> příloh návrh</w:t>
      </w:r>
      <w:r w:rsidRPr="11961981">
        <w:rPr>
          <w:rFonts w:ascii="Arial" w:hAnsi="Arial" w:cs="Arial"/>
          <w:sz w:val="20"/>
          <w:szCs w:val="20"/>
        </w:rPr>
        <w:t>ů smluv</w:t>
      </w:r>
      <w:r w:rsidR="007C0568" w:rsidRPr="11961981">
        <w:rPr>
          <w:rFonts w:ascii="Arial" w:hAnsi="Arial" w:cs="Arial"/>
          <w:sz w:val="20"/>
          <w:szCs w:val="20"/>
        </w:rPr>
        <w:t>;</w:t>
      </w:r>
    </w:p>
    <w:p w14:paraId="4F4B547A" w14:textId="453A614D" w:rsidR="007C0568" w:rsidRPr="003F187B" w:rsidRDefault="007C0568" w:rsidP="007C0568">
      <w:pPr>
        <w:pStyle w:val="Stylodstavecslovan"/>
        <w:tabs>
          <w:tab w:val="clear" w:pos="142"/>
        </w:tabs>
        <w:spacing w:line="276" w:lineRule="auto"/>
        <w:ind w:left="0" w:firstLine="0"/>
        <w:rPr>
          <w:rFonts w:ascii="Arial" w:hAnsi="Arial" w:cs="Arial"/>
          <w:sz w:val="20"/>
          <w:szCs w:val="20"/>
        </w:rPr>
      </w:pPr>
      <w:r w:rsidRPr="007C0568">
        <w:rPr>
          <w:rFonts w:ascii="Arial" w:hAnsi="Arial" w:cs="Arial"/>
          <w:sz w:val="20"/>
          <w:szCs w:val="20"/>
        </w:rPr>
        <w:t>Zadavatel důrazně doporučuje předložení nabídky zejm. pak návrhu smlouvy a přílohy ve strojově čitelném formátu, tedy DOCX, XLSX za účelem urychlení procesu posouzení nabídek</w:t>
      </w:r>
      <w:r>
        <w:rPr>
          <w:rFonts w:ascii="Arial" w:hAnsi="Arial" w:cs="Arial"/>
          <w:sz w:val="20"/>
          <w:szCs w:val="20"/>
        </w:rPr>
        <w:t>.</w:t>
      </w:r>
    </w:p>
    <w:p w14:paraId="315E7F05" w14:textId="71E27759" w:rsidR="00AD028B" w:rsidRPr="000311E1" w:rsidRDefault="00AD028B" w:rsidP="031BB5DC">
      <w:pPr>
        <w:pStyle w:val="Stylodstavecslovan"/>
        <w:numPr>
          <w:ilvl w:val="1"/>
          <w:numId w:val="6"/>
        </w:numPr>
        <w:tabs>
          <w:tab w:val="num" w:pos="142"/>
        </w:tabs>
        <w:spacing w:line="276" w:lineRule="auto"/>
        <w:ind w:left="567" w:hanging="567"/>
        <w:jc w:val="left"/>
        <w:rPr>
          <w:rFonts w:ascii="Arial" w:hAnsi="Arial" w:cs="Arial"/>
          <w:b/>
          <w:bCs/>
        </w:rPr>
      </w:pPr>
      <w:r w:rsidRPr="031BB5DC">
        <w:rPr>
          <w:rFonts w:ascii="Arial" w:hAnsi="Arial" w:cs="Arial"/>
          <w:b/>
          <w:bCs/>
        </w:rPr>
        <w:lastRenderedPageBreak/>
        <w:t xml:space="preserve">Prokázání splnění části kvalifikace prostřednictvím jiných osob </w:t>
      </w:r>
    </w:p>
    <w:p w14:paraId="113BA73B" w14:textId="708E9254" w:rsidR="00AD028B" w:rsidRPr="000311E1" w:rsidRDefault="00AD028B" w:rsidP="00AD028B">
      <w:pPr>
        <w:jc w:val="both"/>
        <w:rPr>
          <w:rFonts w:ascii="Arial" w:hAnsi="Arial" w:cs="Arial"/>
          <w:sz w:val="20"/>
          <w:szCs w:val="20"/>
        </w:rPr>
      </w:pPr>
      <w:r w:rsidRPr="000311E1">
        <w:rPr>
          <w:rFonts w:ascii="Arial" w:hAnsi="Arial" w:cs="Arial"/>
          <w:sz w:val="20"/>
        </w:rPr>
        <w:t xml:space="preserve">Prokazoval-li dodavatel kvalifikaci jinou osobou, je povinen v rámci nabídky předložit </w:t>
      </w:r>
      <w:r w:rsidR="004500DE">
        <w:rPr>
          <w:rFonts w:ascii="Arial" w:hAnsi="Arial" w:cs="Arial"/>
          <w:sz w:val="20"/>
          <w:szCs w:val="20"/>
        </w:rPr>
        <w:t xml:space="preserve">smlouvu nebo jinou osobou podepsané potvrzení o její existenci, jejímž obsahem je </w:t>
      </w:r>
      <w:r w:rsidRPr="000311E1">
        <w:rPr>
          <w:rFonts w:ascii="Arial" w:hAnsi="Arial" w:cs="Arial"/>
          <w:sz w:val="20"/>
        </w:rPr>
        <w:t>závazek jiné osoby</w:t>
      </w:r>
      <w:r w:rsidRPr="000311E1">
        <w:rPr>
          <w:rFonts w:ascii="Arial" w:hAnsi="Arial" w:cs="Arial"/>
          <w:sz w:val="20"/>
          <w:szCs w:val="20"/>
        </w:rPr>
        <w:t xml:space="preserve"> k poskytnutí plnění určeného k plnění veřejné zakázky nebo k poskytnutí věcí nebo práv, s nimiž bude </w:t>
      </w:r>
      <w:r w:rsidR="00913556" w:rsidRPr="000311E1">
        <w:rPr>
          <w:rFonts w:ascii="Arial" w:hAnsi="Arial" w:cs="Arial"/>
          <w:sz w:val="20"/>
          <w:szCs w:val="20"/>
        </w:rPr>
        <w:t>d</w:t>
      </w:r>
      <w:r w:rsidRPr="000311E1">
        <w:rPr>
          <w:rFonts w:ascii="Arial" w:hAnsi="Arial" w:cs="Arial"/>
          <w:sz w:val="20"/>
          <w:szCs w:val="20"/>
        </w:rPr>
        <w:t xml:space="preserve">odavatel oprávněn disponovat </w:t>
      </w:r>
      <w:r w:rsidR="004500DE">
        <w:rPr>
          <w:rFonts w:ascii="Arial" w:hAnsi="Arial" w:cs="Arial"/>
          <w:sz w:val="20"/>
          <w:szCs w:val="20"/>
        </w:rPr>
        <w:t xml:space="preserve">při </w:t>
      </w:r>
      <w:r w:rsidRPr="000311E1">
        <w:rPr>
          <w:rFonts w:ascii="Arial" w:hAnsi="Arial" w:cs="Arial"/>
          <w:sz w:val="20"/>
          <w:szCs w:val="20"/>
        </w:rPr>
        <w:t xml:space="preserve">plnění veřejné zakázky, a to alespoň v rozsahu, v jakém jiná osoba prokázala kvalifikaci či splnění podmínek </w:t>
      </w:r>
      <w:r w:rsidR="00913556" w:rsidRPr="000311E1">
        <w:rPr>
          <w:rFonts w:ascii="Arial" w:hAnsi="Arial" w:cs="Arial"/>
          <w:sz w:val="20"/>
          <w:szCs w:val="20"/>
        </w:rPr>
        <w:t>z</w:t>
      </w:r>
      <w:r w:rsidRPr="000311E1">
        <w:rPr>
          <w:rFonts w:ascii="Arial" w:hAnsi="Arial" w:cs="Arial"/>
          <w:sz w:val="20"/>
          <w:szCs w:val="20"/>
        </w:rPr>
        <w:t>adavatele.</w:t>
      </w:r>
    </w:p>
    <w:p w14:paraId="388B2FB1" w14:textId="14A4E8C1" w:rsidR="00AD028B" w:rsidRPr="000311E1" w:rsidRDefault="00AD028B" w:rsidP="00AD028B">
      <w:pPr>
        <w:keepNext/>
        <w:keepLines/>
        <w:jc w:val="both"/>
        <w:rPr>
          <w:rFonts w:ascii="Arial" w:hAnsi="Arial" w:cs="Arial"/>
          <w:sz w:val="20"/>
          <w:szCs w:val="20"/>
        </w:rPr>
      </w:pPr>
      <w:r w:rsidRPr="000311E1">
        <w:rPr>
          <w:rFonts w:ascii="Arial" w:hAnsi="Arial" w:cs="Arial"/>
          <w:sz w:val="20"/>
          <w:szCs w:val="20"/>
        </w:rPr>
        <w:t>Má se za to, že požadavek podle předchozího odstavce je splněn, pokud</w:t>
      </w:r>
      <w:r w:rsidR="00AB2146" w:rsidRPr="00AB2146">
        <w:rPr>
          <w:rFonts w:ascii="Arial" w:hAnsi="Arial" w:cs="Arial"/>
          <w:iCs/>
          <w:sz w:val="20"/>
          <w:szCs w:val="20"/>
        </w:rPr>
        <w:t xml:space="preserve"> </w:t>
      </w:r>
      <w:r w:rsidR="00AB2146">
        <w:rPr>
          <w:rFonts w:ascii="Arial" w:hAnsi="Arial" w:cs="Arial"/>
          <w:iCs/>
          <w:sz w:val="20"/>
          <w:szCs w:val="20"/>
        </w:rPr>
        <w:t xml:space="preserve">z obsahu smlouvy nebo potvrzení o její existenci vyplývá závazek jiné osoby plnit veřejnou zakázku společně a nerozdílně s </w:t>
      </w:r>
      <w:r w:rsidR="00605BF7">
        <w:rPr>
          <w:rFonts w:ascii="Arial" w:hAnsi="Arial" w:cs="Arial"/>
          <w:iCs/>
          <w:sz w:val="20"/>
          <w:szCs w:val="20"/>
        </w:rPr>
        <w:t>d</w:t>
      </w:r>
      <w:r w:rsidR="00AB2146">
        <w:rPr>
          <w:rFonts w:ascii="Arial" w:hAnsi="Arial" w:cs="Arial"/>
          <w:iCs/>
          <w:sz w:val="20"/>
          <w:szCs w:val="20"/>
        </w:rPr>
        <w:t>odavatelem</w:t>
      </w:r>
      <w:r w:rsidRPr="000311E1">
        <w:rPr>
          <w:rFonts w:ascii="Arial" w:hAnsi="Arial" w:cs="Arial"/>
          <w:sz w:val="20"/>
          <w:szCs w:val="20"/>
        </w:rPr>
        <w:t xml:space="preserve">. Prokazoval-li však </w:t>
      </w:r>
      <w:r w:rsidR="00913556" w:rsidRPr="000311E1">
        <w:rPr>
          <w:rFonts w:ascii="Arial" w:hAnsi="Arial" w:cs="Arial"/>
          <w:sz w:val="20"/>
          <w:szCs w:val="20"/>
        </w:rPr>
        <w:t>d</w:t>
      </w:r>
      <w:r w:rsidRPr="000311E1">
        <w:rPr>
          <w:rFonts w:ascii="Arial" w:hAnsi="Arial" w:cs="Arial"/>
          <w:sz w:val="20"/>
          <w:szCs w:val="20"/>
        </w:rPr>
        <w:t>odavatel prostřednictvím jiné osoby kvalifikaci a předkládal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4EB1680D" w14:textId="77777777" w:rsidR="00AD028B" w:rsidRPr="000311E1" w:rsidRDefault="00AD028B" w:rsidP="00AD028B">
      <w:pPr>
        <w:tabs>
          <w:tab w:val="left" w:pos="284"/>
        </w:tabs>
        <w:spacing w:before="120"/>
        <w:jc w:val="both"/>
        <w:rPr>
          <w:rFonts w:ascii="Arial" w:hAnsi="Arial" w:cs="Arial"/>
          <w:sz w:val="20"/>
        </w:rPr>
      </w:pPr>
      <w:r w:rsidRPr="000311E1">
        <w:rPr>
          <w:rFonts w:ascii="Arial" w:hAnsi="Arial" w:cs="Arial"/>
          <w:sz w:val="20"/>
        </w:rPr>
        <w:t xml:space="preserve">Prokazoval-li účastník ekonomickou kvalifikaci (obrat nebo pojištění) prostřednictvím jiné osoby, musí být obsahem písemného závazku jiné osoby </w:t>
      </w:r>
      <w:r w:rsidRPr="000311E1">
        <w:rPr>
          <w:rFonts w:ascii="Arial" w:hAnsi="Arial" w:cs="Arial"/>
          <w:b/>
          <w:sz w:val="20"/>
        </w:rPr>
        <w:t>společná a nerozdílná odpovědnost této osoby za plnění veřejné zakázky s účastníkem</w:t>
      </w:r>
      <w:r w:rsidRPr="000311E1">
        <w:rPr>
          <w:rFonts w:ascii="Arial" w:hAnsi="Arial" w:cs="Arial"/>
          <w:sz w:val="20"/>
        </w:rPr>
        <w:t>.</w:t>
      </w:r>
    </w:p>
    <w:p w14:paraId="06F190E5" w14:textId="77777777" w:rsidR="00AD028B" w:rsidRPr="000311E1" w:rsidRDefault="00AD028B" w:rsidP="00591599">
      <w:pPr>
        <w:pStyle w:val="Stylodstavecslovan"/>
        <w:keepNext/>
        <w:numPr>
          <w:ilvl w:val="1"/>
          <w:numId w:val="6"/>
        </w:numPr>
        <w:tabs>
          <w:tab w:val="num" w:pos="142"/>
        </w:tabs>
        <w:spacing w:line="276" w:lineRule="auto"/>
        <w:ind w:left="567" w:hanging="567"/>
        <w:jc w:val="left"/>
        <w:rPr>
          <w:rFonts w:ascii="Arial" w:hAnsi="Arial" w:cs="Arial"/>
          <w:b/>
          <w:szCs w:val="20"/>
        </w:rPr>
      </w:pPr>
      <w:r w:rsidRPr="000311E1">
        <w:rPr>
          <w:rFonts w:ascii="Arial" w:hAnsi="Arial" w:cs="Arial"/>
          <w:b/>
          <w:szCs w:val="20"/>
        </w:rPr>
        <w:t>Společná nabídka</w:t>
      </w:r>
    </w:p>
    <w:p w14:paraId="77E96114" w14:textId="30263D4C" w:rsidR="00AD028B" w:rsidRPr="000311E1" w:rsidRDefault="00AD028B" w:rsidP="00AD028B">
      <w:pPr>
        <w:spacing w:after="240"/>
        <w:jc w:val="both"/>
        <w:rPr>
          <w:rFonts w:ascii="Arial" w:hAnsi="Arial" w:cs="Arial"/>
          <w:sz w:val="20"/>
          <w:lang w:bidi="ar-SA"/>
        </w:rPr>
      </w:pPr>
      <w:r w:rsidRPr="000311E1">
        <w:rPr>
          <w:rFonts w:ascii="Arial" w:hAnsi="Arial" w:cs="Arial"/>
          <w:sz w:val="20"/>
          <w:lang w:bidi="ar-SA"/>
        </w:rPr>
        <w:t xml:space="preserve">V případě, že má být předmět veřejné zakázky plněn společně několika účastníky, jsou zadavateli povinni v rámci nabídky předložit </w:t>
      </w:r>
      <w:r w:rsidRPr="000311E1">
        <w:rPr>
          <w:rFonts w:ascii="Arial" w:hAnsi="Arial" w:cs="Arial"/>
          <w:b/>
          <w:sz w:val="20"/>
          <w:lang w:bidi="ar-SA"/>
        </w:rPr>
        <w:t>smlouvu, ve které je obsažen závazek</w:t>
      </w:r>
      <w:r w:rsidRPr="000311E1">
        <w:rPr>
          <w:rFonts w:ascii="Arial" w:hAnsi="Arial" w:cs="Arial"/>
          <w:sz w:val="20"/>
          <w:lang w:bidi="ar-SA"/>
        </w:rPr>
        <w:t xml:space="preserve">, že všichni tito účastníci budou vůči zadavateli a třetím osobám z jakýchkoliv právních vztahů vzniklých v souvislosti s veřejnou zakázkou </w:t>
      </w:r>
      <w:r w:rsidRPr="000311E1">
        <w:rPr>
          <w:rFonts w:ascii="Arial" w:hAnsi="Arial" w:cs="Arial"/>
          <w:b/>
          <w:sz w:val="20"/>
          <w:lang w:bidi="ar-SA"/>
        </w:rPr>
        <w:t>zavázáni společně a nerozdílně</w:t>
      </w:r>
      <w:r w:rsidRPr="000311E1">
        <w:rPr>
          <w:rFonts w:ascii="Arial" w:hAnsi="Arial" w:cs="Arial"/>
          <w:sz w:val="20"/>
          <w:lang w:bidi="ar-SA"/>
        </w:rPr>
        <w:t>, a to po celou dobu plnění veřejné zakázky i po dobu trvání jiných závazků vyplývajících z veřejné zakázky. Požadavek na závazek podle věty první, aby účastníci byli zavázání společně a nerozdílně, platí, pokud zvláštní právní předpis nebo zadavatel nestanoví jinak.</w:t>
      </w:r>
    </w:p>
    <w:p w14:paraId="66601875" w14:textId="77777777" w:rsidR="00CE6989" w:rsidRPr="000311E1" w:rsidRDefault="00CE6989" w:rsidP="00786834">
      <w:pPr>
        <w:pStyle w:val="Stylodstavecslovan"/>
        <w:keepNext/>
        <w:numPr>
          <w:ilvl w:val="1"/>
          <w:numId w:val="6"/>
        </w:numPr>
        <w:tabs>
          <w:tab w:val="num" w:pos="142"/>
        </w:tabs>
        <w:spacing w:line="276" w:lineRule="auto"/>
        <w:ind w:left="567" w:hanging="567"/>
        <w:jc w:val="left"/>
        <w:rPr>
          <w:rFonts w:ascii="Arial" w:hAnsi="Arial" w:cs="Arial"/>
          <w:b/>
          <w:szCs w:val="20"/>
        </w:rPr>
      </w:pPr>
      <w:bookmarkStart w:id="105" w:name="_Hlk45194236"/>
      <w:r w:rsidRPr="000311E1">
        <w:rPr>
          <w:rFonts w:ascii="Arial" w:hAnsi="Arial" w:cs="Arial"/>
          <w:b/>
          <w:szCs w:val="20"/>
        </w:rPr>
        <w:t>Závaznost požadavků Zadavatele</w:t>
      </w:r>
    </w:p>
    <w:p w14:paraId="0F971DDE" w14:textId="30E3B124" w:rsidR="00CE6989" w:rsidRPr="000311E1" w:rsidRDefault="00CE6989" w:rsidP="00B35769">
      <w:pPr>
        <w:pStyle w:val="Stylodstavecslovan"/>
        <w:tabs>
          <w:tab w:val="clear" w:pos="142"/>
        </w:tabs>
        <w:spacing w:after="480" w:line="276" w:lineRule="auto"/>
        <w:ind w:left="0" w:firstLine="0"/>
        <w:rPr>
          <w:rFonts w:ascii="Arial" w:hAnsi="Arial" w:cs="Arial"/>
          <w:sz w:val="20"/>
          <w:szCs w:val="20"/>
        </w:rPr>
      </w:pPr>
      <w:r w:rsidRPr="000311E1">
        <w:rPr>
          <w:rFonts w:ascii="Arial" w:hAnsi="Arial" w:cs="Arial"/>
          <w:sz w:val="20"/>
          <w:szCs w:val="20"/>
        </w:rPr>
        <w:t xml:space="preserve">Informace a údaje uvedené v jednotlivých částech této zadávací dokumentace a v jejich </w:t>
      </w:r>
      <w:r w:rsidR="000A7DD6" w:rsidRPr="000311E1">
        <w:rPr>
          <w:rFonts w:ascii="Arial" w:hAnsi="Arial" w:cs="Arial"/>
          <w:sz w:val="20"/>
          <w:szCs w:val="20"/>
        </w:rPr>
        <w:t>částech</w:t>
      </w:r>
      <w:r w:rsidRPr="000311E1">
        <w:rPr>
          <w:rFonts w:ascii="Arial" w:hAnsi="Arial" w:cs="Arial"/>
          <w:sz w:val="20"/>
          <w:szCs w:val="20"/>
        </w:rPr>
        <w:t xml:space="preserve"> vymezují závazné požadavky Zadavatele na plnění této </w:t>
      </w:r>
      <w:r w:rsidR="00E353D3" w:rsidRPr="000311E1">
        <w:rPr>
          <w:rFonts w:ascii="Arial" w:hAnsi="Arial" w:cs="Arial"/>
          <w:sz w:val="20"/>
          <w:szCs w:val="20"/>
        </w:rPr>
        <w:t>v</w:t>
      </w:r>
      <w:r w:rsidRPr="000311E1">
        <w:rPr>
          <w:rFonts w:ascii="Arial" w:hAnsi="Arial" w:cs="Arial"/>
          <w:sz w:val="20"/>
          <w:szCs w:val="20"/>
        </w:rPr>
        <w:t>eřejné zakázky. Tyto požadavky je účastník povinen plně a bezvýhradně respektovat při zpracování své nabídky. Neakceptování požadavků Zadavatele uvedených v této zadávací dokumentaci či změny obchodních podmínek mohou být považovány za nesplnění zadávacích podmínek s následkem vyloučení účastníka z další účasti v zadávacím řízení, není-li v zadávací dokumentaci uvedeno jinak.</w:t>
      </w:r>
      <w:bookmarkEnd w:id="105"/>
    </w:p>
    <w:p w14:paraId="329CA39E" w14:textId="77777777" w:rsidR="00E04F52" w:rsidRPr="000311E1" w:rsidRDefault="00E04F52" w:rsidP="00E04F52">
      <w:pPr>
        <w:pStyle w:val="Stylodstavecslovan"/>
        <w:tabs>
          <w:tab w:val="clear" w:pos="142"/>
        </w:tabs>
        <w:spacing w:after="480" w:line="276" w:lineRule="auto"/>
        <w:ind w:left="0" w:firstLine="0"/>
        <w:rPr>
          <w:rFonts w:ascii="Arial" w:hAnsi="Arial" w:cs="Arial"/>
          <w:sz w:val="20"/>
          <w:szCs w:val="20"/>
        </w:rPr>
      </w:pPr>
      <w:r w:rsidRPr="000311E1">
        <w:rPr>
          <w:rFonts w:ascii="Arial" w:hAnsi="Arial" w:cs="Arial"/>
          <w:sz w:val="20"/>
          <w:szCs w:val="20"/>
        </w:rPr>
        <w:t>Zadavatel dále upozorňuje dodavatele na skutečnost, že zadávací dokumentace je souhrnem požadavků zadavatele, a nikoliv konečným souhrnem veškerých požadavků vyplývajících z obecně známých platných právních předpisů a odborných norem. Dodavatel se tak musí při zpracování své nabídky vždy řídit nejen požadavky obsaženými v zadávací dokumentaci, ale též ustanoveními příslušných obecně závazných norem.</w:t>
      </w:r>
    </w:p>
    <w:p w14:paraId="33618D90" w14:textId="78CA13AD" w:rsidR="001F450E" w:rsidRPr="000311E1" w:rsidRDefault="007C0568" w:rsidP="005E3D58">
      <w:pPr>
        <w:pStyle w:val="Nadpis1"/>
        <w:keepNext/>
        <w:keepLines/>
        <w:rPr>
          <w:rFonts w:eastAsiaTheme="minorHAnsi"/>
          <w:u w:val="single"/>
        </w:rPr>
      </w:pPr>
      <w:bookmarkStart w:id="106" w:name="_Toc156384652"/>
      <w:bookmarkStart w:id="107" w:name="_Toc368588779"/>
      <w:bookmarkStart w:id="108" w:name="_Toc478991251"/>
      <w:r w:rsidRPr="000311E1">
        <w:t>PODÁNÍ NABÍDKY A OTEVÍRÁNÍ NABÍDEK</w:t>
      </w:r>
      <w:bookmarkEnd w:id="106"/>
      <w:r w:rsidRPr="000311E1">
        <w:rPr>
          <w:rFonts w:eastAsiaTheme="minorHAnsi"/>
          <w:u w:val="single"/>
        </w:rPr>
        <w:t xml:space="preserve"> </w:t>
      </w:r>
      <w:bookmarkEnd w:id="107"/>
      <w:bookmarkEnd w:id="108"/>
    </w:p>
    <w:p w14:paraId="4080A4D4" w14:textId="77777777" w:rsidR="000A272B" w:rsidRPr="000311E1" w:rsidRDefault="000A272B" w:rsidP="005E3D58">
      <w:pPr>
        <w:pStyle w:val="Stylodstavecslovan"/>
        <w:keepNext/>
        <w:keepLines/>
        <w:numPr>
          <w:ilvl w:val="1"/>
          <w:numId w:val="6"/>
        </w:numPr>
        <w:tabs>
          <w:tab w:val="clear" w:pos="4821"/>
          <w:tab w:val="num" w:pos="142"/>
          <w:tab w:val="num" w:pos="8507"/>
        </w:tabs>
        <w:spacing w:line="276" w:lineRule="auto"/>
        <w:ind w:left="567" w:hanging="567"/>
        <w:rPr>
          <w:rFonts w:ascii="Arial" w:hAnsi="Arial" w:cs="Arial"/>
          <w:b/>
          <w:szCs w:val="20"/>
        </w:rPr>
      </w:pPr>
      <w:r w:rsidRPr="000311E1">
        <w:rPr>
          <w:rFonts w:ascii="Arial" w:hAnsi="Arial" w:cs="Arial"/>
          <w:b/>
          <w:szCs w:val="20"/>
        </w:rPr>
        <w:t>Lhůta a místo</w:t>
      </w:r>
    </w:p>
    <w:p w14:paraId="224038DA" w14:textId="7D29497D" w:rsidR="000A272B" w:rsidRPr="000311E1" w:rsidRDefault="000A272B" w:rsidP="008666C9">
      <w:pPr>
        <w:pStyle w:val="Bezmezer"/>
      </w:pPr>
      <w:r w:rsidRPr="000311E1">
        <w:t xml:space="preserve">Lhůta pro podání nabídek končí </w:t>
      </w:r>
      <w:r w:rsidRPr="00AE17C6">
        <w:t>dn</w:t>
      </w:r>
      <w:r w:rsidR="000D45B4">
        <w:t xml:space="preserve">e </w:t>
      </w:r>
      <w:r w:rsidR="000D45B4" w:rsidRPr="000D45B4">
        <w:t xml:space="preserve">19. </w:t>
      </w:r>
      <w:ins w:id="109" w:author="Autor">
        <w:r w:rsidR="00901E2D">
          <w:t>3</w:t>
        </w:r>
      </w:ins>
      <w:del w:id="110" w:author="Autor">
        <w:r w:rsidR="000D45B4" w:rsidRPr="000D45B4" w:rsidDel="00901E2D">
          <w:delText>2</w:delText>
        </w:r>
      </w:del>
      <w:r w:rsidR="000D45B4" w:rsidRPr="000D45B4">
        <w:t>. 2024</w:t>
      </w:r>
      <w:r w:rsidR="00832B24" w:rsidRPr="000D45B4">
        <w:t>,</w:t>
      </w:r>
      <w:r w:rsidRPr="000D45B4">
        <w:rPr>
          <w:bCs/>
        </w:rPr>
        <w:t xml:space="preserve"> v</w:t>
      </w:r>
      <w:r w:rsidR="00E6439F" w:rsidRPr="000D45B4">
        <w:rPr>
          <w:bCs/>
        </w:rPr>
        <w:t xml:space="preserve"> 1</w:t>
      </w:r>
      <w:r w:rsidR="00292279" w:rsidRPr="000D45B4">
        <w:rPr>
          <w:bCs/>
        </w:rPr>
        <w:t>0</w:t>
      </w:r>
      <w:r w:rsidR="00E6439F" w:rsidRPr="000D45B4">
        <w:rPr>
          <w:bCs/>
        </w:rPr>
        <w:t>:00</w:t>
      </w:r>
      <w:r w:rsidR="00AE17C6" w:rsidRPr="000D45B4">
        <w:t xml:space="preserve"> hod.</w:t>
      </w:r>
    </w:p>
    <w:p w14:paraId="5F836219" w14:textId="1CE3D5F3" w:rsidR="00575370" w:rsidRPr="000311E1" w:rsidRDefault="00575370" w:rsidP="00C129D5">
      <w:pPr>
        <w:spacing w:after="120" w:line="240" w:lineRule="auto"/>
        <w:jc w:val="both"/>
        <w:rPr>
          <w:rFonts w:ascii="Arial" w:hAnsi="Arial" w:cs="Arial"/>
          <w:sz w:val="20"/>
        </w:rPr>
      </w:pPr>
      <w:r w:rsidRPr="000311E1">
        <w:rPr>
          <w:rFonts w:ascii="Arial" w:hAnsi="Arial" w:cs="Arial"/>
          <w:sz w:val="20"/>
        </w:rPr>
        <w:t xml:space="preserve">Pokud nebude nabídka zadavateli doručena ve stanovené lhůtě nebo způsobem </w:t>
      </w:r>
      <w:r w:rsidR="00422BD5" w:rsidRPr="000311E1">
        <w:rPr>
          <w:rFonts w:ascii="Arial" w:hAnsi="Arial" w:cs="Arial"/>
          <w:sz w:val="20"/>
        </w:rPr>
        <w:t>stanoveným</w:t>
      </w:r>
      <w:r w:rsidRPr="000311E1">
        <w:rPr>
          <w:rFonts w:ascii="Arial" w:hAnsi="Arial" w:cs="Arial"/>
          <w:sz w:val="20"/>
        </w:rPr>
        <w:t xml:space="preserve"> v zadávacích podmínkách, nepovažuje se za podanou</w:t>
      </w:r>
      <w:r w:rsidR="008B5824" w:rsidRPr="000311E1">
        <w:rPr>
          <w:rFonts w:ascii="Arial" w:hAnsi="Arial" w:cs="Arial"/>
          <w:sz w:val="20"/>
        </w:rPr>
        <w:t xml:space="preserve"> a v průběhu zadávacího řízení se k ní nebude přihlížet.</w:t>
      </w:r>
    </w:p>
    <w:p w14:paraId="4E573E03" w14:textId="485B9F98" w:rsidR="008B5824" w:rsidRPr="000311E1" w:rsidRDefault="00575370" w:rsidP="031BB5DC">
      <w:pPr>
        <w:spacing w:after="360" w:line="240" w:lineRule="auto"/>
        <w:jc w:val="both"/>
        <w:rPr>
          <w:rFonts w:ascii="Arial" w:hAnsi="Arial" w:cs="Arial"/>
          <w:sz w:val="20"/>
          <w:szCs w:val="20"/>
        </w:rPr>
      </w:pPr>
      <w:r w:rsidRPr="031BB5DC">
        <w:rPr>
          <w:rFonts w:ascii="Arial" w:hAnsi="Arial" w:cs="Arial"/>
          <w:sz w:val="20"/>
          <w:szCs w:val="20"/>
        </w:rPr>
        <w:lastRenderedPageBreak/>
        <w:t>Za řádné podání nabídky je odpovědný účastník zadávacího řízení.</w:t>
      </w:r>
    </w:p>
    <w:p w14:paraId="13ACFBFE" w14:textId="77777777" w:rsidR="008B5824" w:rsidRPr="000311E1" w:rsidRDefault="008B5824" w:rsidP="00837E42">
      <w:pPr>
        <w:pStyle w:val="Stylodstavecslovan"/>
        <w:numPr>
          <w:ilvl w:val="1"/>
          <w:numId w:val="6"/>
        </w:numPr>
        <w:tabs>
          <w:tab w:val="clear" w:pos="4821"/>
          <w:tab w:val="num" w:pos="142"/>
          <w:tab w:val="num" w:pos="8507"/>
        </w:tabs>
        <w:spacing w:line="276" w:lineRule="auto"/>
        <w:ind w:left="567" w:hanging="567"/>
        <w:rPr>
          <w:rFonts w:ascii="Arial" w:hAnsi="Arial" w:cs="Arial"/>
          <w:color w:val="FF0000"/>
          <w:sz w:val="20"/>
          <w:szCs w:val="20"/>
        </w:rPr>
      </w:pPr>
      <w:r w:rsidRPr="000311E1">
        <w:rPr>
          <w:rFonts w:ascii="Arial" w:hAnsi="Arial" w:cs="Arial"/>
          <w:b/>
          <w:szCs w:val="20"/>
        </w:rPr>
        <w:t>Podmínky pro podání nabídky</w:t>
      </w:r>
    </w:p>
    <w:p w14:paraId="6E4BF837" w14:textId="77777777" w:rsidR="008B5824" w:rsidRPr="000311E1" w:rsidRDefault="008B5824" w:rsidP="00FE1585">
      <w:pPr>
        <w:spacing w:after="240"/>
        <w:jc w:val="both"/>
        <w:rPr>
          <w:rFonts w:ascii="Arial" w:hAnsi="Arial" w:cs="Arial"/>
          <w:sz w:val="20"/>
          <w:szCs w:val="20"/>
        </w:rPr>
      </w:pPr>
      <w:r w:rsidRPr="000311E1">
        <w:rPr>
          <w:rFonts w:ascii="Arial" w:hAnsi="Arial" w:cs="Arial"/>
          <w:sz w:val="20"/>
          <w:szCs w:val="20"/>
        </w:rPr>
        <w:t xml:space="preserve">Nabídky budou otevírány dle ustanovení § 109 zákona po </w:t>
      </w:r>
      <w:bookmarkStart w:id="111" w:name="_Hlk51159288"/>
      <w:r w:rsidRPr="000311E1">
        <w:rPr>
          <w:rFonts w:ascii="Arial" w:hAnsi="Arial" w:cs="Arial"/>
          <w:sz w:val="20"/>
          <w:szCs w:val="20"/>
        </w:rPr>
        <w:t xml:space="preserve">uplynutí lhůty pro podání nabídek. </w:t>
      </w:r>
      <w:r w:rsidRPr="000311E1">
        <w:rPr>
          <w:rFonts w:ascii="Arial" w:hAnsi="Arial" w:cs="Arial"/>
          <w:b/>
          <w:sz w:val="20"/>
          <w:szCs w:val="20"/>
          <w:u w:val="single"/>
        </w:rPr>
        <w:t>Vzhledem k elektronickému podání nabídek nebude otevírání nabídek veřejné.</w:t>
      </w:r>
      <w:r w:rsidRPr="000311E1">
        <w:rPr>
          <w:rFonts w:ascii="Arial" w:hAnsi="Arial" w:cs="Arial"/>
          <w:b/>
          <w:sz w:val="20"/>
          <w:szCs w:val="20"/>
        </w:rPr>
        <w:t xml:space="preserve"> </w:t>
      </w:r>
      <w:r w:rsidRPr="000311E1">
        <w:rPr>
          <w:rFonts w:ascii="Arial" w:hAnsi="Arial" w:cs="Arial"/>
          <w:sz w:val="20"/>
          <w:szCs w:val="20"/>
        </w:rPr>
        <w:t>Otevřením nabídky v elektronické podobě se rozumí zpřístupnění jejího obsahu zadavateli. Zadavatel zkontroluje při otevírání nabídek, zda nabídka byla doručena ve stanovené lhůtě, zda je autentická a zda s datovou zprávou obsahující nabídku nebylo před jejím otevřením manipulováno.</w:t>
      </w:r>
    </w:p>
    <w:p w14:paraId="737E57FA" w14:textId="6952352D" w:rsidR="00C91F59" w:rsidRPr="000311E1" w:rsidRDefault="00C91F59" w:rsidP="005F1BE6">
      <w:pPr>
        <w:pStyle w:val="Nadpis1"/>
      </w:pPr>
      <w:bookmarkStart w:id="112" w:name="_Toc478991254"/>
      <w:bookmarkStart w:id="113" w:name="_Toc156384653"/>
      <w:bookmarkEnd w:id="111"/>
      <w:r w:rsidRPr="000311E1">
        <w:t>V</w:t>
      </w:r>
      <w:r w:rsidR="00CE6989" w:rsidRPr="000311E1">
        <w:t>YSVĚTL</w:t>
      </w:r>
      <w:r w:rsidR="00160D45" w:rsidRPr="000311E1">
        <w:t>E</w:t>
      </w:r>
      <w:r w:rsidR="00CE6989" w:rsidRPr="000311E1">
        <w:t>NÍ ZADÁVACÍ DOKUMENTACE</w:t>
      </w:r>
      <w:bookmarkEnd w:id="112"/>
      <w:bookmarkEnd w:id="113"/>
    </w:p>
    <w:p w14:paraId="65FBBAAF" w14:textId="77777777" w:rsidR="00D72B58" w:rsidRPr="000311E1" w:rsidRDefault="00D72B58" w:rsidP="00D72B58">
      <w:pPr>
        <w:pStyle w:val="StylGaramond12bPROST"/>
        <w:spacing w:line="276" w:lineRule="auto"/>
        <w:rPr>
          <w:rFonts w:ascii="Arial" w:hAnsi="Arial" w:cs="Arial"/>
          <w:color w:val="auto"/>
          <w:sz w:val="20"/>
          <w:szCs w:val="20"/>
          <w:lang w:eastAsia="en-US" w:bidi="en-US"/>
        </w:rPr>
      </w:pPr>
      <w:bookmarkStart w:id="114" w:name="_Toc478991255"/>
      <w:r w:rsidRPr="000311E1">
        <w:rPr>
          <w:rFonts w:ascii="Arial" w:hAnsi="Arial" w:cs="Arial"/>
          <w:color w:val="auto"/>
          <w:sz w:val="20"/>
          <w:szCs w:val="20"/>
          <w:lang w:eastAsia="en-US" w:bidi="en-US"/>
        </w:rPr>
        <w:t>Zadávací dokumentace je uveřejněna na profilu zadavatele.</w:t>
      </w:r>
    </w:p>
    <w:p w14:paraId="0535C928" w14:textId="77777777" w:rsidR="00D72B58" w:rsidRPr="000311E1" w:rsidRDefault="00D72B58" w:rsidP="00D72B58">
      <w:pPr>
        <w:pStyle w:val="StylGaramond12bPROST"/>
        <w:spacing w:line="276" w:lineRule="auto"/>
        <w:rPr>
          <w:rFonts w:ascii="Arial" w:hAnsi="Arial" w:cs="Arial"/>
          <w:color w:val="auto"/>
          <w:sz w:val="20"/>
          <w:szCs w:val="20"/>
          <w:lang w:eastAsia="en-US" w:bidi="en-US"/>
        </w:rPr>
      </w:pPr>
      <w:r w:rsidRPr="000311E1">
        <w:rPr>
          <w:rFonts w:ascii="Arial" w:hAnsi="Arial" w:cs="Arial"/>
          <w:color w:val="auto"/>
          <w:sz w:val="20"/>
          <w:szCs w:val="20"/>
          <w:lang w:eastAsia="en-US" w:bidi="en-US"/>
        </w:rPr>
        <w:t>Zadavatel může zadávací dokumentaci vysvětlit, pokud takové vysvětlení, případně související dokumenty, uveřejní na profilu zadavatele, a to nejméně 5 pracovních dnů před uplynutím lhůty pro podání nabídek.</w:t>
      </w:r>
    </w:p>
    <w:p w14:paraId="7B72C77D" w14:textId="74063568" w:rsidR="00D72B58" w:rsidRPr="000311E1" w:rsidRDefault="00D72B58" w:rsidP="00D72B58">
      <w:pPr>
        <w:pStyle w:val="StylGaramond12bPROST"/>
        <w:spacing w:line="276" w:lineRule="auto"/>
        <w:rPr>
          <w:rFonts w:ascii="Arial" w:hAnsi="Arial" w:cs="Arial"/>
          <w:color w:val="auto"/>
          <w:sz w:val="20"/>
          <w:szCs w:val="20"/>
          <w:lang w:eastAsia="en-US" w:bidi="en-US"/>
        </w:rPr>
      </w:pPr>
      <w:r w:rsidRPr="031BB5DC">
        <w:rPr>
          <w:rFonts w:ascii="Arial" w:hAnsi="Arial" w:cs="Arial"/>
          <w:color w:val="auto"/>
          <w:sz w:val="20"/>
          <w:szCs w:val="20"/>
          <w:lang w:eastAsia="en-US" w:bidi="en-US"/>
        </w:rPr>
        <w:t>Účastníci jsou oprávněni požadovat vysvětlení zadávací dokumentace dle § 98 zákona. Na později doručené žádosti již není Zadavatel povinen vysvětlení poskytnout.</w:t>
      </w:r>
    </w:p>
    <w:p w14:paraId="7D5BFCF1" w14:textId="77777777" w:rsidR="00D72B58" w:rsidRPr="000311E1" w:rsidRDefault="00D72B58" w:rsidP="00D72B58">
      <w:pPr>
        <w:pStyle w:val="StylGaramond12bPROST"/>
        <w:spacing w:line="276" w:lineRule="auto"/>
        <w:rPr>
          <w:rFonts w:ascii="Arial" w:hAnsi="Arial" w:cs="Arial"/>
          <w:color w:val="auto"/>
          <w:sz w:val="20"/>
          <w:szCs w:val="20"/>
          <w:lang w:eastAsia="en-US" w:bidi="en-US"/>
        </w:rPr>
      </w:pPr>
      <w:r w:rsidRPr="000311E1">
        <w:rPr>
          <w:rFonts w:ascii="Arial" w:hAnsi="Arial" w:cs="Arial"/>
          <w:color w:val="auto"/>
          <w:sz w:val="20"/>
          <w:szCs w:val="20"/>
          <w:lang w:eastAsia="en-US" w:bidi="en-US"/>
        </w:rPr>
        <w:t xml:space="preserve">Žádost o vysvětlení zadávací dokumentace musí být doručena zadavateli </w:t>
      </w:r>
      <w:r w:rsidRPr="000311E1">
        <w:rPr>
          <w:rFonts w:ascii="Arial" w:hAnsi="Arial" w:cs="Arial"/>
          <w:b/>
          <w:bCs/>
          <w:color w:val="auto"/>
          <w:sz w:val="20"/>
          <w:szCs w:val="20"/>
          <w:lang w:eastAsia="en-US" w:bidi="en-US"/>
        </w:rPr>
        <w:t>prostřednictvím elektronického nástroje E-ZAK</w:t>
      </w:r>
      <w:r w:rsidRPr="000311E1">
        <w:rPr>
          <w:rFonts w:ascii="Arial" w:hAnsi="Arial" w:cs="Arial"/>
          <w:color w:val="auto"/>
          <w:sz w:val="20"/>
          <w:szCs w:val="20"/>
          <w:lang w:eastAsia="en-US" w:bidi="en-US"/>
        </w:rPr>
        <w:t>. Pokud o vysvětlení zadávací dokumentace písemně požádá účastník, zadavatel vysvětlení, změnu nebo doplnění uveřejní na profilu zadavatele, včetně přesného znění žádosti. Stejným způsobem uveřejní zadavatel i vysvětlení změnu nebo doplnění z vlastního podnětu.</w:t>
      </w:r>
    </w:p>
    <w:p w14:paraId="6C0E469D" w14:textId="77777777" w:rsidR="005F334D" w:rsidRPr="00076472" w:rsidRDefault="005F334D" w:rsidP="003C0CCE">
      <w:pPr>
        <w:pStyle w:val="StylGaramond12bPROST"/>
        <w:spacing w:line="276" w:lineRule="auto"/>
        <w:rPr>
          <w:rFonts w:ascii="Arial" w:hAnsi="Arial" w:cs="Arial"/>
          <w:color w:val="auto"/>
          <w:sz w:val="20"/>
          <w:szCs w:val="20"/>
          <w:highlight w:val="yellow"/>
          <w:lang w:eastAsia="en-US" w:bidi="en-US"/>
        </w:rPr>
      </w:pPr>
    </w:p>
    <w:p w14:paraId="6711AFD7" w14:textId="44F852A0" w:rsidR="00C91F59" w:rsidRPr="000311E1" w:rsidRDefault="00C91F59" w:rsidP="005F1BE6">
      <w:pPr>
        <w:pStyle w:val="Nadpis1"/>
      </w:pPr>
      <w:bookmarkStart w:id="115" w:name="_Toc156384654"/>
      <w:r w:rsidRPr="000311E1">
        <w:t>P</w:t>
      </w:r>
      <w:r w:rsidR="00AC604E" w:rsidRPr="000311E1">
        <w:t>OŽADAVE</w:t>
      </w:r>
      <w:r w:rsidR="00E803C6" w:rsidRPr="000311E1">
        <w:t>K</w:t>
      </w:r>
      <w:r w:rsidR="00AC604E" w:rsidRPr="000311E1">
        <w:t xml:space="preserve"> ZADAVATELE NA VYBRANÉHO </w:t>
      </w:r>
      <w:r w:rsidR="0021162A" w:rsidRPr="000311E1">
        <w:t xml:space="preserve">DODAVATELE </w:t>
      </w:r>
      <w:r w:rsidRPr="000311E1">
        <w:t xml:space="preserve">– </w:t>
      </w:r>
      <w:r w:rsidR="00AC604E" w:rsidRPr="000311E1">
        <w:t>PODMÍNKY PRO UZAVŘENÍ</w:t>
      </w:r>
      <w:bookmarkEnd w:id="114"/>
      <w:r w:rsidR="00AC604E" w:rsidRPr="000311E1">
        <w:t xml:space="preserve"> </w:t>
      </w:r>
      <w:r w:rsidR="00D03E6F" w:rsidRPr="000311E1">
        <w:t>SMLUV</w:t>
      </w:r>
      <w:bookmarkEnd w:id="115"/>
    </w:p>
    <w:p w14:paraId="639F14DB" w14:textId="1FD1E9A1" w:rsidR="009F6402" w:rsidRPr="00CB5E63" w:rsidRDefault="009F6402" w:rsidP="009F6402">
      <w:pPr>
        <w:pStyle w:val="NORMLN0"/>
        <w:spacing w:line="276" w:lineRule="auto"/>
      </w:pPr>
      <w:r w:rsidRPr="00CB5E63">
        <w:t>Vybran</w:t>
      </w:r>
      <w:r w:rsidR="00D24C97" w:rsidRPr="00CB5E63">
        <w:t>ý</w:t>
      </w:r>
      <w:r w:rsidRPr="00CB5E63">
        <w:t xml:space="preserve"> dodavatel</w:t>
      </w:r>
      <w:r w:rsidR="00D24C97" w:rsidRPr="00CB5E63">
        <w:t xml:space="preserve"> je povinen </w:t>
      </w:r>
      <w:r w:rsidRPr="00CB5E63">
        <w:t>zadavateli na písemnou výzvu učiněnou dle § 122 odst. 3 písm. a) ZZVZ předložit doklady prokazující jeho kvalifikaci, pokud je nepředložil</w:t>
      </w:r>
      <w:r w:rsidR="000E1FE1">
        <w:t xml:space="preserve"> </w:t>
      </w:r>
      <w:r w:rsidRPr="00CB5E63">
        <w:t xml:space="preserve">již </w:t>
      </w:r>
      <w:r w:rsidR="00593844" w:rsidRPr="00CB5E63">
        <w:t>v</w:t>
      </w:r>
      <w:r w:rsidR="00CB5E63" w:rsidRPr="00CB5E63">
        <w:t> </w:t>
      </w:r>
      <w:r w:rsidR="00593844" w:rsidRPr="00CB5E63">
        <w:t>nabídce</w:t>
      </w:r>
      <w:r w:rsidR="00CB5E63" w:rsidRPr="00CB5E63">
        <w:t xml:space="preserve"> nebo je neposkytl zadavateli v průběhu zadávacího řízení. </w:t>
      </w:r>
    </w:p>
    <w:p w14:paraId="7ECBD726" w14:textId="12FC3A18" w:rsidR="009F6402" w:rsidRPr="0001466B" w:rsidRDefault="009F6402" w:rsidP="0001466B">
      <w:pPr>
        <w:pStyle w:val="NORMLN0"/>
        <w:spacing w:line="276" w:lineRule="auto"/>
      </w:pPr>
      <w:r w:rsidRPr="00CB5E63">
        <w:rPr>
          <w:b/>
          <w:bCs/>
        </w:rPr>
        <w:t>Přesnou formu dokladu (kopie/originál) upřesní zadavatel v samotné Výzvě.</w:t>
      </w:r>
    </w:p>
    <w:p w14:paraId="3B58F97A" w14:textId="2DBECB7A" w:rsidR="00C91F59" w:rsidRPr="000311E1" w:rsidRDefault="00E9463A" w:rsidP="00364914">
      <w:pPr>
        <w:pStyle w:val="Stylodstavecslovan"/>
        <w:tabs>
          <w:tab w:val="clear" w:pos="142"/>
        </w:tabs>
        <w:spacing w:line="276" w:lineRule="auto"/>
        <w:ind w:left="0" w:firstLine="0"/>
        <w:rPr>
          <w:rFonts w:ascii="Arial" w:hAnsi="Arial" w:cs="Arial"/>
          <w:sz w:val="20"/>
          <w:szCs w:val="20"/>
        </w:rPr>
      </w:pPr>
      <w:bookmarkStart w:id="116" w:name="_Hlk49169174"/>
      <w:r w:rsidRPr="000311E1">
        <w:rPr>
          <w:rFonts w:ascii="Arial" w:hAnsi="Arial" w:cs="Arial"/>
          <w:sz w:val="20"/>
          <w:szCs w:val="20"/>
        </w:rPr>
        <w:t>Vybran</w:t>
      </w:r>
      <w:r w:rsidR="00157D09" w:rsidRPr="000311E1">
        <w:rPr>
          <w:rFonts w:ascii="Arial" w:hAnsi="Arial" w:cs="Arial"/>
          <w:sz w:val="20"/>
          <w:szCs w:val="20"/>
        </w:rPr>
        <w:t>ý</w:t>
      </w:r>
      <w:r w:rsidRPr="000311E1">
        <w:rPr>
          <w:rFonts w:ascii="Arial" w:hAnsi="Arial" w:cs="Arial"/>
          <w:sz w:val="20"/>
          <w:szCs w:val="20"/>
        </w:rPr>
        <w:t xml:space="preserve"> dodavatel </w:t>
      </w:r>
      <w:r w:rsidR="00EA5111" w:rsidRPr="000311E1">
        <w:rPr>
          <w:rFonts w:ascii="Arial" w:hAnsi="Arial" w:cs="Arial"/>
          <w:sz w:val="20"/>
          <w:szCs w:val="20"/>
        </w:rPr>
        <w:t>j</w:t>
      </w:r>
      <w:r w:rsidR="00157D09" w:rsidRPr="000311E1">
        <w:rPr>
          <w:rFonts w:ascii="Arial" w:hAnsi="Arial" w:cs="Arial"/>
          <w:sz w:val="20"/>
          <w:szCs w:val="20"/>
        </w:rPr>
        <w:t>e</w:t>
      </w:r>
      <w:r w:rsidR="00EA5111" w:rsidRPr="000311E1">
        <w:rPr>
          <w:rFonts w:ascii="Arial" w:hAnsi="Arial" w:cs="Arial"/>
          <w:sz w:val="20"/>
          <w:szCs w:val="20"/>
        </w:rPr>
        <w:t xml:space="preserve"> </w:t>
      </w:r>
      <w:r w:rsidR="00C91F59" w:rsidRPr="000311E1">
        <w:rPr>
          <w:rFonts w:ascii="Arial" w:hAnsi="Arial" w:cs="Arial"/>
          <w:sz w:val="20"/>
          <w:szCs w:val="20"/>
        </w:rPr>
        <w:t>dále povin</w:t>
      </w:r>
      <w:r w:rsidR="00157D09" w:rsidRPr="000311E1">
        <w:rPr>
          <w:rFonts w:ascii="Arial" w:hAnsi="Arial" w:cs="Arial"/>
          <w:sz w:val="20"/>
          <w:szCs w:val="20"/>
        </w:rPr>
        <w:t>en</w:t>
      </w:r>
      <w:r w:rsidR="00C91F59" w:rsidRPr="000311E1">
        <w:rPr>
          <w:rFonts w:ascii="Arial" w:hAnsi="Arial" w:cs="Arial"/>
          <w:sz w:val="20"/>
          <w:szCs w:val="20"/>
        </w:rPr>
        <w:t xml:space="preserve"> zadavateli na písemnou výzvu učiněnou dle § 122 odst. 3 písm. b) </w:t>
      </w:r>
      <w:r w:rsidR="00364914" w:rsidRPr="000311E1">
        <w:rPr>
          <w:rFonts w:ascii="Arial" w:hAnsi="Arial" w:cs="Arial"/>
          <w:sz w:val="20"/>
          <w:szCs w:val="20"/>
        </w:rPr>
        <w:t>zákona</w:t>
      </w:r>
      <w:r w:rsidR="00C91F59" w:rsidRPr="000311E1">
        <w:rPr>
          <w:rFonts w:ascii="Arial" w:hAnsi="Arial" w:cs="Arial"/>
          <w:sz w:val="20"/>
          <w:szCs w:val="20"/>
        </w:rPr>
        <w:t xml:space="preserve"> předložit v souladu s § 104</w:t>
      </w:r>
      <w:r w:rsidR="0017305C" w:rsidRPr="000311E1">
        <w:rPr>
          <w:rFonts w:ascii="Arial" w:hAnsi="Arial" w:cs="Arial"/>
          <w:sz w:val="20"/>
          <w:szCs w:val="20"/>
        </w:rPr>
        <w:t xml:space="preserve"> zákona</w:t>
      </w:r>
      <w:r w:rsidR="00C91F59" w:rsidRPr="000311E1">
        <w:rPr>
          <w:rFonts w:ascii="Arial" w:hAnsi="Arial" w:cs="Arial"/>
          <w:sz w:val="20"/>
          <w:szCs w:val="20"/>
        </w:rPr>
        <w:t>:</w:t>
      </w:r>
    </w:p>
    <w:p w14:paraId="5F679835" w14:textId="77777777" w:rsidR="00041742" w:rsidRPr="000311E1" w:rsidRDefault="00C91F59" w:rsidP="00837E42">
      <w:pPr>
        <w:pStyle w:val="Stylodstavecslovan"/>
        <w:numPr>
          <w:ilvl w:val="0"/>
          <w:numId w:val="9"/>
        </w:numPr>
        <w:spacing w:line="276" w:lineRule="auto"/>
        <w:rPr>
          <w:rFonts w:ascii="Arial" w:hAnsi="Arial" w:cs="Arial"/>
          <w:b/>
          <w:sz w:val="20"/>
          <w:szCs w:val="20"/>
        </w:rPr>
      </w:pPr>
      <w:r w:rsidRPr="000311E1">
        <w:rPr>
          <w:rFonts w:ascii="Arial" w:hAnsi="Arial" w:cs="Arial"/>
          <w:b/>
          <w:sz w:val="20"/>
          <w:szCs w:val="20"/>
        </w:rPr>
        <w:t>pojistn</w:t>
      </w:r>
      <w:r w:rsidR="00041742" w:rsidRPr="000311E1">
        <w:rPr>
          <w:rFonts w:ascii="Arial" w:hAnsi="Arial" w:cs="Arial"/>
          <w:b/>
          <w:sz w:val="20"/>
          <w:szCs w:val="20"/>
        </w:rPr>
        <w:t>ou</w:t>
      </w:r>
      <w:r w:rsidRPr="000311E1">
        <w:rPr>
          <w:rFonts w:ascii="Arial" w:hAnsi="Arial" w:cs="Arial"/>
          <w:b/>
          <w:sz w:val="20"/>
          <w:szCs w:val="20"/>
        </w:rPr>
        <w:t xml:space="preserve"> smlouv</w:t>
      </w:r>
      <w:r w:rsidR="00041742" w:rsidRPr="000311E1">
        <w:rPr>
          <w:rFonts w:ascii="Arial" w:hAnsi="Arial" w:cs="Arial"/>
          <w:b/>
          <w:sz w:val="20"/>
          <w:szCs w:val="20"/>
        </w:rPr>
        <w:t>u</w:t>
      </w:r>
      <w:r w:rsidR="008914BD" w:rsidRPr="000311E1">
        <w:rPr>
          <w:rFonts w:ascii="Arial" w:hAnsi="Arial" w:cs="Arial"/>
          <w:b/>
          <w:sz w:val="20"/>
          <w:szCs w:val="20"/>
        </w:rPr>
        <w:t xml:space="preserve"> (</w:t>
      </w:r>
      <w:r w:rsidR="00967695" w:rsidRPr="000311E1">
        <w:rPr>
          <w:rFonts w:ascii="Arial" w:hAnsi="Arial" w:cs="Arial"/>
          <w:b/>
          <w:sz w:val="20"/>
          <w:szCs w:val="20"/>
        </w:rPr>
        <w:t>prostá kopie v elektronické podobě</w:t>
      </w:r>
      <w:r w:rsidR="008914BD" w:rsidRPr="000311E1">
        <w:rPr>
          <w:rFonts w:ascii="Arial" w:hAnsi="Arial" w:cs="Arial"/>
          <w:b/>
          <w:sz w:val="20"/>
          <w:szCs w:val="20"/>
        </w:rPr>
        <w:t>)</w:t>
      </w:r>
    </w:p>
    <w:p w14:paraId="6388C811" w14:textId="342E911E" w:rsidR="00A70379" w:rsidRPr="000311E1" w:rsidRDefault="0081337A" w:rsidP="0081337A">
      <w:pPr>
        <w:pStyle w:val="Stylodstavecslovan"/>
        <w:tabs>
          <w:tab w:val="clear" w:pos="142"/>
        </w:tabs>
        <w:spacing w:line="276" w:lineRule="auto"/>
        <w:ind w:left="794" w:firstLine="0"/>
        <w:rPr>
          <w:rFonts w:ascii="Arial" w:hAnsi="Arial" w:cs="Arial"/>
          <w:sz w:val="20"/>
          <w:szCs w:val="20"/>
        </w:rPr>
      </w:pPr>
      <w:bookmarkStart w:id="117" w:name="_Hlk59192369"/>
      <w:r w:rsidRPr="000311E1">
        <w:rPr>
          <w:rFonts w:ascii="Arial" w:hAnsi="Arial" w:cs="Arial"/>
          <w:sz w:val="20"/>
          <w:szCs w:val="20"/>
        </w:rPr>
        <w:t xml:space="preserve">s předmětem a rozsahem </w:t>
      </w:r>
      <w:bookmarkEnd w:id="117"/>
      <w:r w:rsidR="00E7444C" w:rsidRPr="000311E1">
        <w:rPr>
          <w:rFonts w:ascii="Arial" w:hAnsi="Arial" w:cs="Arial"/>
          <w:b/>
          <w:sz w:val="20"/>
          <w:szCs w:val="20"/>
        </w:rPr>
        <w:t>pojištění odpovědnosti Dodavatele za škodu z provozní činnosti způsobenou třetí osobě a pojištění odpovědnosti Dodavatele za škodu způsobenou vadou výrobku s limitem pojistného plnění al</w:t>
      </w:r>
      <w:r w:rsidR="00E7444C" w:rsidRPr="005211B5">
        <w:rPr>
          <w:rFonts w:ascii="Arial" w:hAnsi="Arial" w:cs="Arial"/>
          <w:b/>
          <w:sz w:val="20"/>
          <w:szCs w:val="20"/>
        </w:rPr>
        <w:t>espoň</w:t>
      </w:r>
      <w:r w:rsidR="005211B5">
        <w:rPr>
          <w:rFonts w:ascii="Arial" w:hAnsi="Arial" w:cs="Arial"/>
          <w:b/>
          <w:sz w:val="20"/>
          <w:szCs w:val="20"/>
        </w:rPr>
        <w:t xml:space="preserve"> </w:t>
      </w:r>
      <w:r w:rsidR="00F80A54">
        <w:rPr>
          <w:rFonts w:ascii="Arial" w:hAnsi="Arial" w:cs="Arial"/>
          <w:b/>
          <w:sz w:val="20"/>
          <w:szCs w:val="20"/>
        </w:rPr>
        <w:t>5</w:t>
      </w:r>
      <w:r w:rsidR="005211B5">
        <w:rPr>
          <w:rFonts w:ascii="Arial" w:hAnsi="Arial" w:cs="Arial"/>
          <w:b/>
          <w:sz w:val="20"/>
          <w:szCs w:val="20"/>
        </w:rPr>
        <w:t xml:space="preserve">0 </w:t>
      </w:r>
      <w:r w:rsidR="00E7444C" w:rsidRPr="000311E1">
        <w:rPr>
          <w:rFonts w:ascii="Arial" w:hAnsi="Arial" w:cs="Arial"/>
          <w:b/>
          <w:sz w:val="20"/>
          <w:szCs w:val="20"/>
        </w:rPr>
        <w:t>mil. Kč se spoluúčastí maximálně 150 tis. Kč na pojistné události</w:t>
      </w:r>
      <w:r w:rsidR="00A70379" w:rsidRPr="000311E1">
        <w:rPr>
          <w:rFonts w:ascii="Arial" w:hAnsi="Arial" w:cs="Arial"/>
          <w:sz w:val="20"/>
          <w:szCs w:val="20"/>
        </w:rPr>
        <w:t>.</w:t>
      </w:r>
    </w:p>
    <w:p w14:paraId="52429A3D" w14:textId="318DB7B5" w:rsidR="003437D9" w:rsidRPr="000311E1" w:rsidRDefault="00E9463A" w:rsidP="003437D9">
      <w:pPr>
        <w:pStyle w:val="Stylodstavecslovan"/>
        <w:tabs>
          <w:tab w:val="clear" w:pos="142"/>
        </w:tabs>
        <w:spacing w:line="276" w:lineRule="auto"/>
        <w:ind w:left="786" w:firstLine="0"/>
        <w:rPr>
          <w:rFonts w:ascii="Arial" w:hAnsi="Arial" w:cs="Arial"/>
          <w:sz w:val="20"/>
          <w:szCs w:val="20"/>
        </w:rPr>
      </w:pPr>
      <w:r w:rsidRPr="000311E1">
        <w:rPr>
          <w:rFonts w:ascii="Arial" w:hAnsi="Arial" w:cs="Arial"/>
          <w:sz w:val="20"/>
          <w:szCs w:val="20"/>
        </w:rPr>
        <w:t>Vybran</w:t>
      </w:r>
      <w:r w:rsidR="0081337A" w:rsidRPr="000311E1">
        <w:rPr>
          <w:rFonts w:ascii="Arial" w:hAnsi="Arial" w:cs="Arial"/>
          <w:sz w:val="20"/>
          <w:szCs w:val="20"/>
        </w:rPr>
        <w:t>ý</w:t>
      </w:r>
      <w:r w:rsidRPr="000311E1">
        <w:rPr>
          <w:rFonts w:ascii="Arial" w:hAnsi="Arial" w:cs="Arial"/>
          <w:sz w:val="20"/>
          <w:szCs w:val="20"/>
        </w:rPr>
        <w:t xml:space="preserve"> dodavatel </w:t>
      </w:r>
      <w:r w:rsidR="003437D9" w:rsidRPr="000311E1">
        <w:rPr>
          <w:rFonts w:ascii="Arial" w:hAnsi="Arial" w:cs="Arial"/>
          <w:sz w:val="20"/>
          <w:szCs w:val="20"/>
        </w:rPr>
        <w:t xml:space="preserve">předloží kopii platné pojistné smlouvy, včetně </w:t>
      </w:r>
      <w:r w:rsidR="008914BD" w:rsidRPr="000311E1">
        <w:rPr>
          <w:rFonts w:ascii="Arial" w:hAnsi="Arial" w:cs="Arial"/>
          <w:sz w:val="20"/>
          <w:szCs w:val="20"/>
        </w:rPr>
        <w:t xml:space="preserve">kopie </w:t>
      </w:r>
      <w:r w:rsidR="003437D9" w:rsidRPr="000311E1">
        <w:rPr>
          <w:rFonts w:ascii="Arial" w:hAnsi="Arial" w:cs="Arial"/>
          <w:sz w:val="20"/>
          <w:szCs w:val="20"/>
        </w:rPr>
        <w:t>obchodních podmínek.</w:t>
      </w:r>
    </w:p>
    <w:p w14:paraId="6023FD56" w14:textId="577F8BED" w:rsidR="003435A7" w:rsidRDefault="003435A7" w:rsidP="00A14D62">
      <w:pPr>
        <w:widowControl w:val="0"/>
        <w:spacing w:before="120" w:after="240" w:line="300" w:lineRule="auto"/>
        <w:ind w:left="788"/>
        <w:jc w:val="both"/>
        <w:rPr>
          <w:rFonts w:ascii="Arial" w:hAnsi="Arial" w:cs="Arial"/>
          <w:b/>
          <w:snapToGrid w:val="0"/>
          <w:sz w:val="20"/>
          <w:szCs w:val="20"/>
        </w:rPr>
      </w:pPr>
      <w:r w:rsidRPr="000311E1">
        <w:rPr>
          <w:rFonts w:ascii="Arial" w:hAnsi="Arial" w:cs="Arial"/>
          <w:snapToGrid w:val="0"/>
          <w:sz w:val="20"/>
        </w:rPr>
        <w:t xml:space="preserve">Je-li pojistná smlouva vystavena v jiné měně než v Kč, bude hodnota </w:t>
      </w:r>
      <w:r w:rsidR="00A14D62" w:rsidRPr="000311E1">
        <w:rPr>
          <w:rFonts w:ascii="Arial" w:hAnsi="Arial" w:cs="Arial"/>
          <w:snapToGrid w:val="0"/>
          <w:sz w:val="20"/>
        </w:rPr>
        <w:t>limitu pojistného plnění a spoluúčasti na pojistné události</w:t>
      </w:r>
      <w:r w:rsidRPr="000311E1">
        <w:rPr>
          <w:rFonts w:ascii="Arial" w:hAnsi="Arial" w:cs="Arial"/>
          <w:snapToGrid w:val="0"/>
          <w:sz w:val="20"/>
        </w:rPr>
        <w:t xml:space="preserve"> přepočtena na Kč, a to v kurzu stanoveném ČNB v den </w:t>
      </w:r>
      <w:r w:rsidR="007C0568">
        <w:rPr>
          <w:rFonts w:ascii="Arial" w:hAnsi="Arial" w:cs="Arial"/>
          <w:b/>
          <w:snapToGrid w:val="0"/>
          <w:sz w:val="20"/>
        </w:rPr>
        <w:t>zahájení zadávacího řízení</w:t>
      </w:r>
      <w:r w:rsidR="00CD172D" w:rsidRPr="000311E1">
        <w:rPr>
          <w:rFonts w:ascii="Arial" w:hAnsi="Arial" w:cs="Arial"/>
          <w:b/>
          <w:snapToGrid w:val="0"/>
          <w:sz w:val="20"/>
          <w:szCs w:val="20"/>
        </w:rPr>
        <w:t>.</w:t>
      </w:r>
    </w:p>
    <w:p w14:paraId="326AB4CD" w14:textId="0F52676D" w:rsidR="009E333D" w:rsidRPr="009E333D" w:rsidRDefault="009E333D" w:rsidP="009E333D">
      <w:pPr>
        <w:pStyle w:val="Odstavecseseznamem"/>
        <w:numPr>
          <w:ilvl w:val="0"/>
          <w:numId w:val="9"/>
        </w:numPr>
        <w:spacing w:after="160" w:line="264" w:lineRule="auto"/>
        <w:jc w:val="both"/>
        <w:rPr>
          <w:rFonts w:ascii="Arial" w:hAnsi="Arial" w:cs="Arial"/>
          <w:b/>
          <w:sz w:val="20"/>
          <w:szCs w:val="20"/>
          <w:lang w:bidi="ar-SA"/>
        </w:rPr>
      </w:pPr>
      <w:r w:rsidRPr="009E333D">
        <w:rPr>
          <w:rFonts w:ascii="Arial" w:hAnsi="Arial" w:cs="Arial"/>
          <w:b/>
          <w:bCs/>
          <w:sz w:val="20"/>
          <w:szCs w:val="20"/>
        </w:rPr>
        <w:t xml:space="preserve">doklady prokazující naplnění ekologických požadavků na zboží </w:t>
      </w:r>
      <w:r w:rsidRPr="009E333D">
        <w:rPr>
          <w:rFonts w:ascii="Arial" w:hAnsi="Arial" w:cs="Arial"/>
          <w:b/>
          <w:sz w:val="20"/>
          <w:szCs w:val="20"/>
          <w:lang w:bidi="ar-SA"/>
        </w:rPr>
        <w:t>(prostá kopie dokumentů v elektronické podobě)</w:t>
      </w:r>
    </w:p>
    <w:p w14:paraId="42A6E321" w14:textId="77777777" w:rsidR="009E333D" w:rsidRPr="009E333D" w:rsidRDefault="009E333D" w:rsidP="009E333D">
      <w:pPr>
        <w:numPr>
          <w:ilvl w:val="1"/>
          <w:numId w:val="9"/>
        </w:numPr>
        <w:spacing w:after="160" w:line="264" w:lineRule="auto"/>
        <w:ind w:left="1134" w:hanging="283"/>
        <w:jc w:val="both"/>
        <w:rPr>
          <w:rFonts w:ascii="Arial" w:hAnsi="Arial" w:cs="Arial"/>
          <w:b/>
          <w:sz w:val="20"/>
          <w:szCs w:val="20"/>
          <w:lang w:bidi="ar-SA"/>
        </w:rPr>
      </w:pPr>
      <w:r w:rsidRPr="009E333D">
        <w:rPr>
          <w:rFonts w:ascii="Arial" w:hAnsi="Arial" w:cs="Arial"/>
          <w:b/>
          <w:bCs/>
          <w:sz w:val="20"/>
          <w:szCs w:val="20"/>
        </w:rPr>
        <w:t>Přehled použitých materiálů, bezpečnostní listy:</w:t>
      </w:r>
    </w:p>
    <w:p w14:paraId="17644DD8" w14:textId="77777777" w:rsidR="009E333D" w:rsidRPr="009E333D" w:rsidRDefault="009E333D" w:rsidP="009E333D">
      <w:pPr>
        <w:numPr>
          <w:ilvl w:val="1"/>
          <w:numId w:val="35"/>
        </w:numPr>
        <w:spacing w:after="127" w:line="264" w:lineRule="auto"/>
        <w:ind w:hanging="283"/>
        <w:jc w:val="both"/>
        <w:rPr>
          <w:rFonts w:ascii="Arial" w:hAnsi="Arial" w:cs="Arial"/>
          <w:sz w:val="20"/>
          <w:szCs w:val="20"/>
          <w:lang w:eastAsia="cs-CZ"/>
        </w:rPr>
      </w:pPr>
      <w:bookmarkStart w:id="118" w:name="_Hlk109117700"/>
      <w:r w:rsidRPr="009E333D">
        <w:rPr>
          <w:rFonts w:ascii="Arial" w:hAnsi="Arial" w:cs="Arial"/>
          <w:sz w:val="20"/>
          <w:szCs w:val="20"/>
          <w:lang w:eastAsia="cs-CZ"/>
        </w:rPr>
        <w:lastRenderedPageBreak/>
        <w:t xml:space="preserve">Doložit dokument dokladující u každého použitého materiálu i výrobku jako celku, pokud se nejedná o vybraný výrobek ve smyslu zákona č. 542/2020 Sb., jeho zařazení podle Katalogu odpadů dle zákona č. 541/2020 Sb., o odpadech, ve znění pozdějších předpisů. </w:t>
      </w:r>
    </w:p>
    <w:p w14:paraId="7E0B1DAC" w14:textId="50C32804" w:rsidR="009E333D" w:rsidRPr="009E333D" w:rsidRDefault="009E333D" w:rsidP="009E333D">
      <w:pPr>
        <w:spacing w:after="127" w:line="264" w:lineRule="auto"/>
        <w:ind w:left="1134"/>
        <w:rPr>
          <w:rFonts w:ascii="Arial" w:hAnsi="Arial" w:cs="Arial"/>
          <w:sz w:val="20"/>
          <w:szCs w:val="20"/>
          <w:lang w:eastAsia="cs-CZ"/>
        </w:rPr>
      </w:pPr>
      <w:r w:rsidRPr="009E333D">
        <w:rPr>
          <w:rFonts w:ascii="Arial" w:hAnsi="Arial" w:cs="Arial"/>
          <w:sz w:val="20"/>
          <w:szCs w:val="20"/>
          <w:lang w:eastAsia="cs-CZ"/>
        </w:rPr>
        <w:t xml:space="preserve">Dodavatel pro uvedení a zařazení materiálů výrobků podle Katalogu odpadů využije formulář, který tvoří přílohu č. </w:t>
      </w:r>
      <w:r w:rsidR="00BD1B9D">
        <w:rPr>
          <w:rFonts w:ascii="Arial" w:hAnsi="Arial" w:cs="Arial"/>
          <w:sz w:val="20"/>
          <w:szCs w:val="20"/>
          <w:lang w:eastAsia="cs-CZ"/>
        </w:rPr>
        <w:t>4</w:t>
      </w:r>
      <w:r w:rsidRPr="009E333D">
        <w:rPr>
          <w:rFonts w:ascii="Arial" w:hAnsi="Arial" w:cs="Arial"/>
          <w:sz w:val="20"/>
          <w:szCs w:val="20"/>
          <w:lang w:eastAsia="cs-CZ"/>
        </w:rPr>
        <w:t xml:space="preserve"> této Zadávací dokumentace.</w:t>
      </w:r>
    </w:p>
    <w:p w14:paraId="0B7E5742" w14:textId="77777777" w:rsidR="009E333D" w:rsidRPr="009E333D" w:rsidRDefault="009E333D" w:rsidP="009E333D">
      <w:pPr>
        <w:spacing w:after="127" w:line="264" w:lineRule="auto"/>
        <w:ind w:left="1134"/>
        <w:rPr>
          <w:rFonts w:ascii="Arial" w:hAnsi="Arial" w:cs="Arial"/>
          <w:sz w:val="20"/>
          <w:szCs w:val="20"/>
          <w:lang w:eastAsia="cs-CZ"/>
        </w:rPr>
      </w:pPr>
      <w:r w:rsidRPr="009E333D">
        <w:rPr>
          <w:rFonts w:ascii="Arial" w:hAnsi="Arial" w:cs="Arial"/>
          <w:sz w:val="20"/>
          <w:szCs w:val="20"/>
          <w:lang w:eastAsia="cs-CZ"/>
        </w:rPr>
        <w:t xml:space="preserve">Do tohoto formuláře uvede přehled použitých materiálů, přičemž u každého použitého materiálu je povinen uvést procentuální poměr zastoupení daného materiálu ve výrobku, a zda tento materiál je či není klasifikován podle Nařízení Evropského parlamentu a Rady (ES) č. 1272/2008 o klasifikaci, označování a balení látek a směsí (CLP).  Pokud je použitý materiál klasifikován podle CLP, je nutno uvést příslušnou klasifikaci, či označení. </w:t>
      </w:r>
    </w:p>
    <w:p w14:paraId="08E6378D" w14:textId="77777777" w:rsidR="009E333D" w:rsidRPr="009E333D" w:rsidRDefault="009E333D" w:rsidP="009E333D">
      <w:pPr>
        <w:spacing w:after="127" w:line="264" w:lineRule="auto"/>
        <w:ind w:left="1134"/>
        <w:rPr>
          <w:rFonts w:ascii="Arial" w:hAnsi="Arial" w:cs="Arial"/>
          <w:sz w:val="20"/>
          <w:szCs w:val="20"/>
          <w:lang w:eastAsia="cs-CZ"/>
        </w:rPr>
      </w:pPr>
      <w:r w:rsidRPr="009E333D">
        <w:rPr>
          <w:rFonts w:ascii="Arial" w:hAnsi="Arial" w:cs="Arial"/>
          <w:sz w:val="20"/>
          <w:szCs w:val="20"/>
          <w:lang w:eastAsia="cs-CZ"/>
        </w:rPr>
        <w:t>U každého použitého materiálu, i výrobku jako celku, uvést jeho zařazení podle Katalogu odpadů. Katalogové číslo a klasifikace CLP musí být uvedena nejen u jednotlivých materiálů, ale i u výrobku jako celku.</w:t>
      </w:r>
    </w:p>
    <w:p w14:paraId="02EDD506" w14:textId="77777777" w:rsidR="009E333D" w:rsidRPr="009E333D" w:rsidRDefault="009E333D" w:rsidP="009E333D">
      <w:pPr>
        <w:spacing w:after="127" w:line="264" w:lineRule="auto"/>
        <w:ind w:left="1134"/>
        <w:rPr>
          <w:rFonts w:ascii="Arial" w:hAnsi="Arial" w:cs="Arial"/>
          <w:sz w:val="20"/>
          <w:szCs w:val="20"/>
          <w:lang w:eastAsia="cs-CZ"/>
        </w:rPr>
      </w:pPr>
      <w:r w:rsidRPr="009E333D">
        <w:rPr>
          <w:rFonts w:ascii="Arial" w:hAnsi="Arial" w:cs="Arial"/>
          <w:sz w:val="20"/>
          <w:szCs w:val="20"/>
          <w:lang w:eastAsia="cs-CZ"/>
        </w:rPr>
        <w:t>(Tento bod nemusí být splněn pouze v případě, že se jedná o dodání pouze vybraných výrobků ve smyslu zákona č. 542/2020 Sb.)</w:t>
      </w:r>
      <w:bookmarkEnd w:id="118"/>
      <w:r w:rsidRPr="009E333D">
        <w:rPr>
          <w:rFonts w:ascii="Arial" w:hAnsi="Arial" w:cs="Arial"/>
          <w:sz w:val="20"/>
          <w:szCs w:val="20"/>
          <w:lang w:eastAsia="cs-CZ"/>
        </w:rPr>
        <w:t>.</w:t>
      </w:r>
    </w:p>
    <w:p w14:paraId="7911EE84" w14:textId="77777777" w:rsidR="009E333D" w:rsidRPr="009E333D" w:rsidRDefault="009E333D" w:rsidP="009E333D">
      <w:pPr>
        <w:numPr>
          <w:ilvl w:val="1"/>
          <w:numId w:val="35"/>
        </w:numPr>
        <w:spacing w:after="162" w:line="264" w:lineRule="auto"/>
        <w:ind w:hanging="283"/>
        <w:jc w:val="both"/>
        <w:rPr>
          <w:rFonts w:ascii="Arial" w:hAnsi="Arial" w:cs="Arial"/>
          <w:sz w:val="20"/>
          <w:szCs w:val="20"/>
        </w:rPr>
      </w:pPr>
      <w:r w:rsidRPr="009E333D">
        <w:rPr>
          <w:rFonts w:ascii="Arial" w:hAnsi="Arial" w:cs="Arial"/>
          <w:sz w:val="20"/>
          <w:szCs w:val="20"/>
        </w:rPr>
        <w:t>Dle § 12 odst. 2 zákona č. 541/2020 Sb. o odpadech je výrobce povinen zabezpečit, aby vývoj a výroba výrobků omezily vznik odpadů z těchto výrobků, zejména pak nebezpečných odpadů. A pokud není možné vzniku odpadu z těchto výrobků zabránit, je povinen zabezpečit, aby bylo možné dosáhnout co nejvyšší míry využití těchto odpadů v souladu s hierarchií odpadového hospodářství.</w:t>
      </w:r>
    </w:p>
    <w:p w14:paraId="3FF825A8" w14:textId="77777777" w:rsidR="009E333D" w:rsidRPr="009E333D" w:rsidRDefault="009E333D" w:rsidP="009E333D">
      <w:pPr>
        <w:spacing w:after="162" w:line="264" w:lineRule="auto"/>
        <w:ind w:left="1134"/>
        <w:rPr>
          <w:rFonts w:ascii="Arial" w:hAnsi="Arial" w:cs="Arial"/>
          <w:sz w:val="20"/>
          <w:szCs w:val="20"/>
          <w:u w:val="single"/>
        </w:rPr>
      </w:pPr>
      <w:r w:rsidRPr="009E333D">
        <w:rPr>
          <w:rFonts w:ascii="Arial" w:hAnsi="Arial" w:cs="Arial"/>
          <w:sz w:val="20"/>
          <w:szCs w:val="20"/>
          <w:u w:val="single"/>
        </w:rPr>
        <w:t>Doložit čestným prohlášením.</w:t>
      </w:r>
    </w:p>
    <w:p w14:paraId="2DC97792" w14:textId="77777777" w:rsidR="009E333D" w:rsidRPr="009E333D" w:rsidRDefault="009E333D" w:rsidP="009E333D">
      <w:pPr>
        <w:numPr>
          <w:ilvl w:val="1"/>
          <w:numId w:val="35"/>
        </w:numPr>
        <w:spacing w:after="162" w:line="264" w:lineRule="auto"/>
        <w:ind w:hanging="283"/>
        <w:jc w:val="both"/>
        <w:rPr>
          <w:rFonts w:ascii="Arial" w:hAnsi="Arial" w:cs="Arial"/>
          <w:sz w:val="20"/>
          <w:szCs w:val="20"/>
        </w:rPr>
      </w:pPr>
      <w:r w:rsidRPr="009E333D">
        <w:rPr>
          <w:rFonts w:ascii="Arial" w:hAnsi="Arial" w:cs="Arial"/>
          <w:sz w:val="20"/>
          <w:szCs w:val="20"/>
          <w:u w:val="single"/>
          <w:lang w:eastAsia="cs-CZ"/>
        </w:rPr>
        <w:t>Doložit aktuální bezpečnostní listy</w:t>
      </w:r>
      <w:r w:rsidRPr="009E333D">
        <w:rPr>
          <w:rFonts w:ascii="Arial" w:hAnsi="Arial" w:cs="Arial"/>
          <w:sz w:val="20"/>
          <w:szCs w:val="20"/>
          <w:lang w:eastAsia="cs-CZ"/>
        </w:rPr>
        <w:t xml:space="preserve"> pro materiály klasifikované podle nařízení CLP, a to v českém jazyce. Případně aktuální rozšířené bezpečnostní listy s expozičními scénáři. </w:t>
      </w:r>
      <w:bookmarkStart w:id="119" w:name="_Hlk136857778"/>
      <w:r w:rsidRPr="009E333D">
        <w:rPr>
          <w:rFonts w:ascii="Arial" w:hAnsi="Arial" w:cs="Arial"/>
          <w:sz w:val="20"/>
          <w:szCs w:val="20"/>
          <w:lang w:eastAsia="cs-CZ"/>
        </w:rPr>
        <w:t>Bezpečnostní listy musí splňovat požadavky nařízení REACH a CLP</w:t>
      </w:r>
      <w:bookmarkEnd w:id="119"/>
      <w:r w:rsidRPr="009E333D">
        <w:rPr>
          <w:rFonts w:ascii="Arial" w:hAnsi="Arial" w:cs="Arial"/>
          <w:sz w:val="20"/>
          <w:szCs w:val="20"/>
          <w:lang w:eastAsia="cs-CZ"/>
        </w:rPr>
        <w:t>.</w:t>
      </w:r>
    </w:p>
    <w:p w14:paraId="24FCF834" w14:textId="77777777" w:rsidR="009E333D" w:rsidRPr="009E333D" w:rsidRDefault="009E333D" w:rsidP="009E333D">
      <w:pPr>
        <w:numPr>
          <w:ilvl w:val="1"/>
          <w:numId w:val="35"/>
        </w:numPr>
        <w:spacing w:after="162" w:line="264" w:lineRule="auto"/>
        <w:ind w:hanging="283"/>
        <w:jc w:val="both"/>
        <w:rPr>
          <w:rFonts w:ascii="Arial" w:hAnsi="Arial" w:cs="Arial"/>
          <w:sz w:val="20"/>
          <w:szCs w:val="20"/>
        </w:rPr>
      </w:pPr>
      <w:r w:rsidRPr="009E333D">
        <w:rPr>
          <w:rFonts w:ascii="Arial" w:hAnsi="Arial" w:cs="Arial"/>
          <w:sz w:val="20"/>
          <w:szCs w:val="20"/>
          <w:lang w:eastAsia="cs-CZ"/>
        </w:rPr>
        <w:t>V případě obsahu čistých látek klasifikovaných jako nebezpečné podle nařízení CLP (a vyráběných nebo dovážených v množství více než 10 tun látky podléhající registraci za rok) doložit rovněž expoziční scénáře těchto látek (tzv. rozšířený bezpečnostní list dle nařízení ES č. 1907/2006 (REACH), čl. 3 odst. 4 b) a odst. 5).</w:t>
      </w:r>
    </w:p>
    <w:p w14:paraId="17CAA667" w14:textId="77777777" w:rsidR="009E333D" w:rsidRPr="009E333D" w:rsidRDefault="009E333D" w:rsidP="009E333D">
      <w:pPr>
        <w:numPr>
          <w:ilvl w:val="1"/>
          <w:numId w:val="9"/>
        </w:numPr>
        <w:spacing w:after="160" w:line="264" w:lineRule="auto"/>
        <w:ind w:left="1134" w:hanging="283"/>
        <w:jc w:val="both"/>
        <w:rPr>
          <w:rFonts w:ascii="Arial" w:hAnsi="Arial" w:cs="Arial"/>
          <w:b/>
          <w:bCs/>
          <w:sz w:val="20"/>
          <w:szCs w:val="20"/>
        </w:rPr>
      </w:pPr>
      <w:r w:rsidRPr="009E333D">
        <w:rPr>
          <w:rFonts w:ascii="Arial" w:hAnsi="Arial" w:cs="Arial"/>
          <w:b/>
          <w:bCs/>
          <w:sz w:val="20"/>
          <w:szCs w:val="20"/>
        </w:rPr>
        <w:t>Vybrané výrobky s ukončenou životností:</w:t>
      </w:r>
    </w:p>
    <w:p w14:paraId="545E8A25"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rPr>
        <w:t>Pokud jsou součástí dodávky vybrané výrobky s ukončenou životností (elektrozařízení, baterie, akumulátory, pneumatiky), musí to být pouze takové vybrané výrobky, které splňují požadavky zákona č. 542/2020 Sb., o výrobcích s ukončenou životností,</w:t>
      </w:r>
    </w:p>
    <w:p w14:paraId="49E68748"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rPr>
        <w:t>V případě, že dodavatel je právnická osoba usazená v České republice a výrobky obsažené v nabídce jsou vybrané výrobky ve smyslu zákona č. 542/2020 Sb. o výrobních s ukončenou životností (elektrozařízení, baterie, akumulátory nebo pneumatiky), pak součástí doložené dokumentace bude:</w:t>
      </w:r>
    </w:p>
    <w:p w14:paraId="2BE0A6D4" w14:textId="77777777" w:rsidR="009E333D" w:rsidRPr="009E333D" w:rsidRDefault="009E333D" w:rsidP="009E333D">
      <w:pPr>
        <w:numPr>
          <w:ilvl w:val="2"/>
          <w:numId w:val="35"/>
        </w:numPr>
        <w:spacing w:after="162" w:line="264" w:lineRule="auto"/>
        <w:ind w:left="1560" w:hanging="284"/>
        <w:jc w:val="both"/>
        <w:rPr>
          <w:rFonts w:ascii="Arial" w:hAnsi="Arial" w:cs="Arial"/>
          <w:sz w:val="20"/>
          <w:szCs w:val="20"/>
          <w:lang w:eastAsia="cs-CZ"/>
        </w:rPr>
      </w:pPr>
      <w:r w:rsidRPr="009E333D">
        <w:rPr>
          <w:rFonts w:ascii="Arial" w:hAnsi="Arial" w:cs="Arial"/>
          <w:sz w:val="20"/>
          <w:szCs w:val="20"/>
          <w:u w:val="single"/>
        </w:rPr>
        <w:t>Přehled všech vybraných výrobků</w:t>
      </w:r>
      <w:r w:rsidRPr="009E333D">
        <w:rPr>
          <w:rFonts w:ascii="Arial" w:hAnsi="Arial" w:cs="Arial"/>
          <w:sz w:val="20"/>
          <w:szCs w:val="20"/>
        </w:rPr>
        <w:t xml:space="preserve"> (elektrozařízení, baterií, akumulátorů, pneumatik), skupina a podskupina, do které je každý zařazen a způsob zpětného odběru (provozovatel smluvně zajištěného místa zpětného odběru).</w:t>
      </w:r>
    </w:p>
    <w:p w14:paraId="646CEC67" w14:textId="77777777" w:rsidR="009E333D" w:rsidRPr="009E333D" w:rsidRDefault="009E333D" w:rsidP="009E333D">
      <w:pPr>
        <w:numPr>
          <w:ilvl w:val="2"/>
          <w:numId w:val="35"/>
        </w:numPr>
        <w:spacing w:after="162" w:line="264" w:lineRule="auto"/>
        <w:ind w:left="1560" w:hanging="284"/>
        <w:jc w:val="both"/>
        <w:rPr>
          <w:rFonts w:ascii="Arial" w:hAnsi="Arial" w:cs="Arial"/>
          <w:sz w:val="20"/>
          <w:szCs w:val="20"/>
          <w:lang w:eastAsia="cs-CZ"/>
        </w:rPr>
      </w:pPr>
      <w:r w:rsidRPr="009E333D">
        <w:rPr>
          <w:rFonts w:ascii="Arial" w:hAnsi="Arial" w:cs="Arial"/>
          <w:sz w:val="20"/>
          <w:szCs w:val="20"/>
        </w:rPr>
        <w:t xml:space="preserve">Doložit způsob zpětného odběru (zajistit zpětný odběr nebo informovat, kam lze výrobek po ukončení jeho životnosti odevzdat). </w:t>
      </w:r>
      <w:r w:rsidRPr="009E333D">
        <w:rPr>
          <w:rFonts w:ascii="Arial" w:hAnsi="Arial" w:cs="Arial"/>
          <w:sz w:val="20"/>
          <w:szCs w:val="20"/>
          <w:u w:val="single"/>
        </w:rPr>
        <w:t>Zaslat kopii smlouvy nebo čestné prohlášení</w:t>
      </w:r>
      <w:r w:rsidRPr="009E333D">
        <w:rPr>
          <w:rFonts w:ascii="Arial" w:hAnsi="Arial" w:cs="Arial"/>
          <w:sz w:val="20"/>
          <w:szCs w:val="20"/>
        </w:rPr>
        <w:t xml:space="preserve"> o smluvním zajištění zpětného odběru a řádného placení recyklačních příspěvků v kolektivním, či individuálním systému dle zákona č. 542/2020 Sb.</w:t>
      </w:r>
    </w:p>
    <w:p w14:paraId="41B62002"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lang w:eastAsia="cs-CZ"/>
        </w:rPr>
        <w:t xml:space="preserve">V případě, že dodavatel není právnická osoba ČR, nemá IČO a výrobky použité v nabídce jsou vybrané výrobky ve smyslu zákona č. 542/2020 Sb. </w:t>
      </w:r>
      <w:r w:rsidRPr="009E333D">
        <w:rPr>
          <w:rFonts w:ascii="Arial" w:hAnsi="Arial" w:cs="Arial"/>
          <w:sz w:val="20"/>
          <w:szCs w:val="20"/>
        </w:rPr>
        <w:t>o výrobních s ukončenou životností (elektrozařízení, baterie nebo akumulátory):</w:t>
      </w:r>
    </w:p>
    <w:p w14:paraId="02F6B87C" w14:textId="77777777" w:rsidR="009E333D" w:rsidRPr="009E333D" w:rsidRDefault="009E333D" w:rsidP="009E333D">
      <w:pPr>
        <w:numPr>
          <w:ilvl w:val="2"/>
          <w:numId w:val="35"/>
        </w:numPr>
        <w:spacing w:after="162" w:line="264" w:lineRule="auto"/>
        <w:ind w:left="1560" w:hanging="284"/>
        <w:jc w:val="both"/>
        <w:rPr>
          <w:rFonts w:ascii="Arial" w:hAnsi="Arial" w:cs="Arial"/>
          <w:sz w:val="20"/>
          <w:szCs w:val="20"/>
          <w:lang w:eastAsia="cs-CZ"/>
        </w:rPr>
      </w:pPr>
      <w:r w:rsidRPr="009E333D">
        <w:rPr>
          <w:rFonts w:ascii="Arial" w:hAnsi="Arial" w:cs="Arial"/>
          <w:sz w:val="20"/>
          <w:szCs w:val="20"/>
        </w:rPr>
        <w:lastRenderedPageBreak/>
        <w:t xml:space="preserve">Dodavatel je povinen si za účelem plnění povinností stanovených zákonem č. 542/2020 Sb. určit pověřeného zástupce na základě písemné smlouvy. </w:t>
      </w:r>
      <w:r w:rsidRPr="009E333D">
        <w:rPr>
          <w:rFonts w:ascii="Arial" w:hAnsi="Arial" w:cs="Arial"/>
          <w:sz w:val="20"/>
          <w:szCs w:val="20"/>
          <w:u w:val="single"/>
        </w:rPr>
        <w:t>Doložit kopii smlouvy nebo čestné prohlášení</w:t>
      </w:r>
      <w:r w:rsidRPr="009E333D">
        <w:rPr>
          <w:rFonts w:ascii="Arial" w:hAnsi="Arial" w:cs="Arial"/>
          <w:sz w:val="20"/>
          <w:szCs w:val="20"/>
        </w:rPr>
        <w:t xml:space="preserve"> o smluvním zajištění zpětného odběru a řádného placení recyklačních příspěvků v kolektivním systému dle zákona č. 542/2020 Sb.</w:t>
      </w:r>
    </w:p>
    <w:p w14:paraId="4E1012A9" w14:textId="77777777" w:rsidR="009E333D" w:rsidRDefault="009E333D" w:rsidP="009E333D">
      <w:pPr>
        <w:numPr>
          <w:ilvl w:val="2"/>
          <w:numId w:val="35"/>
        </w:numPr>
        <w:spacing w:after="162" w:line="264" w:lineRule="auto"/>
        <w:ind w:left="1560" w:hanging="284"/>
        <w:jc w:val="both"/>
        <w:rPr>
          <w:rFonts w:ascii="Arial" w:hAnsi="Arial" w:cs="Arial"/>
          <w:sz w:val="20"/>
          <w:szCs w:val="20"/>
          <w:lang w:eastAsia="cs-CZ"/>
        </w:rPr>
      </w:pPr>
      <w:r w:rsidRPr="009E333D">
        <w:rPr>
          <w:rFonts w:ascii="Arial" w:hAnsi="Arial" w:cs="Arial"/>
          <w:sz w:val="20"/>
          <w:szCs w:val="20"/>
          <w:u w:val="single"/>
        </w:rPr>
        <w:t>Zaslat přehled všech vybraných výrobků</w:t>
      </w:r>
      <w:r w:rsidRPr="009E333D">
        <w:rPr>
          <w:rFonts w:ascii="Arial" w:hAnsi="Arial" w:cs="Arial"/>
          <w:sz w:val="20"/>
          <w:szCs w:val="20"/>
        </w:rPr>
        <w:t xml:space="preserve"> (elektrozařízení, baterií, akumulátorů, které jsou součástí dodávky), skupina a podskupina, do které je každý vybraný výrobek zařazen a způsob zpětného odběru (provozovatel smluvně zajištěného místa zpětného odběru).</w:t>
      </w:r>
    </w:p>
    <w:p w14:paraId="06E7EFC6" w14:textId="77777777" w:rsidR="0008441C" w:rsidRPr="009E333D" w:rsidRDefault="0008441C" w:rsidP="0008441C">
      <w:pPr>
        <w:spacing w:after="162" w:line="264" w:lineRule="auto"/>
        <w:ind w:left="1560"/>
        <w:jc w:val="both"/>
        <w:rPr>
          <w:rFonts w:ascii="Arial" w:hAnsi="Arial" w:cs="Arial"/>
          <w:sz w:val="20"/>
          <w:szCs w:val="20"/>
          <w:lang w:eastAsia="cs-CZ"/>
        </w:rPr>
      </w:pPr>
    </w:p>
    <w:p w14:paraId="59A8BE47" w14:textId="77777777" w:rsidR="009E333D" w:rsidRPr="009E333D" w:rsidRDefault="009E333D" w:rsidP="009E333D">
      <w:pPr>
        <w:numPr>
          <w:ilvl w:val="1"/>
          <w:numId w:val="9"/>
        </w:numPr>
        <w:spacing w:after="160" w:line="264" w:lineRule="auto"/>
        <w:ind w:left="1134" w:hanging="283"/>
        <w:jc w:val="both"/>
        <w:rPr>
          <w:rFonts w:ascii="Arial" w:hAnsi="Arial" w:cs="Arial"/>
          <w:b/>
          <w:bCs/>
          <w:sz w:val="20"/>
          <w:szCs w:val="20"/>
        </w:rPr>
      </w:pPr>
      <w:r w:rsidRPr="009E333D">
        <w:rPr>
          <w:rFonts w:ascii="Arial" w:hAnsi="Arial" w:cs="Arial"/>
          <w:b/>
          <w:bCs/>
          <w:sz w:val="20"/>
          <w:szCs w:val="20"/>
        </w:rPr>
        <w:t>Obaly</w:t>
      </w:r>
    </w:p>
    <w:p w14:paraId="39989551"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rPr>
        <w:t>V případě, kdy jsou součástí dodávky obalové materiály, a dodavatel je právnická osoba usazená v České republice, musí doložit jakým způsobem plní ustanovení §10 a §12 zákona č. 477/2001 Sb., o obalech,</w:t>
      </w:r>
      <w:r w:rsidRPr="009E333D">
        <w:rPr>
          <w:rFonts w:ascii="Arial" w:hAnsi="Arial" w:cs="Arial"/>
          <w:sz w:val="20"/>
          <w:szCs w:val="20"/>
          <w:lang w:eastAsia="cs-CZ"/>
        </w:rPr>
        <w:t xml:space="preserve"> týkající se zpětného odběru a využití odpadu z obalů.</w:t>
      </w:r>
    </w:p>
    <w:p w14:paraId="2DA51101" w14:textId="77777777" w:rsidR="009E333D" w:rsidRPr="009E333D" w:rsidRDefault="009E333D" w:rsidP="009E333D">
      <w:pPr>
        <w:spacing w:after="162" w:line="264" w:lineRule="auto"/>
        <w:ind w:left="1134"/>
        <w:rPr>
          <w:rFonts w:ascii="Arial" w:hAnsi="Arial" w:cs="Arial"/>
          <w:sz w:val="20"/>
          <w:szCs w:val="20"/>
          <w:lang w:eastAsia="cs-CZ"/>
        </w:rPr>
      </w:pPr>
      <w:r w:rsidRPr="009E333D">
        <w:rPr>
          <w:rFonts w:ascii="Arial" w:hAnsi="Arial" w:cs="Arial"/>
          <w:sz w:val="20"/>
          <w:szCs w:val="20"/>
          <w:u w:val="single"/>
        </w:rPr>
        <w:t>Lze doložit např. potvrzením</w:t>
      </w:r>
      <w:r w:rsidRPr="009E333D">
        <w:rPr>
          <w:rFonts w:ascii="Arial" w:hAnsi="Arial" w:cs="Arial"/>
          <w:sz w:val="20"/>
          <w:szCs w:val="20"/>
        </w:rPr>
        <w:t xml:space="preserve"> od společnosti EKO-KOM o zapojení se do jejich kolektivního systému</w:t>
      </w:r>
    </w:p>
    <w:p w14:paraId="308A1F44"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lang w:eastAsia="cs-CZ"/>
        </w:rPr>
        <w:t xml:space="preserve">V případě, </w:t>
      </w:r>
      <w:r w:rsidRPr="009E333D">
        <w:rPr>
          <w:rFonts w:ascii="Arial" w:hAnsi="Arial" w:cs="Arial"/>
          <w:sz w:val="20"/>
          <w:szCs w:val="20"/>
        </w:rPr>
        <w:t>kdy jsou součástí dodávky obalové materiály, a dodavatel</w:t>
      </w:r>
      <w:r w:rsidRPr="009E333D">
        <w:rPr>
          <w:rFonts w:ascii="Arial" w:hAnsi="Arial" w:cs="Arial"/>
          <w:sz w:val="20"/>
          <w:szCs w:val="20"/>
          <w:lang w:eastAsia="cs-CZ"/>
        </w:rPr>
        <w:t xml:space="preserve"> není právnická osoba usazená v České republice, musí doložit, zda tento dodavatel má v České republice pověřeného zástupce dle §13a zákona č. 477/2001 Sb. o obalech.</w:t>
      </w:r>
    </w:p>
    <w:p w14:paraId="3DDE4D9E" w14:textId="77777777" w:rsidR="009E333D" w:rsidRPr="009E333D" w:rsidRDefault="009E333D" w:rsidP="009E333D">
      <w:pPr>
        <w:spacing w:after="162" w:line="264" w:lineRule="auto"/>
        <w:ind w:left="1134"/>
        <w:rPr>
          <w:rFonts w:ascii="Arial" w:hAnsi="Arial" w:cs="Arial"/>
          <w:sz w:val="20"/>
          <w:szCs w:val="20"/>
          <w:lang w:eastAsia="cs-CZ"/>
        </w:rPr>
      </w:pPr>
      <w:r w:rsidRPr="009E333D">
        <w:rPr>
          <w:rFonts w:ascii="Arial" w:hAnsi="Arial" w:cs="Arial"/>
          <w:sz w:val="20"/>
          <w:szCs w:val="20"/>
          <w:lang w:eastAsia="cs-CZ"/>
        </w:rPr>
        <w:t>Lze doložit např. potvrzením od společnosti EKO-KOM o zapojení se do jejich kolektivního systému</w:t>
      </w:r>
    </w:p>
    <w:p w14:paraId="14547F0B"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lang w:eastAsia="cs-CZ"/>
        </w:rPr>
        <w:t>V případě, kdy jsou součástí dodávky</w:t>
      </w:r>
      <w:r w:rsidRPr="009E333D">
        <w:rPr>
          <w:rFonts w:ascii="Arial" w:hAnsi="Arial" w:cs="Arial"/>
          <w:sz w:val="20"/>
          <w:szCs w:val="20"/>
        </w:rPr>
        <w:t xml:space="preserve"> obalové materiály, musí dodavatel </w:t>
      </w:r>
      <w:r w:rsidRPr="009E333D">
        <w:rPr>
          <w:rFonts w:ascii="Arial" w:hAnsi="Arial" w:cs="Arial"/>
          <w:sz w:val="20"/>
          <w:szCs w:val="20"/>
          <w:u w:val="single"/>
        </w:rPr>
        <w:t>doložit technickou dokumentaci</w:t>
      </w:r>
      <w:r w:rsidRPr="009E333D">
        <w:rPr>
          <w:rFonts w:ascii="Arial" w:hAnsi="Arial" w:cs="Arial"/>
          <w:sz w:val="20"/>
          <w:szCs w:val="20"/>
        </w:rPr>
        <w:t>, která obsahuje popis obalu/obalového prostředku. A dokumenty prokazující splnění požadavků stanovených v §3 a §4 zákona č. 477/2001 Sb., o obalech. Požadavky jsou splněny doložením (</w:t>
      </w:r>
      <w:r w:rsidRPr="009E333D">
        <w:rPr>
          <w:rFonts w:ascii="Arial" w:hAnsi="Arial" w:cs="Arial"/>
          <w:sz w:val="20"/>
          <w:szCs w:val="20"/>
          <w:u w:val="single"/>
        </w:rPr>
        <w:t>čestným prohlášením</w:t>
      </w:r>
      <w:r w:rsidRPr="009E333D">
        <w:rPr>
          <w:rFonts w:ascii="Arial" w:hAnsi="Arial" w:cs="Arial"/>
          <w:sz w:val="20"/>
          <w:szCs w:val="20"/>
        </w:rPr>
        <w:t>), že obaly byly vyrobeny v souladu harmonizovanými českými technickými normami (ČSN EN 13427).</w:t>
      </w:r>
    </w:p>
    <w:p w14:paraId="089A77E8"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sz w:val="20"/>
          <w:szCs w:val="20"/>
          <w:lang w:eastAsia="cs-CZ"/>
        </w:rPr>
        <w:t xml:space="preserve">V případě, kdy nejsou součástí dodávky obalové materiály, nebo budou tyto obaly odebrány zpět, je nutné toto uvést do </w:t>
      </w:r>
      <w:r w:rsidRPr="009E333D">
        <w:rPr>
          <w:rFonts w:ascii="Arial" w:hAnsi="Arial" w:cs="Arial"/>
          <w:sz w:val="20"/>
          <w:szCs w:val="20"/>
          <w:u w:val="single"/>
          <w:lang w:eastAsia="cs-CZ"/>
        </w:rPr>
        <w:t>čestného prohlášení</w:t>
      </w:r>
      <w:r w:rsidRPr="009E333D">
        <w:rPr>
          <w:rFonts w:ascii="Arial" w:hAnsi="Arial" w:cs="Arial"/>
          <w:sz w:val="20"/>
          <w:szCs w:val="20"/>
          <w:lang w:eastAsia="cs-CZ"/>
        </w:rPr>
        <w:t>.</w:t>
      </w:r>
    </w:p>
    <w:p w14:paraId="28F6A785" w14:textId="77777777" w:rsidR="009E333D" w:rsidRPr="009E333D" w:rsidRDefault="009E333D" w:rsidP="009E333D">
      <w:pPr>
        <w:numPr>
          <w:ilvl w:val="1"/>
          <w:numId w:val="9"/>
        </w:numPr>
        <w:spacing w:after="160" w:line="264" w:lineRule="auto"/>
        <w:ind w:left="1134" w:hanging="283"/>
        <w:jc w:val="both"/>
        <w:rPr>
          <w:rFonts w:ascii="Arial" w:hAnsi="Arial" w:cs="Arial"/>
          <w:b/>
          <w:bCs/>
          <w:sz w:val="20"/>
          <w:szCs w:val="20"/>
        </w:rPr>
      </w:pPr>
      <w:r w:rsidRPr="009E333D">
        <w:rPr>
          <w:rFonts w:ascii="Arial" w:hAnsi="Arial" w:cs="Arial"/>
          <w:b/>
          <w:bCs/>
          <w:sz w:val="20"/>
          <w:szCs w:val="20"/>
        </w:rPr>
        <w:t>Směrnice RoHS, Databáze SCIP, Nařízení REACH, Nařízení CLP</w:t>
      </w:r>
    </w:p>
    <w:p w14:paraId="1985618D" w14:textId="77777777" w:rsidR="009E333D" w:rsidRPr="009E333D" w:rsidRDefault="009E333D" w:rsidP="009E333D">
      <w:pPr>
        <w:spacing w:after="160" w:line="264" w:lineRule="auto"/>
        <w:ind w:left="1134"/>
        <w:rPr>
          <w:rFonts w:ascii="Arial" w:hAnsi="Arial" w:cs="Arial"/>
          <w:sz w:val="20"/>
          <w:szCs w:val="20"/>
        </w:rPr>
      </w:pPr>
      <w:r w:rsidRPr="009E333D">
        <w:rPr>
          <w:rFonts w:ascii="Arial" w:hAnsi="Arial" w:cs="Arial"/>
          <w:sz w:val="20"/>
          <w:szCs w:val="20"/>
        </w:rPr>
        <w:t>Výrobce/dodavatel musí dále plnit následující:</w:t>
      </w:r>
    </w:p>
    <w:p w14:paraId="2CFC1599"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Style w:val="Siln"/>
          <w:rFonts w:ascii="Arial" w:hAnsi="Arial" w:cs="Arial"/>
          <w:sz w:val="20"/>
          <w:szCs w:val="20"/>
        </w:rPr>
        <w:t>S</w:t>
      </w:r>
      <w:r w:rsidRPr="009E333D">
        <w:rPr>
          <w:rFonts w:ascii="Arial" w:hAnsi="Arial" w:cs="Arial"/>
          <w:b/>
          <w:bCs/>
          <w:sz w:val="20"/>
          <w:szCs w:val="20"/>
          <w:lang w:eastAsia="cs-CZ"/>
        </w:rPr>
        <w:t>měrnice RoHS</w:t>
      </w:r>
      <w:r w:rsidRPr="009E333D">
        <w:rPr>
          <w:rFonts w:ascii="Arial" w:hAnsi="Arial" w:cs="Arial"/>
          <w:sz w:val="20"/>
          <w:szCs w:val="20"/>
          <w:lang w:eastAsia="cs-CZ"/>
        </w:rPr>
        <w:t xml:space="preserve"> – omezení používání některých nebezpečných látek v elektrických a elektronických zařízeních. Nařízení vlády č. 481/2012 Sb. o omezení používání některých nebezpečných látek v elektrických a elektronických zařízeních</w:t>
      </w:r>
      <w:r w:rsidRPr="009E333D">
        <w:rPr>
          <w:rFonts w:ascii="Arial" w:hAnsi="Arial" w:cs="Arial"/>
          <w:sz w:val="20"/>
          <w:szCs w:val="20"/>
          <w:lang w:eastAsia="cs-CZ"/>
        </w:rPr>
        <w:br/>
      </w:r>
      <w:r w:rsidRPr="009E333D">
        <w:rPr>
          <w:rFonts w:ascii="Arial" w:hAnsi="Arial" w:cs="Arial"/>
          <w:sz w:val="20"/>
          <w:szCs w:val="20"/>
          <w:u w:val="single"/>
          <w:lang w:eastAsia="cs-CZ"/>
        </w:rPr>
        <w:t>Doložit čestné prohlášení</w:t>
      </w:r>
      <w:r w:rsidRPr="009E333D">
        <w:rPr>
          <w:rFonts w:ascii="Arial" w:hAnsi="Arial" w:cs="Arial"/>
          <w:sz w:val="20"/>
          <w:szCs w:val="20"/>
          <w:lang w:eastAsia="cs-CZ"/>
        </w:rPr>
        <w:t>, že daný výrobek je v souladu se směrnicí RoHS.</w:t>
      </w:r>
    </w:p>
    <w:p w14:paraId="5DD54AF9"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b/>
          <w:bCs/>
          <w:sz w:val="20"/>
          <w:szCs w:val="20"/>
          <w:lang w:eastAsia="cs-CZ"/>
        </w:rPr>
        <w:t>Databáze SCIP</w:t>
      </w:r>
      <w:r w:rsidRPr="009E333D">
        <w:rPr>
          <w:rFonts w:ascii="Arial" w:hAnsi="Arial" w:cs="Arial"/>
          <w:sz w:val="20"/>
          <w:szCs w:val="20"/>
          <w:lang w:eastAsia="cs-CZ"/>
        </w:rPr>
        <w:t xml:space="preserve"> – látky vzbuzující mimořádné obavy (SVHC) v předmětech jako takových nebo ve složených předmětech (výrobcích). SMĚRNICE EVROPSKÉHO PARLAMENTU A RADY (EU) 2018/851 ze dne 30. května 2018, kterou se mění směrnice 2008/98/ES o odpadech.</w:t>
      </w:r>
    </w:p>
    <w:p w14:paraId="5AAA1BBB" w14:textId="77777777" w:rsidR="009E333D" w:rsidRPr="009E333D" w:rsidRDefault="009E333D" w:rsidP="009E333D">
      <w:pPr>
        <w:spacing w:after="162" w:line="264" w:lineRule="auto"/>
        <w:ind w:left="1134"/>
        <w:rPr>
          <w:rFonts w:ascii="Arial" w:hAnsi="Arial" w:cs="Arial"/>
          <w:sz w:val="20"/>
          <w:szCs w:val="20"/>
          <w:lang w:eastAsia="cs-CZ"/>
        </w:rPr>
      </w:pPr>
      <w:r w:rsidRPr="009E333D">
        <w:rPr>
          <w:rFonts w:ascii="Arial" w:hAnsi="Arial" w:cs="Arial"/>
          <w:sz w:val="20"/>
          <w:szCs w:val="20"/>
          <w:u w:val="single"/>
          <w:lang w:eastAsia="cs-CZ"/>
        </w:rPr>
        <w:t xml:space="preserve">Doložit v čestném prohlášení, </w:t>
      </w:r>
      <w:r w:rsidRPr="009E333D">
        <w:rPr>
          <w:rFonts w:ascii="Arial" w:hAnsi="Arial" w:cs="Arial"/>
          <w:sz w:val="20"/>
          <w:szCs w:val="20"/>
          <w:lang w:eastAsia="cs-CZ"/>
        </w:rPr>
        <w:t>zda je výrobek registrován v databázi SCIP a případně jaké součástky obsahují látky vzbuzující mimořádné obavy (SVHC).</w:t>
      </w:r>
    </w:p>
    <w:p w14:paraId="4AF6B6A4"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b/>
          <w:bCs/>
          <w:sz w:val="20"/>
          <w:szCs w:val="20"/>
          <w:lang w:eastAsia="cs-CZ"/>
        </w:rPr>
        <w:t>Nařízení REACH</w:t>
      </w:r>
      <w:r w:rsidRPr="009E333D">
        <w:rPr>
          <w:rFonts w:ascii="Arial" w:hAnsi="Arial" w:cs="Arial"/>
          <w:sz w:val="20"/>
          <w:szCs w:val="20"/>
          <w:lang w:eastAsia="cs-CZ"/>
        </w:rPr>
        <w:t xml:space="preserve"> – registrace, evaluace (hodnocení), autorizace (povolování) a omezování chemických látek.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w:t>
      </w:r>
      <w:r w:rsidRPr="009E333D">
        <w:rPr>
          <w:rFonts w:ascii="Arial" w:hAnsi="Arial" w:cs="Arial"/>
          <w:sz w:val="20"/>
          <w:szCs w:val="20"/>
          <w:lang w:eastAsia="cs-CZ"/>
        </w:rPr>
        <w:lastRenderedPageBreak/>
        <w:t>směrnice Rady 76/769/EHS a směrnic Komise 91/155/EHS, 93/67/EHS, 93/105/ES a 2000/21/ES.</w:t>
      </w:r>
    </w:p>
    <w:p w14:paraId="75C98605" w14:textId="77777777" w:rsidR="009E333D" w:rsidRPr="009E333D" w:rsidRDefault="009E333D" w:rsidP="009E333D">
      <w:pPr>
        <w:spacing w:after="162" w:line="264" w:lineRule="auto"/>
        <w:ind w:left="1134"/>
        <w:rPr>
          <w:rFonts w:ascii="Arial" w:hAnsi="Arial" w:cs="Arial"/>
          <w:sz w:val="20"/>
          <w:szCs w:val="20"/>
          <w:lang w:eastAsia="cs-CZ"/>
        </w:rPr>
      </w:pPr>
      <w:r w:rsidRPr="009E333D">
        <w:rPr>
          <w:rFonts w:ascii="Arial" w:hAnsi="Arial" w:cs="Arial"/>
          <w:sz w:val="20"/>
          <w:szCs w:val="20"/>
          <w:u w:val="single"/>
          <w:lang w:eastAsia="cs-CZ"/>
        </w:rPr>
        <w:t>Doložit čestné prohlášení</w:t>
      </w:r>
      <w:r w:rsidRPr="009E333D">
        <w:rPr>
          <w:rFonts w:ascii="Arial" w:hAnsi="Arial" w:cs="Arial"/>
          <w:sz w:val="20"/>
          <w:szCs w:val="20"/>
          <w:lang w:eastAsia="cs-CZ"/>
        </w:rPr>
        <w:t>, že daný výrobek je v souladu s nařízením REACH.</w:t>
      </w:r>
    </w:p>
    <w:p w14:paraId="4F2762DB" w14:textId="77777777" w:rsidR="009E333D" w:rsidRPr="009E333D" w:rsidRDefault="009E333D" w:rsidP="009E333D">
      <w:pPr>
        <w:numPr>
          <w:ilvl w:val="1"/>
          <w:numId w:val="35"/>
        </w:numPr>
        <w:spacing w:after="162" w:line="264" w:lineRule="auto"/>
        <w:ind w:hanging="283"/>
        <w:jc w:val="both"/>
        <w:rPr>
          <w:rFonts w:ascii="Arial" w:hAnsi="Arial" w:cs="Arial"/>
          <w:sz w:val="20"/>
          <w:szCs w:val="20"/>
          <w:lang w:eastAsia="cs-CZ"/>
        </w:rPr>
      </w:pPr>
      <w:r w:rsidRPr="009E333D">
        <w:rPr>
          <w:rFonts w:ascii="Arial" w:hAnsi="Arial" w:cs="Arial"/>
          <w:b/>
          <w:bCs/>
          <w:sz w:val="20"/>
          <w:szCs w:val="20"/>
          <w:lang w:eastAsia="cs-CZ"/>
        </w:rPr>
        <w:t>Nařízení CLP</w:t>
      </w:r>
      <w:r w:rsidRPr="009E333D">
        <w:rPr>
          <w:rFonts w:ascii="Arial" w:hAnsi="Arial" w:cs="Arial"/>
          <w:sz w:val="20"/>
          <w:szCs w:val="20"/>
          <w:lang w:eastAsia="cs-CZ"/>
        </w:rPr>
        <w:t xml:space="preserve"> – klasifikace, označování a balení látek a směsí. NAŘÍZENÍ EVROPSKÉHO PARLAMENTU A RADY (ES) č. 1272/2008 ze dne 16. prosince 2008 o klasifikaci, označování a balení látek a směsí, o změně a zrušení směrnic 67/548/EHS a 1999/45/ES a o změně nařízení (ES) č. 1907/2006.</w:t>
      </w:r>
    </w:p>
    <w:p w14:paraId="718D6CC4" w14:textId="0066AE4E" w:rsidR="009E333D" w:rsidRDefault="009E333D" w:rsidP="00FB120F">
      <w:pPr>
        <w:spacing w:after="162" w:line="264" w:lineRule="auto"/>
        <w:ind w:left="1134"/>
        <w:rPr>
          <w:rFonts w:ascii="Arial" w:hAnsi="Arial" w:cs="Arial"/>
          <w:sz w:val="20"/>
          <w:szCs w:val="20"/>
          <w:lang w:eastAsia="cs-CZ"/>
        </w:rPr>
      </w:pPr>
      <w:r w:rsidRPr="009E333D">
        <w:rPr>
          <w:rFonts w:ascii="Arial" w:hAnsi="Arial" w:cs="Arial"/>
          <w:sz w:val="20"/>
          <w:szCs w:val="20"/>
          <w:u w:val="single"/>
          <w:lang w:eastAsia="cs-CZ"/>
        </w:rPr>
        <w:t xml:space="preserve">Doložit ve formuláři (příloha č. </w:t>
      </w:r>
      <w:r w:rsidR="00F36371">
        <w:rPr>
          <w:rFonts w:ascii="Arial" w:hAnsi="Arial" w:cs="Arial"/>
          <w:sz w:val="20"/>
          <w:szCs w:val="20"/>
          <w:u w:val="single"/>
          <w:lang w:eastAsia="cs-CZ"/>
        </w:rPr>
        <w:t>4</w:t>
      </w:r>
      <w:r w:rsidRPr="009E333D">
        <w:rPr>
          <w:rFonts w:ascii="Arial" w:hAnsi="Arial" w:cs="Arial"/>
          <w:sz w:val="20"/>
          <w:szCs w:val="20"/>
          <w:u w:val="single"/>
          <w:lang w:eastAsia="cs-CZ"/>
        </w:rPr>
        <w:t xml:space="preserve"> této Zadávací dokumentace)</w:t>
      </w:r>
      <w:r w:rsidRPr="009E333D">
        <w:rPr>
          <w:rFonts w:ascii="Arial" w:hAnsi="Arial" w:cs="Arial"/>
          <w:sz w:val="20"/>
          <w:szCs w:val="20"/>
          <w:lang w:eastAsia="cs-CZ"/>
        </w:rPr>
        <w:t>, zda výrobek obsahuje látky s povinností klasifikace dle CLP. Pokud ano, doložit aktuální bezpečnostní list k dané složce výrobku.</w:t>
      </w:r>
    </w:p>
    <w:p w14:paraId="4036F6CE" w14:textId="50BE5104" w:rsidR="00F30128" w:rsidRPr="00F30128" w:rsidRDefault="00F30128" w:rsidP="00F30128">
      <w:pPr>
        <w:pStyle w:val="Odstavecseseznamem"/>
        <w:numPr>
          <w:ilvl w:val="0"/>
          <w:numId w:val="9"/>
        </w:numPr>
        <w:tabs>
          <w:tab w:val="left" w:pos="0"/>
        </w:tabs>
        <w:autoSpaceDE w:val="0"/>
        <w:autoSpaceDN w:val="0"/>
        <w:adjustRightInd w:val="0"/>
        <w:spacing w:after="0"/>
        <w:jc w:val="both"/>
        <w:rPr>
          <w:rFonts w:ascii="Arial" w:hAnsi="Arial" w:cs="Arial"/>
          <w:sz w:val="20"/>
          <w:szCs w:val="20"/>
        </w:rPr>
      </w:pPr>
      <w:r w:rsidRPr="00AB52A8">
        <w:rPr>
          <w:rFonts w:ascii="Arial" w:hAnsi="Arial" w:cs="Arial"/>
          <w:b/>
          <w:bCs/>
          <w:sz w:val="20"/>
          <w:szCs w:val="20"/>
        </w:rPr>
        <w:t>Specifikaci záručních podmínek,</w:t>
      </w:r>
      <w:r w:rsidRPr="00F30128">
        <w:rPr>
          <w:rFonts w:ascii="Arial" w:hAnsi="Arial" w:cs="Arial"/>
          <w:b/>
          <w:sz w:val="20"/>
          <w:szCs w:val="20"/>
        </w:rPr>
        <w:t xml:space="preserve"> </w:t>
      </w:r>
      <w:r w:rsidRPr="00F30128">
        <w:rPr>
          <w:rFonts w:ascii="Arial" w:hAnsi="Arial" w:cs="Arial"/>
          <w:sz w:val="20"/>
          <w:szCs w:val="20"/>
          <w:lang w:eastAsia="cs-CZ"/>
        </w:rPr>
        <w:t>a to</w:t>
      </w:r>
      <w:r w:rsidRPr="00F30128">
        <w:rPr>
          <w:rFonts w:ascii="Arial" w:hAnsi="Arial" w:cs="Arial"/>
          <w:b/>
          <w:sz w:val="20"/>
          <w:szCs w:val="20"/>
        </w:rPr>
        <w:t xml:space="preserve"> </w:t>
      </w:r>
      <w:r w:rsidRPr="00F30128">
        <w:rPr>
          <w:rFonts w:ascii="Arial" w:hAnsi="Arial" w:cs="Arial"/>
          <w:sz w:val="20"/>
          <w:szCs w:val="20"/>
          <w:lang w:eastAsia="cs-CZ"/>
        </w:rPr>
        <w:t>včetně časů a způsobů odstranění nejtypičtějších poruch (dokument v elektronické podobě):</w:t>
      </w:r>
    </w:p>
    <w:p w14:paraId="17A71EC5" w14:textId="77777777" w:rsidR="00F30128" w:rsidRPr="00F30128" w:rsidRDefault="00F30128" w:rsidP="00F30128">
      <w:pPr>
        <w:pStyle w:val="Odstavecseseznamem"/>
        <w:numPr>
          <w:ilvl w:val="1"/>
          <w:numId w:val="24"/>
        </w:numPr>
        <w:tabs>
          <w:tab w:val="left" w:pos="426"/>
          <w:tab w:val="left" w:pos="6521"/>
        </w:tabs>
        <w:spacing w:before="120" w:after="0"/>
        <w:jc w:val="both"/>
        <w:rPr>
          <w:rFonts w:ascii="Arial" w:hAnsi="Arial" w:cs="Arial"/>
          <w:sz w:val="20"/>
          <w:szCs w:val="20"/>
          <w:lang w:eastAsia="cs-CZ"/>
        </w:rPr>
      </w:pPr>
      <w:r w:rsidRPr="00F30128">
        <w:rPr>
          <w:rFonts w:ascii="Arial" w:hAnsi="Arial" w:cs="Arial"/>
          <w:sz w:val="20"/>
          <w:szCs w:val="20"/>
          <w:lang w:eastAsia="cs-CZ"/>
        </w:rPr>
        <w:t>nehavarijního charakteru</w:t>
      </w:r>
    </w:p>
    <w:p w14:paraId="01542E8E" w14:textId="77777777" w:rsidR="00F30128" w:rsidRPr="00F30128" w:rsidRDefault="00F30128" w:rsidP="00F30128">
      <w:pPr>
        <w:pStyle w:val="Odstavecseseznamem"/>
        <w:numPr>
          <w:ilvl w:val="1"/>
          <w:numId w:val="24"/>
        </w:numPr>
        <w:tabs>
          <w:tab w:val="left" w:pos="426"/>
          <w:tab w:val="left" w:pos="6521"/>
        </w:tabs>
        <w:spacing w:before="120" w:after="0"/>
        <w:jc w:val="both"/>
        <w:rPr>
          <w:rFonts w:ascii="Arial" w:hAnsi="Arial" w:cs="Arial"/>
          <w:sz w:val="20"/>
          <w:szCs w:val="20"/>
          <w:lang w:eastAsia="cs-CZ"/>
        </w:rPr>
      </w:pPr>
      <w:r w:rsidRPr="00F30128">
        <w:rPr>
          <w:rFonts w:ascii="Arial" w:hAnsi="Arial" w:cs="Arial"/>
          <w:sz w:val="20"/>
          <w:szCs w:val="20"/>
          <w:lang w:eastAsia="cs-CZ"/>
        </w:rPr>
        <w:t xml:space="preserve">havarijních případů:                                                                                                                 </w:t>
      </w:r>
    </w:p>
    <w:p w14:paraId="158ABFE7" w14:textId="77777777" w:rsidR="00F30128" w:rsidRPr="00F30128" w:rsidRDefault="00F30128" w:rsidP="00F30128">
      <w:pPr>
        <w:tabs>
          <w:tab w:val="left" w:pos="6521"/>
        </w:tabs>
        <w:spacing w:before="120" w:after="0"/>
        <w:ind w:left="1560" w:hanging="1140"/>
        <w:contextualSpacing/>
        <w:jc w:val="both"/>
        <w:rPr>
          <w:rFonts w:ascii="Arial" w:hAnsi="Arial" w:cs="Arial"/>
          <w:sz w:val="20"/>
          <w:szCs w:val="20"/>
          <w:lang w:eastAsia="cs-CZ"/>
        </w:rPr>
      </w:pPr>
      <w:r w:rsidRPr="00F30128">
        <w:rPr>
          <w:rFonts w:ascii="Arial" w:hAnsi="Arial" w:cs="Arial"/>
          <w:sz w:val="20"/>
          <w:szCs w:val="20"/>
          <w:lang w:eastAsia="cs-CZ"/>
        </w:rPr>
        <w:tab/>
        <w:t xml:space="preserve"> a) únik plynu                                                                                                                                  </w:t>
      </w:r>
    </w:p>
    <w:p w14:paraId="06F0AAE2" w14:textId="77777777" w:rsidR="00F30128" w:rsidRPr="00F30128" w:rsidRDefault="00F30128" w:rsidP="00F30128">
      <w:pPr>
        <w:tabs>
          <w:tab w:val="left" w:pos="-851"/>
          <w:tab w:val="left" w:pos="6521"/>
        </w:tabs>
        <w:spacing w:before="120" w:after="0"/>
        <w:ind w:left="1560" w:hanging="1140"/>
        <w:contextualSpacing/>
        <w:jc w:val="both"/>
        <w:rPr>
          <w:rFonts w:ascii="Arial" w:hAnsi="Arial" w:cs="Arial"/>
          <w:sz w:val="20"/>
          <w:szCs w:val="20"/>
          <w:lang w:eastAsia="cs-CZ"/>
        </w:rPr>
      </w:pPr>
      <w:r w:rsidRPr="00F30128">
        <w:rPr>
          <w:rFonts w:ascii="Arial" w:hAnsi="Arial" w:cs="Arial"/>
          <w:sz w:val="20"/>
          <w:szCs w:val="20"/>
          <w:lang w:eastAsia="cs-CZ"/>
        </w:rPr>
        <w:t xml:space="preserve">                 </w:t>
      </w:r>
      <w:r w:rsidRPr="00F30128">
        <w:rPr>
          <w:rFonts w:ascii="Arial" w:hAnsi="Arial" w:cs="Arial"/>
          <w:sz w:val="20"/>
          <w:szCs w:val="20"/>
          <w:lang w:eastAsia="cs-CZ"/>
        </w:rPr>
        <w:tab/>
        <w:t xml:space="preserve"> b) porucha přístrojového transformátoru</w:t>
      </w:r>
    </w:p>
    <w:p w14:paraId="59D8544A" w14:textId="77777777" w:rsidR="00F30128" w:rsidRPr="00F30128" w:rsidRDefault="00F30128" w:rsidP="00F30128">
      <w:pPr>
        <w:tabs>
          <w:tab w:val="left" w:pos="-2127"/>
          <w:tab w:val="left" w:pos="6521"/>
        </w:tabs>
        <w:spacing w:before="120" w:after="0"/>
        <w:ind w:left="1560" w:hanging="1140"/>
        <w:contextualSpacing/>
        <w:jc w:val="both"/>
        <w:rPr>
          <w:rFonts w:ascii="Arial" w:hAnsi="Arial" w:cs="Arial"/>
          <w:sz w:val="20"/>
          <w:szCs w:val="20"/>
          <w:lang w:eastAsia="cs-CZ"/>
        </w:rPr>
      </w:pPr>
      <w:r w:rsidRPr="00F30128">
        <w:rPr>
          <w:rFonts w:ascii="Arial" w:hAnsi="Arial" w:cs="Arial"/>
          <w:sz w:val="20"/>
          <w:szCs w:val="20"/>
          <w:lang w:eastAsia="cs-CZ"/>
        </w:rPr>
        <w:t xml:space="preserve">                 </w:t>
      </w:r>
      <w:r w:rsidRPr="00F30128">
        <w:rPr>
          <w:rFonts w:ascii="Arial" w:hAnsi="Arial" w:cs="Arial"/>
          <w:sz w:val="20"/>
          <w:szCs w:val="20"/>
          <w:lang w:eastAsia="cs-CZ"/>
        </w:rPr>
        <w:tab/>
        <w:t xml:space="preserve"> c) porucha vypínače</w:t>
      </w:r>
    </w:p>
    <w:p w14:paraId="5B267535" w14:textId="77777777" w:rsidR="00F30128" w:rsidRPr="00F30128" w:rsidRDefault="00F30128" w:rsidP="00F30128">
      <w:pPr>
        <w:tabs>
          <w:tab w:val="left" w:pos="6521"/>
        </w:tabs>
        <w:spacing w:before="120" w:after="0"/>
        <w:ind w:left="1418" w:hanging="284"/>
        <w:contextualSpacing/>
        <w:jc w:val="both"/>
        <w:rPr>
          <w:rFonts w:ascii="Arial" w:hAnsi="Arial" w:cs="Arial"/>
          <w:sz w:val="20"/>
          <w:szCs w:val="20"/>
          <w:lang w:eastAsia="cs-CZ"/>
        </w:rPr>
      </w:pPr>
      <w:r w:rsidRPr="00F30128">
        <w:rPr>
          <w:rFonts w:ascii="Arial" w:hAnsi="Arial" w:cs="Arial"/>
          <w:sz w:val="20"/>
          <w:szCs w:val="20"/>
          <w:lang w:eastAsia="cs-CZ"/>
        </w:rPr>
        <w:t xml:space="preserve">         d) porucha odpojovače s uzemňovačem </w:t>
      </w:r>
    </w:p>
    <w:p w14:paraId="6D6B5E00" w14:textId="77777777" w:rsidR="00F30128" w:rsidRPr="00F30128" w:rsidRDefault="00F30128" w:rsidP="00F30128">
      <w:pPr>
        <w:tabs>
          <w:tab w:val="left" w:pos="6521"/>
        </w:tabs>
        <w:spacing w:before="120" w:after="0"/>
        <w:ind w:left="1560"/>
        <w:contextualSpacing/>
        <w:jc w:val="both"/>
        <w:rPr>
          <w:rFonts w:ascii="Arial" w:hAnsi="Arial" w:cs="Arial"/>
          <w:sz w:val="20"/>
          <w:szCs w:val="20"/>
          <w:lang w:eastAsia="cs-CZ"/>
        </w:rPr>
      </w:pPr>
      <w:r w:rsidRPr="00F30128">
        <w:rPr>
          <w:rFonts w:ascii="Arial" w:hAnsi="Arial" w:cs="Arial"/>
          <w:sz w:val="20"/>
          <w:szCs w:val="20"/>
          <w:lang w:eastAsia="cs-CZ"/>
        </w:rPr>
        <w:t xml:space="preserve"> e) porucha rychloodpojovače </w:t>
      </w:r>
    </w:p>
    <w:p w14:paraId="4B02077B" w14:textId="77777777" w:rsidR="00F30128" w:rsidRPr="00F30128" w:rsidRDefault="00F30128" w:rsidP="00F30128">
      <w:pPr>
        <w:tabs>
          <w:tab w:val="left" w:pos="6521"/>
        </w:tabs>
        <w:spacing w:before="120" w:after="0"/>
        <w:ind w:left="1560" w:hanging="426"/>
        <w:contextualSpacing/>
        <w:jc w:val="both"/>
        <w:rPr>
          <w:rFonts w:ascii="Arial" w:hAnsi="Arial" w:cs="Arial"/>
          <w:sz w:val="20"/>
          <w:szCs w:val="20"/>
          <w:lang w:eastAsia="cs-CZ"/>
        </w:rPr>
      </w:pPr>
      <w:r w:rsidRPr="00F30128">
        <w:rPr>
          <w:rFonts w:ascii="Arial" w:hAnsi="Arial" w:cs="Arial"/>
          <w:sz w:val="20"/>
          <w:szCs w:val="20"/>
          <w:lang w:eastAsia="cs-CZ"/>
        </w:rPr>
        <w:tab/>
        <w:t xml:space="preserve"> f) výměna celého pole</w:t>
      </w:r>
    </w:p>
    <w:p w14:paraId="27E5DFAA" w14:textId="77777777" w:rsidR="00F30128" w:rsidRPr="00F30128" w:rsidRDefault="00F30128" w:rsidP="00F30128">
      <w:pPr>
        <w:pStyle w:val="Odstavecseseznamem"/>
        <w:tabs>
          <w:tab w:val="left" w:pos="0"/>
        </w:tabs>
        <w:autoSpaceDE w:val="0"/>
        <w:autoSpaceDN w:val="0"/>
        <w:adjustRightInd w:val="0"/>
        <w:spacing w:after="0"/>
        <w:ind w:left="1080"/>
        <w:jc w:val="both"/>
        <w:rPr>
          <w:rFonts w:ascii="Arial" w:hAnsi="Arial" w:cs="Arial"/>
          <w:sz w:val="20"/>
          <w:szCs w:val="20"/>
        </w:rPr>
      </w:pPr>
    </w:p>
    <w:p w14:paraId="38C23867" w14:textId="77777777" w:rsidR="00F30128" w:rsidRPr="00F30128" w:rsidRDefault="00F30128" w:rsidP="00F30128">
      <w:pPr>
        <w:pStyle w:val="Odstavecseseznamem"/>
        <w:tabs>
          <w:tab w:val="left" w:pos="0"/>
        </w:tabs>
        <w:autoSpaceDE w:val="0"/>
        <w:autoSpaceDN w:val="0"/>
        <w:adjustRightInd w:val="0"/>
        <w:spacing w:after="0"/>
        <w:ind w:left="1080"/>
        <w:jc w:val="both"/>
        <w:rPr>
          <w:rFonts w:ascii="Arial" w:hAnsi="Arial" w:cs="Arial"/>
          <w:sz w:val="20"/>
          <w:szCs w:val="20"/>
        </w:rPr>
      </w:pPr>
      <w:r w:rsidRPr="00F30128">
        <w:rPr>
          <w:rFonts w:ascii="Arial" w:hAnsi="Arial" w:cs="Arial"/>
          <w:sz w:val="20"/>
          <w:szCs w:val="20"/>
        </w:rPr>
        <w:t xml:space="preserve">Dodavatelem uvedené záruční podmínky budou </w:t>
      </w:r>
      <w:r w:rsidRPr="00AC462A">
        <w:rPr>
          <w:rFonts w:ascii="Arial" w:hAnsi="Arial" w:cs="Arial"/>
          <w:sz w:val="20"/>
          <w:szCs w:val="20"/>
        </w:rPr>
        <w:t>tvořit přílohu č. 6 kupní smlouvy</w:t>
      </w:r>
      <w:r w:rsidRPr="00F30128">
        <w:rPr>
          <w:rFonts w:ascii="Arial" w:hAnsi="Arial" w:cs="Arial"/>
          <w:sz w:val="20"/>
          <w:szCs w:val="20"/>
        </w:rPr>
        <w:t xml:space="preserve"> a nesmí být v rozporu s žádným jejím ustanovením. </w:t>
      </w:r>
    </w:p>
    <w:p w14:paraId="4279C38F" w14:textId="61A84110" w:rsidR="009F5A3E" w:rsidRPr="00F30128" w:rsidRDefault="009F5A3E" w:rsidP="00F30128">
      <w:pPr>
        <w:spacing w:after="162" w:line="264" w:lineRule="auto"/>
        <w:jc w:val="both"/>
        <w:rPr>
          <w:rFonts w:ascii="Arial" w:hAnsi="Arial" w:cs="Arial"/>
          <w:sz w:val="20"/>
          <w:szCs w:val="20"/>
          <w:lang w:eastAsia="cs-CZ"/>
        </w:rPr>
      </w:pPr>
    </w:p>
    <w:p w14:paraId="0B60AAA7" w14:textId="089AB420" w:rsidR="0020707E" w:rsidRPr="000311E1" w:rsidRDefault="0020707E" w:rsidP="00D531AC">
      <w:pPr>
        <w:pStyle w:val="Standard"/>
        <w:numPr>
          <w:ilvl w:val="0"/>
          <w:numId w:val="9"/>
        </w:numPr>
        <w:spacing w:after="180"/>
        <w:jc w:val="both"/>
        <w:rPr>
          <w:rFonts w:ascii="Arial" w:hAnsi="Arial" w:cs="Arial"/>
          <w:b/>
          <w:sz w:val="20"/>
        </w:rPr>
      </w:pPr>
      <w:bookmarkStart w:id="120" w:name="_Hlk45522968"/>
      <w:bookmarkStart w:id="121" w:name="_Hlk49169135"/>
      <w:bookmarkEnd w:id="116"/>
      <w:r w:rsidRPr="000311E1">
        <w:rPr>
          <w:rFonts w:ascii="Arial" w:hAnsi="Arial" w:cs="Arial"/>
          <w:b/>
          <w:sz w:val="20"/>
        </w:rPr>
        <w:t>Čestné prohlášení vybraného dodavatele o splnění zadávací podmínky</w:t>
      </w:r>
      <w:bookmarkEnd w:id="120"/>
    </w:p>
    <w:p w14:paraId="6E361E9A" w14:textId="219C6FDF" w:rsidR="00E72E24" w:rsidRPr="000311E1" w:rsidRDefault="00D03E6F" w:rsidP="00E72E24">
      <w:pPr>
        <w:widowControl w:val="0"/>
        <w:suppressAutoHyphens/>
        <w:autoSpaceDN w:val="0"/>
        <w:spacing w:after="0"/>
        <w:ind w:left="786"/>
        <w:jc w:val="both"/>
        <w:textAlignment w:val="baseline"/>
        <w:rPr>
          <w:rFonts w:ascii="Arial" w:hAnsi="Arial" w:cs="Arial"/>
          <w:sz w:val="20"/>
          <w:szCs w:val="20"/>
        </w:rPr>
      </w:pPr>
      <w:r w:rsidRPr="000311E1">
        <w:rPr>
          <w:rFonts w:ascii="Arial" w:hAnsi="Arial" w:cs="Arial"/>
          <w:sz w:val="20"/>
          <w:szCs w:val="20"/>
        </w:rPr>
        <w:t xml:space="preserve">Vybraný dodavatel je </w:t>
      </w:r>
      <w:r w:rsidR="0020707E" w:rsidRPr="000311E1">
        <w:rPr>
          <w:rFonts w:ascii="Arial" w:hAnsi="Arial" w:cs="Arial"/>
          <w:sz w:val="20"/>
          <w:szCs w:val="20"/>
        </w:rPr>
        <w:t>povi</w:t>
      </w:r>
      <w:r w:rsidR="00E9463A" w:rsidRPr="000311E1">
        <w:rPr>
          <w:rFonts w:ascii="Arial" w:hAnsi="Arial" w:cs="Arial"/>
          <w:sz w:val="20"/>
          <w:szCs w:val="20"/>
        </w:rPr>
        <w:t>n</w:t>
      </w:r>
      <w:r w:rsidRPr="000311E1">
        <w:rPr>
          <w:rFonts w:ascii="Arial" w:hAnsi="Arial" w:cs="Arial"/>
          <w:sz w:val="20"/>
          <w:szCs w:val="20"/>
        </w:rPr>
        <w:t>en</w:t>
      </w:r>
      <w:r w:rsidR="0020707E" w:rsidRPr="000311E1">
        <w:rPr>
          <w:rFonts w:ascii="Arial" w:hAnsi="Arial" w:cs="Arial"/>
          <w:sz w:val="20"/>
          <w:szCs w:val="20"/>
        </w:rPr>
        <w:t xml:space="preserve"> předložit Čestné prohlášení vybraného dodavatele o splnění </w:t>
      </w:r>
      <w:r w:rsidR="00E72E24" w:rsidRPr="000311E1">
        <w:rPr>
          <w:rFonts w:ascii="Arial" w:eastAsia="Arial" w:hAnsi="Arial" w:cs="Arial"/>
          <w:kern w:val="3"/>
          <w:sz w:val="20"/>
          <w:szCs w:val="20"/>
          <w:lang w:eastAsia="cs-CZ" w:bidi="ne-IN"/>
        </w:rPr>
        <w:t xml:space="preserve">zadavatel požaduje, aby vybraný dodavatel v rámci své součinnosti před </w:t>
      </w:r>
      <w:r w:rsidR="00416977">
        <w:rPr>
          <w:rFonts w:ascii="Arial" w:eastAsia="Arial" w:hAnsi="Arial" w:cs="Arial"/>
          <w:kern w:val="3"/>
          <w:sz w:val="20"/>
          <w:szCs w:val="20"/>
          <w:lang w:eastAsia="cs-CZ" w:bidi="ne-IN"/>
        </w:rPr>
        <w:t xml:space="preserve">uzavřením </w:t>
      </w:r>
      <w:r w:rsidR="00157D09" w:rsidRPr="000311E1">
        <w:rPr>
          <w:rFonts w:ascii="Arial" w:eastAsia="Arial" w:hAnsi="Arial" w:cs="Arial"/>
          <w:kern w:val="3"/>
          <w:sz w:val="20"/>
          <w:szCs w:val="20"/>
          <w:lang w:eastAsia="cs-CZ" w:bidi="ne-IN"/>
        </w:rPr>
        <w:t>sml</w:t>
      </w:r>
      <w:r w:rsidR="00416977">
        <w:rPr>
          <w:rFonts w:ascii="Arial" w:eastAsia="Arial" w:hAnsi="Arial" w:cs="Arial"/>
          <w:kern w:val="3"/>
          <w:sz w:val="20"/>
          <w:szCs w:val="20"/>
          <w:lang w:eastAsia="cs-CZ" w:bidi="ne-IN"/>
        </w:rPr>
        <w:t>o</w:t>
      </w:r>
      <w:r w:rsidR="00157D09" w:rsidRPr="000311E1">
        <w:rPr>
          <w:rFonts w:ascii="Arial" w:eastAsia="Arial" w:hAnsi="Arial" w:cs="Arial"/>
          <w:kern w:val="3"/>
          <w:sz w:val="20"/>
          <w:szCs w:val="20"/>
          <w:lang w:eastAsia="cs-CZ" w:bidi="ne-IN"/>
        </w:rPr>
        <w:t>uv</w:t>
      </w:r>
      <w:r w:rsidR="00416977">
        <w:rPr>
          <w:rFonts w:ascii="Arial" w:eastAsia="Arial" w:hAnsi="Arial" w:cs="Arial"/>
          <w:kern w:val="3"/>
          <w:sz w:val="20"/>
          <w:szCs w:val="20"/>
          <w:lang w:eastAsia="cs-CZ" w:bidi="ne-IN"/>
        </w:rPr>
        <w:t>y</w:t>
      </w:r>
      <w:r w:rsidR="00E72E24" w:rsidRPr="000311E1">
        <w:rPr>
          <w:rFonts w:ascii="Arial" w:eastAsia="Arial" w:hAnsi="Arial" w:cs="Arial"/>
          <w:kern w:val="3"/>
          <w:sz w:val="20"/>
          <w:szCs w:val="20"/>
          <w:lang w:eastAsia="cs-CZ" w:bidi="ne-IN"/>
        </w:rPr>
        <w:t xml:space="preserve"> čestně prohlásil, že: </w:t>
      </w:r>
    </w:p>
    <w:p w14:paraId="2D40DBE1" w14:textId="77777777" w:rsidR="00E72E24" w:rsidRPr="000311E1" w:rsidRDefault="00E72E24" w:rsidP="00E72E24">
      <w:pPr>
        <w:widowControl w:val="0"/>
        <w:suppressAutoHyphens/>
        <w:autoSpaceDN w:val="0"/>
        <w:spacing w:after="0"/>
        <w:ind w:left="786"/>
        <w:jc w:val="both"/>
        <w:textAlignment w:val="baseline"/>
        <w:rPr>
          <w:rFonts w:ascii="Arial" w:hAnsi="Arial" w:cs="Arial"/>
          <w:sz w:val="20"/>
          <w:szCs w:val="20"/>
        </w:rPr>
      </w:pPr>
    </w:p>
    <w:p w14:paraId="5BD14DB8" w14:textId="4839F5F1" w:rsidR="00D03E6F" w:rsidRDefault="00E72E24" w:rsidP="001C2DD4">
      <w:pPr>
        <w:widowControl w:val="0"/>
        <w:numPr>
          <w:ilvl w:val="0"/>
          <w:numId w:val="13"/>
        </w:numPr>
        <w:suppressAutoHyphens/>
        <w:autoSpaceDN w:val="0"/>
        <w:spacing w:after="0"/>
        <w:jc w:val="both"/>
        <w:textAlignment w:val="baseline"/>
        <w:rPr>
          <w:rFonts w:ascii="Arial" w:eastAsia="Arial" w:hAnsi="Arial" w:cs="Arial"/>
          <w:kern w:val="3"/>
          <w:sz w:val="20"/>
          <w:szCs w:val="20"/>
          <w:lang w:eastAsia="cs-CZ" w:bidi="ne-IN"/>
        </w:rPr>
      </w:pPr>
      <w:r w:rsidRPr="000311E1">
        <w:rPr>
          <w:rFonts w:ascii="Arial" w:eastAsia="Arial" w:hAnsi="Arial" w:cs="Arial"/>
          <w:kern w:val="3"/>
          <w:sz w:val="20"/>
          <w:szCs w:val="20"/>
          <w:lang w:eastAsia="cs-CZ" w:bidi="ne-IN"/>
        </w:rPr>
        <w:t>neuzavřel a neuzavře s jinými dodavateli zakázanou dohodu podle zvláštního právního předpisu (zákon o ochraně hospodářské soutěže) v souvislosti s touto veřejnou zakázkou</w:t>
      </w:r>
      <w:bookmarkStart w:id="122" w:name="_Hlk45530725"/>
      <w:r w:rsidR="00137299">
        <w:rPr>
          <w:rFonts w:ascii="Arial" w:eastAsia="Arial" w:hAnsi="Arial" w:cs="Arial"/>
          <w:kern w:val="3"/>
          <w:sz w:val="20"/>
          <w:szCs w:val="20"/>
          <w:lang w:eastAsia="cs-CZ" w:bidi="ne-IN"/>
        </w:rPr>
        <w:t xml:space="preserve">, </w:t>
      </w:r>
    </w:p>
    <w:p w14:paraId="258EB4BD" w14:textId="54C7E89D" w:rsidR="00137299" w:rsidRPr="000311E1" w:rsidRDefault="00137299" w:rsidP="001C2DD4">
      <w:pPr>
        <w:widowControl w:val="0"/>
        <w:numPr>
          <w:ilvl w:val="0"/>
          <w:numId w:val="13"/>
        </w:numPr>
        <w:suppressAutoHyphens/>
        <w:autoSpaceDN w:val="0"/>
        <w:spacing w:after="0"/>
        <w:jc w:val="both"/>
        <w:textAlignment w:val="baseline"/>
        <w:rPr>
          <w:rFonts w:ascii="Arial" w:eastAsia="Arial" w:hAnsi="Arial" w:cs="Arial"/>
          <w:kern w:val="3"/>
          <w:sz w:val="20"/>
          <w:szCs w:val="20"/>
          <w:lang w:eastAsia="cs-CZ" w:bidi="ne-IN"/>
        </w:rPr>
      </w:pPr>
      <w:r w:rsidRPr="004061DB">
        <w:rPr>
          <w:rFonts w:ascii="Arial" w:hAnsi="Arial" w:cs="Arial"/>
          <w:color w:val="000000"/>
          <w:sz w:val="20"/>
          <w:szCs w:val="20"/>
        </w:rPr>
        <w:t xml:space="preserve">části nabídek, které mají být hodnoceny podle kritérií hodnocení, </w:t>
      </w:r>
      <w:r>
        <w:rPr>
          <w:rFonts w:ascii="Arial" w:hAnsi="Arial" w:cs="Arial"/>
          <w:color w:val="000000"/>
          <w:sz w:val="20"/>
          <w:szCs w:val="20"/>
        </w:rPr>
        <w:t>ne</w:t>
      </w:r>
      <w:r w:rsidRPr="004061DB">
        <w:rPr>
          <w:rFonts w:ascii="Arial" w:hAnsi="Arial" w:cs="Arial"/>
          <w:color w:val="000000"/>
          <w:sz w:val="20"/>
          <w:szCs w:val="20"/>
        </w:rPr>
        <w:t>připravoval ve vzájemné shodě s jiným účastníkem téhož zadávacího řízení, s nímž je spojenou osobou</w:t>
      </w:r>
      <w:r>
        <w:rPr>
          <w:rFonts w:ascii="Arial" w:hAnsi="Arial" w:cs="Arial"/>
          <w:color w:val="000000"/>
          <w:sz w:val="20"/>
          <w:szCs w:val="20"/>
        </w:rPr>
        <w:t xml:space="preserve"> podle zákona o daních z příjmů.</w:t>
      </w:r>
    </w:p>
    <w:p w14:paraId="7880A85F" w14:textId="4C281396" w:rsidR="0020707E" w:rsidRDefault="00D03E6F" w:rsidP="00D03E6F">
      <w:pPr>
        <w:widowControl w:val="0"/>
        <w:suppressAutoHyphens/>
        <w:autoSpaceDN w:val="0"/>
        <w:spacing w:after="0"/>
        <w:ind w:left="709"/>
        <w:jc w:val="both"/>
        <w:textAlignment w:val="baseline"/>
        <w:rPr>
          <w:rFonts w:ascii="Arial" w:hAnsi="Arial" w:cs="Arial"/>
          <w:sz w:val="20"/>
        </w:rPr>
      </w:pPr>
      <w:r w:rsidRPr="000311E1">
        <w:rPr>
          <w:rFonts w:ascii="Arial" w:hAnsi="Arial" w:cs="Arial"/>
          <w:sz w:val="20"/>
        </w:rPr>
        <w:t xml:space="preserve">Vybraný dodavatel </w:t>
      </w:r>
      <w:r w:rsidR="0020707E" w:rsidRPr="000311E1">
        <w:rPr>
          <w:rFonts w:ascii="Arial" w:hAnsi="Arial" w:cs="Arial"/>
          <w:sz w:val="20"/>
        </w:rPr>
        <w:t xml:space="preserve">pro tento účel </w:t>
      </w:r>
      <w:r w:rsidRPr="000311E1">
        <w:rPr>
          <w:rFonts w:ascii="Arial" w:hAnsi="Arial" w:cs="Arial"/>
          <w:sz w:val="20"/>
        </w:rPr>
        <w:t>může</w:t>
      </w:r>
      <w:r w:rsidR="0020707E" w:rsidRPr="000311E1">
        <w:rPr>
          <w:rFonts w:ascii="Arial" w:hAnsi="Arial" w:cs="Arial"/>
          <w:sz w:val="20"/>
        </w:rPr>
        <w:t xml:space="preserve"> využít vzor čestného prohlášení vybraného dodavatele, který je uveden v</w:t>
      </w:r>
      <w:r w:rsidR="00F44071">
        <w:rPr>
          <w:rFonts w:ascii="Arial" w:hAnsi="Arial" w:cs="Arial"/>
          <w:sz w:val="20"/>
        </w:rPr>
        <w:t> příloze č.</w:t>
      </w:r>
      <w:r w:rsidR="0020707E" w:rsidRPr="000311E1">
        <w:rPr>
          <w:rFonts w:ascii="Arial" w:hAnsi="Arial" w:cs="Arial"/>
          <w:sz w:val="20"/>
        </w:rPr>
        <w:t xml:space="preserve"> </w:t>
      </w:r>
      <w:r w:rsidR="00B04F49" w:rsidRPr="000311E1">
        <w:rPr>
          <w:rFonts w:ascii="Arial" w:hAnsi="Arial" w:cs="Arial"/>
          <w:sz w:val="20"/>
        </w:rPr>
        <w:t>2</w:t>
      </w:r>
      <w:r w:rsidR="0020707E" w:rsidRPr="000311E1">
        <w:rPr>
          <w:rFonts w:ascii="Arial" w:hAnsi="Arial" w:cs="Arial"/>
          <w:sz w:val="20"/>
        </w:rPr>
        <w:t xml:space="preserve"> této zadávací dokumentace.</w:t>
      </w:r>
      <w:bookmarkEnd w:id="122"/>
    </w:p>
    <w:p w14:paraId="56B0518D" w14:textId="77777777" w:rsidR="00945F07" w:rsidRDefault="00945F07" w:rsidP="00D03E6F">
      <w:pPr>
        <w:widowControl w:val="0"/>
        <w:suppressAutoHyphens/>
        <w:autoSpaceDN w:val="0"/>
        <w:spacing w:after="0"/>
        <w:ind w:left="709"/>
        <w:jc w:val="both"/>
        <w:textAlignment w:val="baseline"/>
        <w:rPr>
          <w:rFonts w:ascii="Arial" w:hAnsi="Arial" w:cs="Arial"/>
          <w:sz w:val="20"/>
        </w:rPr>
      </w:pPr>
    </w:p>
    <w:p w14:paraId="17A4C543" w14:textId="681AC963" w:rsidR="00C64012" w:rsidRPr="00AC4A46" w:rsidRDefault="00C64012" w:rsidP="00AC4A46">
      <w:pPr>
        <w:pStyle w:val="Odstavecseseznamem"/>
        <w:numPr>
          <w:ilvl w:val="0"/>
          <w:numId w:val="9"/>
        </w:numPr>
        <w:tabs>
          <w:tab w:val="left" w:pos="0"/>
        </w:tabs>
        <w:spacing w:after="160"/>
        <w:jc w:val="both"/>
        <w:rPr>
          <w:rFonts w:ascii="Arial" w:hAnsi="Arial" w:cs="Arial"/>
          <w:b/>
          <w:noProof/>
          <w:sz w:val="20"/>
          <w:szCs w:val="20"/>
        </w:rPr>
      </w:pPr>
      <w:r w:rsidRPr="00AC4A46">
        <w:rPr>
          <w:rFonts w:ascii="Arial" w:hAnsi="Arial" w:cs="Arial"/>
          <w:b/>
          <w:noProof/>
          <w:sz w:val="20"/>
          <w:szCs w:val="20"/>
        </w:rPr>
        <w:t xml:space="preserve">Certifikáty systému </w:t>
      </w:r>
      <w:r w:rsidRPr="008757DB">
        <w:rPr>
          <w:rFonts w:ascii="Arial" w:hAnsi="Arial" w:cs="Arial"/>
          <w:b/>
          <w:noProof/>
          <w:sz w:val="20"/>
          <w:szCs w:val="20"/>
        </w:rPr>
        <w:t xml:space="preserve">řízení </w:t>
      </w:r>
      <w:r w:rsidRPr="008757DB">
        <w:rPr>
          <w:rFonts w:ascii="Arial" w:hAnsi="Arial" w:cs="Arial"/>
          <w:b/>
          <w:sz w:val="20"/>
          <w:szCs w:val="20"/>
        </w:rPr>
        <w:t>ČSN EN ISO 9001</w:t>
      </w:r>
    </w:p>
    <w:p w14:paraId="2730593C" w14:textId="77777777" w:rsidR="00C64012" w:rsidRPr="00AC4A46" w:rsidRDefault="00C64012" w:rsidP="00AC4A46">
      <w:pPr>
        <w:ind w:left="709"/>
        <w:jc w:val="both"/>
        <w:rPr>
          <w:rFonts w:ascii="Arial" w:hAnsi="Arial" w:cs="Arial"/>
          <w:sz w:val="20"/>
          <w:szCs w:val="20"/>
        </w:rPr>
      </w:pPr>
      <w:r w:rsidRPr="00AC4A46">
        <w:rPr>
          <w:rFonts w:ascii="Arial" w:hAnsi="Arial" w:cs="Arial"/>
          <w:noProof/>
          <w:sz w:val="20"/>
          <w:szCs w:val="20"/>
        </w:rPr>
        <w:t xml:space="preserve">Vybraný dodavatel je povinen předložit certifikáty systému řízení vydaných podle českých technických norem akreditovanou osobou na dodavatele. Vybraný dodavatel </w:t>
      </w:r>
      <w:bookmarkStart w:id="123" w:name="_Hlk52537545"/>
      <w:r w:rsidRPr="00AC4A46">
        <w:rPr>
          <w:rFonts w:ascii="Arial" w:hAnsi="Arial" w:cs="Arial"/>
          <w:noProof/>
          <w:sz w:val="20"/>
          <w:szCs w:val="20"/>
        </w:rPr>
        <w:t xml:space="preserve">předloží </w:t>
      </w:r>
      <w:bookmarkEnd w:id="123"/>
      <w:r w:rsidRPr="00AC4A46">
        <w:rPr>
          <w:rFonts w:ascii="Arial" w:hAnsi="Arial" w:cs="Arial"/>
          <w:sz w:val="20"/>
          <w:szCs w:val="20"/>
        </w:rPr>
        <w:t>certifikát systému řízení jakosti ČSN EN ISO 9001 pro výrobu rozvaděčů.</w:t>
      </w:r>
    </w:p>
    <w:p w14:paraId="1BE5C15D" w14:textId="01ED3494" w:rsidR="00893729" w:rsidRPr="00AC4A46" w:rsidRDefault="00893729" w:rsidP="00B979A9">
      <w:pPr>
        <w:pStyle w:val="Standarduser"/>
        <w:spacing w:after="113"/>
        <w:ind w:firstLine="709"/>
        <w:jc w:val="both"/>
        <w:rPr>
          <w:rFonts w:ascii="Arial" w:hAnsi="Arial" w:cs="Arial"/>
        </w:rPr>
      </w:pPr>
      <w:r w:rsidRPr="00AC4A46">
        <w:rPr>
          <w:rFonts w:ascii="Arial" w:hAnsi="Arial" w:cs="Arial"/>
        </w:rPr>
        <w:t>Zadavatel též uzná rovnocenné doklady vydané v členském státě Evropské unie.</w:t>
      </w:r>
    </w:p>
    <w:p w14:paraId="5837D7B6" w14:textId="117962FF" w:rsidR="00893729" w:rsidRPr="00AC4A46" w:rsidRDefault="00893729" w:rsidP="00B979A9">
      <w:pPr>
        <w:pStyle w:val="Standarduser"/>
        <w:spacing w:after="113"/>
        <w:ind w:left="709"/>
        <w:jc w:val="both"/>
        <w:rPr>
          <w:rFonts w:ascii="Arial" w:hAnsi="Arial" w:cs="Arial"/>
        </w:rPr>
      </w:pPr>
      <w:r w:rsidRPr="00AC4A46">
        <w:rPr>
          <w:rFonts w:ascii="Arial" w:hAnsi="Arial" w:cs="Arial"/>
        </w:rPr>
        <w:t>V</w:t>
      </w:r>
      <w:r w:rsidR="007348FF">
        <w:rPr>
          <w:rFonts w:ascii="Arial" w:hAnsi="Arial" w:cs="Arial"/>
        </w:rPr>
        <w:t xml:space="preserve"> </w:t>
      </w:r>
      <w:r w:rsidRPr="00AC4A46">
        <w:rPr>
          <w:rFonts w:ascii="Arial" w:hAnsi="Arial" w:cs="Arial"/>
        </w:rPr>
        <w:t xml:space="preserve">případě, že </w:t>
      </w:r>
      <w:r w:rsidR="002C44A1">
        <w:rPr>
          <w:rFonts w:ascii="Arial" w:hAnsi="Arial" w:cs="Arial"/>
        </w:rPr>
        <w:t xml:space="preserve">vybraný </w:t>
      </w:r>
      <w:r w:rsidRPr="00AC4A46">
        <w:rPr>
          <w:rFonts w:ascii="Arial" w:hAnsi="Arial" w:cs="Arial"/>
        </w:rPr>
        <w:t>dodavatel není výrobcem dodávaného předmětu veřejné zakázky, postačí ke splnění tohoto předpokladu předložení příslušného certifikátu ČSN EN ISO 9001 od poddodavatele nebo účastníka sdružení dodavatelů daného předmětu veřejné zakázky.</w:t>
      </w:r>
    </w:p>
    <w:p w14:paraId="715B5388" w14:textId="07D3E6AF" w:rsidR="00893729" w:rsidRPr="00AC4A46" w:rsidRDefault="00893729" w:rsidP="00B979A9">
      <w:pPr>
        <w:pStyle w:val="Standarduser"/>
        <w:spacing w:after="113"/>
        <w:ind w:left="709"/>
        <w:jc w:val="both"/>
        <w:rPr>
          <w:rFonts w:ascii="Arial" w:hAnsi="Arial" w:cs="Arial"/>
        </w:rPr>
      </w:pPr>
      <w:r w:rsidRPr="00AC4A46">
        <w:rPr>
          <w:rFonts w:ascii="Arial" w:hAnsi="Arial" w:cs="Arial"/>
        </w:rPr>
        <w:lastRenderedPageBreak/>
        <w:t xml:space="preserve">V případě zavedení jiného systému řízení jakosti, může být zadavateli předložen jiný certifikát, který prokazuje zavedení tohoto jiného systému. Zadavatel však tento certifikát uzná jako náhradu shora požadovaného certifikátu prokazujícího zavedení systému řízení jakosti řady ČSN EN ISO 9001 jen tehdy, doloží-li </w:t>
      </w:r>
      <w:r w:rsidR="003D717C">
        <w:rPr>
          <w:rFonts w:ascii="Arial" w:hAnsi="Arial" w:cs="Arial"/>
        </w:rPr>
        <w:t xml:space="preserve">vybraný </w:t>
      </w:r>
      <w:r w:rsidRPr="00AC4A46">
        <w:rPr>
          <w:rFonts w:ascii="Arial" w:hAnsi="Arial" w:cs="Arial"/>
        </w:rPr>
        <w:t>dodavatel společně s certifikátem takové doklady, které nade vší pochybnost prokáží shodu obou systémů řízení jakosti.</w:t>
      </w:r>
    </w:p>
    <w:p w14:paraId="57A07041" w14:textId="77777777" w:rsidR="00893729" w:rsidRPr="00E54A8D" w:rsidRDefault="00893729" w:rsidP="00893729">
      <w:pPr>
        <w:pStyle w:val="Standard"/>
        <w:spacing w:after="144" w:line="240" w:lineRule="auto"/>
        <w:jc w:val="both"/>
        <w:rPr>
          <w:rFonts w:ascii="Arial" w:hAnsi="Arial" w:cs="Arial"/>
          <w:sz w:val="20"/>
          <w:highlight w:val="yellow"/>
        </w:rPr>
      </w:pPr>
    </w:p>
    <w:p w14:paraId="6FDEEFC5" w14:textId="60BA592B" w:rsidR="003D717C" w:rsidRPr="003739C8" w:rsidRDefault="003D717C" w:rsidP="003D717C">
      <w:pPr>
        <w:pStyle w:val="Odstavecseseznamem"/>
        <w:numPr>
          <w:ilvl w:val="0"/>
          <w:numId w:val="9"/>
        </w:numPr>
        <w:jc w:val="both"/>
        <w:rPr>
          <w:rFonts w:ascii="Arial" w:hAnsi="Arial" w:cs="Arial"/>
          <w:b/>
          <w:bCs/>
          <w:sz w:val="20"/>
          <w:szCs w:val="20"/>
        </w:rPr>
      </w:pPr>
      <w:r w:rsidRPr="003739C8">
        <w:rPr>
          <w:rFonts w:ascii="Arial" w:hAnsi="Arial" w:cs="Arial"/>
          <w:b/>
          <w:bCs/>
          <w:sz w:val="20"/>
          <w:szCs w:val="20"/>
        </w:rPr>
        <w:t xml:space="preserve">Opatření v oblasti z hlediska ochrany životního prostředí </w:t>
      </w:r>
      <w:r w:rsidR="003739C8" w:rsidRPr="003739C8">
        <w:rPr>
          <w:rFonts w:ascii="Arial" w:hAnsi="Arial" w:cs="Arial"/>
          <w:b/>
          <w:bCs/>
          <w:sz w:val="20"/>
          <w:szCs w:val="20"/>
          <w:lang w:bidi="ar-SA"/>
        </w:rPr>
        <w:t>ČSN EN ISO 14001</w:t>
      </w:r>
    </w:p>
    <w:p w14:paraId="20C04CA3" w14:textId="4B727198" w:rsidR="00893729" w:rsidRPr="003739C8" w:rsidRDefault="003739C8" w:rsidP="008819BD">
      <w:pPr>
        <w:ind w:left="709"/>
        <w:jc w:val="both"/>
        <w:rPr>
          <w:rFonts w:ascii="Arial" w:hAnsi="Arial" w:cs="Arial"/>
          <w:sz w:val="20"/>
          <w:szCs w:val="20"/>
          <w:lang w:bidi="ar-SA"/>
        </w:rPr>
      </w:pPr>
      <w:r>
        <w:rPr>
          <w:rFonts w:ascii="Arial" w:hAnsi="Arial" w:cs="Arial"/>
          <w:sz w:val="20"/>
          <w:szCs w:val="20"/>
          <w:lang w:bidi="ar-SA"/>
        </w:rPr>
        <w:t>Vybraný dodavatel předloží d</w:t>
      </w:r>
      <w:r w:rsidR="00893729" w:rsidRPr="003739C8">
        <w:rPr>
          <w:rFonts w:ascii="Arial" w:hAnsi="Arial" w:cs="Arial"/>
          <w:sz w:val="20"/>
          <w:szCs w:val="20"/>
          <w:lang w:bidi="ar-SA"/>
        </w:rPr>
        <w:t>oklad o registraci v systému řízení a auditu z hlediska ochrany životního prostředí (EMAS) nebo certifikátu řízení z hlediska ochrany životního prostředí vydaného výrobci rozvaděčů podle českých technických norem ČSN EN ISO 14001 akreditovanou osobou nebo rovnocenného certifikátu vydaného v členském státě Evropské unie.</w:t>
      </w:r>
    </w:p>
    <w:p w14:paraId="0C48C888" w14:textId="58B9DC9C" w:rsidR="00893729" w:rsidRPr="003739C8" w:rsidRDefault="00893729" w:rsidP="008819BD">
      <w:pPr>
        <w:pStyle w:val="Standarduser"/>
        <w:spacing w:after="113"/>
        <w:ind w:left="709"/>
        <w:jc w:val="both"/>
        <w:rPr>
          <w:rFonts w:ascii="Arial" w:hAnsi="Arial" w:cs="Arial"/>
        </w:rPr>
      </w:pPr>
      <w:r w:rsidRPr="003739C8">
        <w:rPr>
          <w:rFonts w:ascii="Arial" w:hAnsi="Arial" w:cs="Arial"/>
        </w:rPr>
        <w:t>V případě, že</w:t>
      </w:r>
      <w:r w:rsidR="003739C8">
        <w:rPr>
          <w:rFonts w:ascii="Arial" w:hAnsi="Arial" w:cs="Arial"/>
        </w:rPr>
        <w:t xml:space="preserve"> vybraný</w:t>
      </w:r>
      <w:r w:rsidRPr="003739C8">
        <w:rPr>
          <w:rFonts w:ascii="Arial" w:hAnsi="Arial" w:cs="Arial"/>
        </w:rPr>
        <w:t xml:space="preserve"> dodavatel není výrobcem dodávaného předmětu veřejné zakázky, postačí ke splnění tohoto předpokladu předložení příslušného certifikátu ČSN EN ISO 14001 od poddodavatele nebo účastníka sdružení dodavatelů daného předmětu veřejné zakázky.</w:t>
      </w:r>
    </w:p>
    <w:p w14:paraId="5F41CF8A" w14:textId="77777777" w:rsidR="00893729" w:rsidRPr="003D717C" w:rsidRDefault="00893729" w:rsidP="008819BD">
      <w:pPr>
        <w:ind w:left="709"/>
        <w:jc w:val="both"/>
        <w:rPr>
          <w:rFonts w:ascii="Arial" w:hAnsi="Arial" w:cs="Arial"/>
          <w:sz w:val="20"/>
          <w:szCs w:val="20"/>
          <w:lang w:bidi="ar-SA"/>
        </w:rPr>
      </w:pPr>
      <w:r w:rsidRPr="003739C8">
        <w:rPr>
          <w:rFonts w:ascii="Arial" w:hAnsi="Arial" w:cs="Arial"/>
          <w:sz w:val="20"/>
          <w:szCs w:val="20"/>
          <w:lang w:bidi="ar-SA"/>
        </w:rPr>
        <w:t>Zadavatel uzná rovněž jiné doklady o rovnocenných opatřeních k zajištění řízení z hlediska ochrany životního prostředí však jen za předpokladu, že společně s dokladem dodavatel doloží takové doklady, které nade vší pochybnost prokáží shodu či rovnocennost obou systémů opatření.</w:t>
      </w:r>
    </w:p>
    <w:p w14:paraId="686C7590" w14:textId="7D973608" w:rsidR="002741CA" w:rsidRPr="00874EB4" w:rsidRDefault="002741CA" w:rsidP="00874EB4">
      <w:pPr>
        <w:widowControl w:val="0"/>
        <w:suppressAutoHyphens/>
        <w:autoSpaceDN w:val="0"/>
        <w:spacing w:after="0"/>
        <w:jc w:val="both"/>
        <w:textAlignment w:val="baseline"/>
        <w:rPr>
          <w:rFonts w:ascii="Arial" w:hAnsi="Arial" w:cs="Arial"/>
          <w:sz w:val="20"/>
        </w:rPr>
      </w:pPr>
    </w:p>
    <w:p w14:paraId="02FE9162" w14:textId="77777777" w:rsidR="001323B0" w:rsidRDefault="001323B0" w:rsidP="00D03E6F">
      <w:pPr>
        <w:widowControl w:val="0"/>
        <w:suppressAutoHyphens/>
        <w:autoSpaceDN w:val="0"/>
        <w:spacing w:after="0"/>
        <w:ind w:left="709"/>
        <w:jc w:val="both"/>
        <w:textAlignment w:val="baseline"/>
        <w:rPr>
          <w:rFonts w:ascii="Arial" w:hAnsi="Arial" w:cs="Arial"/>
          <w:sz w:val="20"/>
        </w:rPr>
      </w:pPr>
    </w:p>
    <w:p w14:paraId="6EBB56D4" w14:textId="77777777" w:rsidR="00B85332" w:rsidRPr="00E0741B" w:rsidRDefault="00B85332" w:rsidP="00B85332">
      <w:pPr>
        <w:pStyle w:val="Standard"/>
        <w:numPr>
          <w:ilvl w:val="0"/>
          <w:numId w:val="9"/>
        </w:numPr>
        <w:spacing w:after="160"/>
        <w:jc w:val="both"/>
        <w:rPr>
          <w:rFonts w:ascii="Arial" w:hAnsi="Arial" w:cs="Arial"/>
          <w:b/>
          <w:sz w:val="20"/>
        </w:rPr>
      </w:pPr>
      <w:r w:rsidRPr="00E0741B">
        <w:rPr>
          <w:rFonts w:ascii="Arial" w:hAnsi="Arial" w:cs="Arial"/>
          <w:b/>
          <w:sz w:val="20"/>
        </w:rPr>
        <w:t xml:space="preserve">Relevantní doklady vybraného dodavatele o </w:t>
      </w:r>
      <w:bookmarkStart w:id="124" w:name="_Hlk128658168"/>
      <w:r w:rsidRPr="00E0741B">
        <w:rPr>
          <w:rFonts w:ascii="Arial" w:hAnsi="Arial" w:cs="Arial"/>
          <w:b/>
          <w:sz w:val="20"/>
        </w:rPr>
        <w:t xml:space="preserve">neexistenci zákazu zadání veřejné zakázky </w:t>
      </w:r>
      <w:bookmarkEnd w:id="124"/>
      <w:r w:rsidRPr="00E0741B">
        <w:rPr>
          <w:rFonts w:ascii="Arial" w:hAnsi="Arial" w:cs="Arial"/>
          <w:b/>
          <w:sz w:val="20"/>
        </w:rPr>
        <w:t>(ve smyslu ustanovení § 104 písm. e) zákona)</w:t>
      </w:r>
    </w:p>
    <w:p w14:paraId="23FEF941" w14:textId="77777777" w:rsidR="00B85332" w:rsidRPr="00B85332" w:rsidRDefault="00B85332" w:rsidP="00CD7098">
      <w:pPr>
        <w:widowControl w:val="0"/>
        <w:spacing w:before="120" w:line="300" w:lineRule="auto"/>
        <w:ind w:left="788"/>
        <w:jc w:val="both"/>
        <w:rPr>
          <w:rFonts w:ascii="Arial" w:hAnsi="Arial" w:cs="Arial"/>
          <w:bCs/>
          <w:snapToGrid w:val="0"/>
          <w:sz w:val="20"/>
          <w:szCs w:val="20"/>
        </w:rPr>
      </w:pPr>
      <w:r w:rsidRPr="00B85332">
        <w:rPr>
          <w:rFonts w:ascii="Arial" w:hAnsi="Arial" w:cs="Arial"/>
          <w:bCs/>
          <w:snapToGrid w:val="0"/>
          <w:sz w:val="20"/>
          <w:szCs w:val="20"/>
        </w:rPr>
        <w:t>V případě, že skutečnosti prokazující pravdivost tvrzení uvedených v čestném prohlášení, které dodavatel předložil v rámci své nabídky (tedy že vybraný dodavatel ani jeho poddodavatelé, jenž představují více než 10 % hodnoty zakázky, nespadají pod předmětný zákaz zadání veřejné zakázky ve smyslu Nařízení Rady (EU) 2022/576 ze dne 8. dubna 2022 kterým se mění nařízení (EU) č. 833/2014 o omezujících opatřeních vzhledem k činnostem Ruska destabilizujícím situaci na Ukrajině, tedy, že splňuje požadavky uvedené v článku 5k odst. 1 písm. a) – c) výše uvedeného Nařízení), jednoznačně nevyplývají z dokumentů předložených v rámci nabídky nebo z dokumentů zadavatelem jinak obstaraných pro účely zadávacího řízení ve smyslu ust. § 39 odst. 5 zákona (např. z výpisu z obchodního rejstříku či z výpisu z evidence skutečných majitelů) je vybraný dodavatel na výzvu zadavatele povinen předložit relevantní doklady, tedy konkrétní důkazy, které konkrétně potvrdí pravdivost tvrzení uvedených v čestném prohlášení. Těmito doklady mohou být například výpis ze seznamu akcionářů, zápisy z valných hromad, úplná struktura majetkových účasti, certifikát neziskové organizace DATLAB či jiné vhodné doklady prokazující dané skutečnosti.</w:t>
      </w:r>
    </w:p>
    <w:p w14:paraId="1A1F9DB0" w14:textId="77777777" w:rsidR="001323B0" w:rsidRDefault="001323B0" w:rsidP="00D03E6F">
      <w:pPr>
        <w:widowControl w:val="0"/>
        <w:suppressAutoHyphens/>
        <w:autoSpaceDN w:val="0"/>
        <w:spacing w:after="0"/>
        <w:ind w:left="709"/>
        <w:jc w:val="both"/>
        <w:textAlignment w:val="baseline"/>
        <w:rPr>
          <w:rFonts w:ascii="Arial" w:hAnsi="Arial" w:cs="Arial"/>
          <w:sz w:val="20"/>
        </w:rPr>
      </w:pPr>
    </w:p>
    <w:bookmarkEnd w:id="121"/>
    <w:p w14:paraId="330722FC" w14:textId="5DC3305C" w:rsidR="00BB204C" w:rsidRDefault="00BB204C" w:rsidP="00BB204C">
      <w:pPr>
        <w:pStyle w:val="Stylodstavecslovan"/>
        <w:tabs>
          <w:tab w:val="clear" w:pos="142"/>
        </w:tabs>
        <w:spacing w:line="276" w:lineRule="auto"/>
        <w:ind w:left="0" w:firstLine="0"/>
        <w:rPr>
          <w:rFonts w:ascii="Arial" w:hAnsi="Arial" w:cs="Arial"/>
          <w:sz w:val="20"/>
          <w:szCs w:val="20"/>
        </w:rPr>
      </w:pPr>
      <w:r w:rsidRPr="00AC604E">
        <w:rPr>
          <w:rFonts w:ascii="Arial" w:hAnsi="Arial" w:cs="Arial"/>
          <w:sz w:val="20"/>
          <w:szCs w:val="20"/>
        </w:rPr>
        <w:t xml:space="preserve">Vybraní dodavatelé </w:t>
      </w:r>
      <w:r w:rsidRPr="0033680F">
        <w:rPr>
          <w:rFonts w:ascii="Arial" w:hAnsi="Arial" w:cs="Arial"/>
          <w:sz w:val="20"/>
          <w:szCs w:val="20"/>
        </w:rPr>
        <w:t>j</w:t>
      </w:r>
      <w:r>
        <w:rPr>
          <w:rFonts w:ascii="Arial" w:hAnsi="Arial" w:cs="Arial"/>
          <w:sz w:val="20"/>
          <w:szCs w:val="20"/>
        </w:rPr>
        <w:t>sou</w:t>
      </w:r>
      <w:r w:rsidRPr="0033680F">
        <w:rPr>
          <w:rFonts w:ascii="Arial" w:hAnsi="Arial" w:cs="Arial"/>
          <w:sz w:val="20"/>
          <w:szCs w:val="20"/>
        </w:rPr>
        <w:t xml:space="preserve"> taktéž povin</w:t>
      </w:r>
      <w:r>
        <w:rPr>
          <w:rFonts w:ascii="Arial" w:hAnsi="Arial" w:cs="Arial"/>
          <w:sz w:val="20"/>
          <w:szCs w:val="20"/>
        </w:rPr>
        <w:t>ni</w:t>
      </w:r>
      <w:r w:rsidRPr="0033680F">
        <w:rPr>
          <w:rFonts w:ascii="Arial" w:hAnsi="Arial" w:cs="Arial"/>
          <w:sz w:val="20"/>
          <w:szCs w:val="20"/>
        </w:rPr>
        <w:t xml:space="preserve"> zadavateli předložit před podpisem </w:t>
      </w:r>
      <w:r>
        <w:rPr>
          <w:rFonts w:ascii="Arial" w:hAnsi="Arial" w:cs="Arial"/>
          <w:sz w:val="20"/>
          <w:szCs w:val="20"/>
        </w:rPr>
        <w:t xml:space="preserve">kupní smlouvy </w:t>
      </w:r>
      <w:r w:rsidRPr="0033680F">
        <w:rPr>
          <w:rFonts w:ascii="Arial" w:hAnsi="Arial" w:cs="Arial"/>
          <w:sz w:val="20"/>
          <w:szCs w:val="20"/>
        </w:rPr>
        <w:t>další dokumenty, jejichž předložení je za účelem řádného uzavření smlouvy zapotřebí.</w:t>
      </w:r>
    </w:p>
    <w:p w14:paraId="24232792" w14:textId="77777777" w:rsidR="00D27572" w:rsidRPr="0033680F" w:rsidRDefault="00D27572" w:rsidP="00BB204C">
      <w:pPr>
        <w:pStyle w:val="Stylodstavecslovan"/>
        <w:tabs>
          <w:tab w:val="clear" w:pos="142"/>
        </w:tabs>
        <w:spacing w:line="276" w:lineRule="auto"/>
        <w:ind w:left="0" w:firstLine="0"/>
        <w:rPr>
          <w:rFonts w:ascii="Arial" w:hAnsi="Arial" w:cs="Arial"/>
          <w:sz w:val="20"/>
          <w:szCs w:val="20"/>
        </w:rPr>
      </w:pPr>
    </w:p>
    <w:p w14:paraId="705EFE33" w14:textId="7F3B4EDA" w:rsidR="00D27572" w:rsidRPr="00466EF2" w:rsidRDefault="00D27572" w:rsidP="00D27572">
      <w:pPr>
        <w:pStyle w:val="Default"/>
        <w:spacing w:after="120" w:line="276" w:lineRule="auto"/>
        <w:jc w:val="both"/>
        <w:rPr>
          <w:sz w:val="20"/>
          <w:szCs w:val="20"/>
        </w:rPr>
      </w:pPr>
      <w:r w:rsidRPr="00466EF2">
        <w:rPr>
          <w:b/>
          <w:bCs/>
          <w:sz w:val="20"/>
          <w:szCs w:val="20"/>
        </w:rPr>
        <w:t>Nebude-li možné zjistit údaje o skutečném majiteli</w:t>
      </w:r>
      <w:r w:rsidRPr="00466EF2">
        <w:rPr>
          <w:sz w:val="20"/>
          <w:szCs w:val="20"/>
        </w:rPr>
        <w:t xml:space="preserve"> vybraného dodavatele zadavatel v souladu s ust. § 122 odst. 3 a </w:t>
      </w:r>
      <w:r w:rsidR="00D56604">
        <w:rPr>
          <w:sz w:val="20"/>
          <w:szCs w:val="20"/>
        </w:rPr>
        <w:t>6</w:t>
      </w:r>
      <w:r w:rsidRPr="00466EF2">
        <w:rPr>
          <w:sz w:val="20"/>
          <w:szCs w:val="20"/>
        </w:rPr>
        <w:t xml:space="preserve"> vyzve vybraného dodavatele</w:t>
      </w:r>
      <w:r w:rsidRPr="00466EF2">
        <w:rPr>
          <w:b/>
          <w:bCs/>
          <w:sz w:val="20"/>
          <w:szCs w:val="20"/>
          <w:u w:val="single"/>
        </w:rPr>
        <w:t>, je-li zahraniční právnickou osobou,</w:t>
      </w:r>
      <w:r w:rsidRPr="00466EF2">
        <w:rPr>
          <w:sz w:val="20"/>
          <w:szCs w:val="20"/>
        </w:rPr>
        <w:t xml:space="preserve"> rovněž k</w:t>
      </w:r>
      <w:r w:rsidR="001B28EA">
        <w:rPr>
          <w:sz w:val="20"/>
          <w:szCs w:val="20"/>
        </w:rPr>
        <w:t> </w:t>
      </w:r>
      <w:r w:rsidRPr="00466EF2">
        <w:rPr>
          <w:sz w:val="20"/>
          <w:szCs w:val="20"/>
        </w:rPr>
        <w:t>předložení výpisu ze zahraniční evidence obdobné evidenci skutečných majitelů nebo, není-li takové evidence,  </w:t>
      </w:r>
    </w:p>
    <w:p w14:paraId="074AD3E1" w14:textId="77777777" w:rsidR="00D27572" w:rsidRPr="00466EF2" w:rsidRDefault="00D27572" w:rsidP="00D27572">
      <w:pPr>
        <w:pStyle w:val="Default"/>
        <w:spacing w:after="120" w:line="276" w:lineRule="auto"/>
        <w:jc w:val="both"/>
        <w:rPr>
          <w:sz w:val="20"/>
          <w:szCs w:val="20"/>
        </w:rPr>
      </w:pPr>
      <w:r w:rsidRPr="00466EF2">
        <w:rPr>
          <w:sz w:val="20"/>
          <w:szCs w:val="20"/>
        </w:rPr>
        <w:lastRenderedPageBreak/>
        <w:t xml:space="preserve">a) ke sdělení identifikačních údajů všech osob, které jsou jeho skutečným majitelem, a </w:t>
      </w:r>
    </w:p>
    <w:p w14:paraId="5CAF2133" w14:textId="77777777" w:rsidR="00D27572" w:rsidRPr="00466EF2" w:rsidRDefault="00D27572" w:rsidP="00D27572">
      <w:pPr>
        <w:pStyle w:val="Default"/>
        <w:spacing w:after="120" w:line="276" w:lineRule="auto"/>
        <w:rPr>
          <w:sz w:val="20"/>
          <w:szCs w:val="20"/>
        </w:rPr>
      </w:pPr>
      <w:r w:rsidRPr="00466EF2">
        <w:rPr>
          <w:sz w:val="20"/>
          <w:szCs w:val="20"/>
        </w:rPr>
        <w:t xml:space="preserve">b) k předložení dokladů, z nichž vyplývá vztah všech osob podle písmene a) k dodavateli; těmito doklady jsou zejména </w:t>
      </w:r>
    </w:p>
    <w:p w14:paraId="45997FCA" w14:textId="77777777" w:rsidR="00D27572" w:rsidRPr="00466EF2" w:rsidRDefault="00D27572" w:rsidP="00D27572">
      <w:pPr>
        <w:pStyle w:val="Default"/>
        <w:spacing w:line="276" w:lineRule="auto"/>
        <w:rPr>
          <w:sz w:val="20"/>
          <w:szCs w:val="20"/>
        </w:rPr>
      </w:pPr>
      <w:r w:rsidRPr="00466EF2">
        <w:rPr>
          <w:sz w:val="20"/>
          <w:szCs w:val="20"/>
        </w:rPr>
        <w:t xml:space="preserve">1. výpis ze zahraniční evidence obdobné veřejnému rejstříku, </w:t>
      </w:r>
    </w:p>
    <w:p w14:paraId="2CC82F31" w14:textId="77777777" w:rsidR="00D27572" w:rsidRPr="00466EF2" w:rsidRDefault="00D27572" w:rsidP="00D27572">
      <w:pPr>
        <w:pStyle w:val="Default"/>
        <w:spacing w:line="276" w:lineRule="auto"/>
        <w:rPr>
          <w:sz w:val="20"/>
          <w:szCs w:val="20"/>
        </w:rPr>
      </w:pPr>
      <w:r w:rsidRPr="00466EF2">
        <w:rPr>
          <w:sz w:val="20"/>
          <w:szCs w:val="20"/>
        </w:rPr>
        <w:t xml:space="preserve">2. seznam akcionářů, </w:t>
      </w:r>
    </w:p>
    <w:p w14:paraId="16C7373B" w14:textId="77777777" w:rsidR="00D27572" w:rsidRPr="00466EF2" w:rsidRDefault="00D27572" w:rsidP="00D27572">
      <w:pPr>
        <w:pStyle w:val="Default"/>
        <w:spacing w:line="276" w:lineRule="auto"/>
        <w:rPr>
          <w:sz w:val="20"/>
          <w:szCs w:val="20"/>
        </w:rPr>
      </w:pPr>
      <w:r w:rsidRPr="00466EF2">
        <w:rPr>
          <w:sz w:val="20"/>
          <w:szCs w:val="20"/>
        </w:rPr>
        <w:t xml:space="preserve">3. rozhodnutí statutárního orgánu o vyplacení podílu na zisku, </w:t>
      </w:r>
    </w:p>
    <w:p w14:paraId="739E9065" w14:textId="77777777" w:rsidR="00D27572" w:rsidRPr="00466EF2" w:rsidRDefault="00D27572" w:rsidP="00D27572">
      <w:pPr>
        <w:spacing w:after="120"/>
        <w:jc w:val="both"/>
        <w:rPr>
          <w:rFonts w:ascii="Arial" w:hAnsi="Arial" w:cs="Arial"/>
          <w:sz w:val="20"/>
          <w:szCs w:val="20"/>
        </w:rPr>
      </w:pPr>
      <w:r w:rsidRPr="00466EF2">
        <w:rPr>
          <w:rFonts w:ascii="Arial" w:hAnsi="Arial" w:cs="Arial"/>
          <w:sz w:val="20"/>
          <w:szCs w:val="20"/>
        </w:rPr>
        <w:t xml:space="preserve">4. společenská smlouva, zakladatelská listina nebo stanovy. </w:t>
      </w:r>
    </w:p>
    <w:p w14:paraId="25167B36" w14:textId="77777777" w:rsidR="00D27572" w:rsidRPr="00466EF2" w:rsidRDefault="00D27572" w:rsidP="00D27572">
      <w:pPr>
        <w:spacing w:after="120"/>
        <w:jc w:val="both"/>
        <w:rPr>
          <w:rFonts w:ascii="Arial" w:hAnsi="Arial" w:cs="Arial"/>
          <w:sz w:val="20"/>
          <w:szCs w:val="20"/>
        </w:rPr>
      </w:pPr>
      <w:r w:rsidRPr="00466EF2">
        <w:rPr>
          <w:rFonts w:ascii="Arial" w:hAnsi="Arial" w:cs="Arial"/>
          <w:sz w:val="20"/>
          <w:szCs w:val="20"/>
        </w:rPr>
        <w:t>Dokumenty týkající se prokázání skutečného majitele předloží účastníci v prosté kopii v elektronické podobě.</w:t>
      </w:r>
    </w:p>
    <w:p w14:paraId="6A819EA8" w14:textId="77777777" w:rsidR="00D27572" w:rsidRPr="00466EF2" w:rsidRDefault="00D27572" w:rsidP="00D27572">
      <w:pPr>
        <w:spacing w:after="120"/>
        <w:jc w:val="both"/>
        <w:rPr>
          <w:rFonts w:ascii="Arial" w:hAnsi="Arial" w:cs="Arial"/>
          <w:sz w:val="20"/>
          <w:szCs w:val="20"/>
        </w:rPr>
      </w:pPr>
      <w:r w:rsidRPr="00466EF2">
        <w:rPr>
          <w:rFonts w:ascii="Arial" w:hAnsi="Arial" w:cs="Arial"/>
          <w:sz w:val="20"/>
          <w:szCs w:val="20"/>
        </w:rPr>
        <w:t>V případě nepředložení požadovaných údajů či dokladů v souladu s tímto článkem, může zadavatel využít postup dle § 46 odst. 1 zákona. Využití či nevyužití tohoto postupu je však plně na uvážení zadavatele.</w:t>
      </w:r>
    </w:p>
    <w:p w14:paraId="09B07D49" w14:textId="393EEBF9" w:rsidR="00D27572" w:rsidRDefault="00D27572" w:rsidP="00D27572">
      <w:pPr>
        <w:spacing w:after="120"/>
        <w:jc w:val="both"/>
        <w:rPr>
          <w:rFonts w:ascii="Arial" w:hAnsi="Arial" w:cs="Arial"/>
          <w:b/>
          <w:bCs/>
          <w:sz w:val="20"/>
          <w:szCs w:val="20"/>
          <w:u w:val="single"/>
        </w:rPr>
      </w:pPr>
      <w:r w:rsidRPr="00466EF2">
        <w:rPr>
          <w:rFonts w:ascii="Arial" w:hAnsi="Arial" w:cs="Arial"/>
          <w:b/>
          <w:bCs/>
          <w:sz w:val="20"/>
          <w:szCs w:val="20"/>
          <w:u w:val="single"/>
        </w:rPr>
        <w:t xml:space="preserve">Zadavatel v této souvislosti upozorňuje na novelu § 122 ZZVZ účinnou od 1. 6. 2021, podle které </w:t>
      </w:r>
      <w:r>
        <w:rPr>
          <w:rFonts w:ascii="Arial" w:hAnsi="Arial" w:cs="Arial"/>
          <w:b/>
          <w:bCs/>
          <w:sz w:val="20"/>
          <w:szCs w:val="20"/>
          <w:u w:val="single"/>
        </w:rPr>
        <w:t>platí</w:t>
      </w:r>
      <w:r w:rsidRPr="00466EF2">
        <w:rPr>
          <w:rFonts w:ascii="Arial" w:hAnsi="Arial" w:cs="Arial"/>
          <w:b/>
          <w:bCs/>
          <w:sz w:val="20"/>
          <w:szCs w:val="20"/>
          <w:u w:val="single"/>
        </w:rPr>
        <w:t xml:space="preserve"> následující: „Zadavatel vyloučí vybraného dodavatele, je-li českou právnickou osobou, která má skutečného majitele, pokud nebylo podle odstavce </w:t>
      </w:r>
      <w:r w:rsidR="001B28EA">
        <w:rPr>
          <w:rFonts w:ascii="Arial" w:hAnsi="Arial" w:cs="Arial"/>
          <w:b/>
          <w:bCs/>
          <w:sz w:val="20"/>
          <w:szCs w:val="20"/>
          <w:u w:val="single"/>
        </w:rPr>
        <w:t>5</w:t>
      </w:r>
      <w:r w:rsidRPr="00466EF2">
        <w:rPr>
          <w:rFonts w:ascii="Arial" w:hAnsi="Arial" w:cs="Arial"/>
          <w:b/>
          <w:bCs/>
          <w:sz w:val="20"/>
          <w:szCs w:val="20"/>
          <w:u w:val="single"/>
        </w:rPr>
        <w:t xml:space="preserve"> možné zjistit údaje o jeho skutečném majiteli z evidence skutečných majitelů“ [§ 122 odst. </w:t>
      </w:r>
      <w:r w:rsidR="001B28EA">
        <w:rPr>
          <w:rFonts w:ascii="Arial" w:hAnsi="Arial" w:cs="Arial"/>
          <w:b/>
          <w:bCs/>
          <w:sz w:val="20"/>
          <w:szCs w:val="20"/>
          <w:u w:val="single"/>
        </w:rPr>
        <w:t>8</w:t>
      </w:r>
      <w:r w:rsidRPr="00466EF2">
        <w:rPr>
          <w:rFonts w:ascii="Arial" w:hAnsi="Arial" w:cs="Arial"/>
          <w:b/>
          <w:bCs/>
          <w:sz w:val="20"/>
          <w:szCs w:val="20"/>
          <w:u w:val="single"/>
        </w:rPr>
        <w:t xml:space="preserve"> písm. a) ZZVZ].</w:t>
      </w:r>
    </w:p>
    <w:p w14:paraId="48334347" w14:textId="77777777" w:rsidR="00D03E6F" w:rsidRPr="000311E1" w:rsidRDefault="00D03E6F" w:rsidP="00D03E6F">
      <w:pPr>
        <w:widowControl w:val="0"/>
        <w:suppressAutoHyphens/>
        <w:autoSpaceDN w:val="0"/>
        <w:spacing w:after="0" w:line="240" w:lineRule="auto"/>
        <w:ind w:right="-284"/>
        <w:jc w:val="both"/>
        <w:textAlignment w:val="baseline"/>
        <w:rPr>
          <w:rFonts w:asciiTheme="minorHAnsi" w:hAnsiTheme="minorHAnsi" w:cstheme="minorHAnsi"/>
          <w:kern w:val="3"/>
          <w:szCs w:val="20"/>
          <w:lang w:eastAsia="cs-CZ" w:bidi="ar-SA"/>
        </w:rPr>
      </w:pPr>
    </w:p>
    <w:p w14:paraId="3439A29A" w14:textId="77777777" w:rsidR="00886E35" w:rsidRPr="000311E1" w:rsidRDefault="00886E35" w:rsidP="00117CAA">
      <w:pPr>
        <w:tabs>
          <w:tab w:val="left" w:pos="0"/>
        </w:tabs>
        <w:spacing w:after="120"/>
        <w:jc w:val="both"/>
        <w:rPr>
          <w:rFonts w:ascii="Arial" w:hAnsi="Arial" w:cs="Arial"/>
          <w:sz w:val="20"/>
        </w:rPr>
      </w:pPr>
      <w:r w:rsidRPr="000311E1">
        <w:rPr>
          <w:rFonts w:ascii="Arial" w:hAnsi="Arial" w:cs="Arial"/>
          <w:sz w:val="20"/>
        </w:rPr>
        <w:t>V případě nepředložení požadovaných údajů či dokladů v souladu s tímto článkem, může zadavatel využít postup dle § 46 odst. 1 zákona. Využití či nevyužití tohoto postupu je však plně na uvážení zadavatele.</w:t>
      </w:r>
    </w:p>
    <w:p w14:paraId="221FC577" w14:textId="235B4015" w:rsidR="000D459D" w:rsidRPr="000311E1" w:rsidRDefault="00684FB2" w:rsidP="00CA7F38">
      <w:pPr>
        <w:pStyle w:val="Stylodstavecslovan"/>
        <w:tabs>
          <w:tab w:val="clear" w:pos="142"/>
        </w:tabs>
        <w:spacing w:after="360" w:line="276" w:lineRule="auto"/>
        <w:ind w:left="0" w:firstLine="0"/>
        <w:rPr>
          <w:rFonts w:ascii="Arial" w:hAnsi="Arial" w:cs="Arial"/>
          <w:sz w:val="20"/>
          <w:szCs w:val="20"/>
        </w:rPr>
      </w:pPr>
      <w:r w:rsidRPr="000311E1">
        <w:rPr>
          <w:rFonts w:ascii="Arial" w:hAnsi="Arial" w:cs="Arial"/>
          <w:sz w:val="20"/>
          <w:szCs w:val="20"/>
        </w:rPr>
        <w:t xml:space="preserve">Zadavatel vyloučí účastníka zadávacího řízení, který </w:t>
      </w:r>
      <w:r w:rsidR="00886E35" w:rsidRPr="000311E1">
        <w:rPr>
          <w:rFonts w:ascii="Arial" w:hAnsi="Arial" w:cs="Arial"/>
          <w:sz w:val="20"/>
          <w:szCs w:val="20"/>
        </w:rPr>
        <w:t xml:space="preserve">na výzvu dle § 122 odst. 3 zákona, případně pak ani na základě žádosti dle § 46 odst. 1 zákona, </w:t>
      </w:r>
      <w:r w:rsidRPr="000311E1">
        <w:rPr>
          <w:rFonts w:ascii="Arial" w:hAnsi="Arial" w:cs="Arial"/>
          <w:sz w:val="20"/>
          <w:szCs w:val="20"/>
        </w:rPr>
        <w:t>nepředložil</w:t>
      </w:r>
      <w:r w:rsidR="00886E35" w:rsidRPr="000311E1">
        <w:rPr>
          <w:rFonts w:ascii="Arial" w:hAnsi="Arial" w:cs="Arial"/>
          <w:sz w:val="20"/>
          <w:szCs w:val="20"/>
        </w:rPr>
        <w:t xml:space="preserve"> </w:t>
      </w:r>
      <w:r w:rsidRPr="000311E1">
        <w:rPr>
          <w:rFonts w:ascii="Arial" w:hAnsi="Arial" w:cs="Arial"/>
          <w:sz w:val="20"/>
          <w:szCs w:val="20"/>
        </w:rPr>
        <w:t>údaje</w:t>
      </w:r>
      <w:r w:rsidR="00094FA3" w:rsidRPr="000311E1">
        <w:rPr>
          <w:rFonts w:ascii="Arial" w:hAnsi="Arial" w:cs="Arial"/>
          <w:sz w:val="20"/>
          <w:szCs w:val="20"/>
        </w:rPr>
        <w:t>,</w:t>
      </w:r>
      <w:r w:rsidRPr="000311E1">
        <w:rPr>
          <w:rFonts w:ascii="Arial" w:hAnsi="Arial" w:cs="Arial"/>
          <w:sz w:val="20"/>
          <w:szCs w:val="20"/>
        </w:rPr>
        <w:t xml:space="preserve"> doklady</w:t>
      </w:r>
      <w:r w:rsidR="00094FA3" w:rsidRPr="000311E1">
        <w:rPr>
          <w:rFonts w:ascii="Arial" w:hAnsi="Arial" w:cs="Arial"/>
          <w:sz w:val="20"/>
          <w:szCs w:val="20"/>
        </w:rPr>
        <w:t xml:space="preserve"> či vzorky</w:t>
      </w:r>
      <w:r w:rsidRPr="000311E1">
        <w:rPr>
          <w:rFonts w:ascii="Arial" w:hAnsi="Arial" w:cs="Arial"/>
          <w:sz w:val="20"/>
          <w:szCs w:val="20"/>
        </w:rPr>
        <w:t xml:space="preserve"> </w:t>
      </w:r>
      <w:r w:rsidR="00125D2D" w:rsidRPr="000311E1">
        <w:rPr>
          <w:rFonts w:ascii="Arial" w:hAnsi="Arial" w:cs="Arial"/>
          <w:sz w:val="20"/>
          <w:szCs w:val="20"/>
        </w:rPr>
        <w:t>v souladu s tímto článkem</w:t>
      </w:r>
      <w:r w:rsidRPr="000311E1">
        <w:rPr>
          <w:rFonts w:ascii="Arial" w:hAnsi="Arial" w:cs="Arial"/>
          <w:sz w:val="20"/>
          <w:szCs w:val="20"/>
        </w:rPr>
        <w:t>.</w:t>
      </w:r>
    </w:p>
    <w:p w14:paraId="300FAE62" w14:textId="5CA78993" w:rsidR="00393F24" w:rsidRPr="000311E1" w:rsidRDefault="00393F24" w:rsidP="00393F24">
      <w:pPr>
        <w:pStyle w:val="StylGaramond12bPROST"/>
        <w:spacing w:line="276" w:lineRule="auto"/>
        <w:rPr>
          <w:rFonts w:ascii="Arial" w:eastAsiaTheme="minorHAnsi" w:hAnsi="Arial" w:cs="Arial"/>
          <w:color w:val="auto"/>
          <w:sz w:val="20"/>
          <w:szCs w:val="20"/>
          <w:lang w:eastAsia="en-US"/>
        </w:rPr>
      </w:pPr>
      <w:r w:rsidRPr="000311E1">
        <w:rPr>
          <w:rFonts w:ascii="Arial" w:eastAsiaTheme="minorHAnsi" w:hAnsi="Arial" w:cs="Arial"/>
          <w:color w:val="auto"/>
          <w:sz w:val="20"/>
          <w:szCs w:val="20"/>
          <w:lang w:eastAsia="en-US"/>
        </w:rPr>
        <w:t>Zadavatel vyzve po uplynutí všech zákonných lhůt, ve kterých platí zákaz uzavřít smlouvu, vybrané</w:t>
      </w:r>
      <w:r w:rsidR="00D03E6F" w:rsidRPr="000311E1">
        <w:rPr>
          <w:rFonts w:ascii="Arial" w:eastAsiaTheme="minorHAnsi" w:hAnsi="Arial" w:cs="Arial"/>
          <w:color w:val="auto"/>
          <w:sz w:val="20"/>
          <w:szCs w:val="20"/>
          <w:lang w:eastAsia="en-US"/>
        </w:rPr>
        <w:t>ho</w:t>
      </w:r>
      <w:r w:rsidRPr="000311E1">
        <w:rPr>
          <w:rFonts w:ascii="Arial" w:eastAsiaTheme="minorHAnsi" w:hAnsi="Arial" w:cs="Arial"/>
          <w:color w:val="auto"/>
          <w:sz w:val="20"/>
          <w:szCs w:val="20"/>
          <w:lang w:eastAsia="en-US"/>
        </w:rPr>
        <w:t xml:space="preserve"> dodavatele k uzavření sml</w:t>
      </w:r>
      <w:r w:rsidR="00D03E6F" w:rsidRPr="000311E1">
        <w:rPr>
          <w:rFonts w:ascii="Arial" w:eastAsiaTheme="minorHAnsi" w:hAnsi="Arial" w:cs="Arial"/>
          <w:color w:val="auto"/>
          <w:sz w:val="20"/>
          <w:szCs w:val="20"/>
          <w:lang w:eastAsia="en-US"/>
        </w:rPr>
        <w:t>uv</w:t>
      </w:r>
      <w:r w:rsidRPr="000311E1">
        <w:rPr>
          <w:rFonts w:ascii="Arial" w:eastAsiaTheme="minorHAnsi" w:hAnsi="Arial" w:cs="Arial"/>
          <w:color w:val="auto"/>
          <w:sz w:val="20"/>
          <w:szCs w:val="20"/>
          <w:lang w:eastAsia="en-US"/>
        </w:rPr>
        <w:t>. Vybraný dodavatel a zadavatel jsou pak povinni bez zbytečného odkladu uzavřít smlouv</w:t>
      </w:r>
      <w:r w:rsidR="00D03E6F" w:rsidRPr="000311E1">
        <w:rPr>
          <w:rFonts w:ascii="Arial" w:eastAsiaTheme="minorHAnsi" w:hAnsi="Arial" w:cs="Arial"/>
          <w:color w:val="auto"/>
          <w:sz w:val="20"/>
          <w:szCs w:val="20"/>
          <w:lang w:eastAsia="en-US"/>
        </w:rPr>
        <w:t>y</w:t>
      </w:r>
      <w:r w:rsidRPr="000311E1">
        <w:rPr>
          <w:rFonts w:ascii="Arial" w:eastAsiaTheme="minorHAnsi" w:hAnsi="Arial" w:cs="Arial"/>
          <w:color w:val="auto"/>
          <w:sz w:val="20"/>
          <w:szCs w:val="20"/>
          <w:lang w:eastAsia="en-US"/>
        </w:rPr>
        <w:t>, a to v souladu s nabídkou vybraného dodavatele.</w:t>
      </w:r>
    </w:p>
    <w:p w14:paraId="4FEDF053" w14:textId="75335B74" w:rsidR="0079287D" w:rsidRPr="000311E1" w:rsidRDefault="00892BE8" w:rsidP="00451093">
      <w:pPr>
        <w:pStyle w:val="Stylodstavecslovan"/>
        <w:tabs>
          <w:tab w:val="clear" w:pos="142"/>
          <w:tab w:val="left" w:pos="708"/>
        </w:tabs>
        <w:spacing w:after="240" w:line="276" w:lineRule="auto"/>
        <w:ind w:left="0" w:firstLine="0"/>
        <w:rPr>
          <w:rFonts w:ascii="Arial" w:hAnsi="Arial" w:cs="Arial"/>
          <w:sz w:val="20"/>
          <w:szCs w:val="20"/>
        </w:rPr>
      </w:pPr>
      <w:r w:rsidRPr="000311E1">
        <w:rPr>
          <w:rFonts w:ascii="Arial" w:hAnsi="Arial" w:cs="Arial"/>
          <w:sz w:val="20"/>
          <w:szCs w:val="20"/>
        </w:rPr>
        <w:t>Dokumenty dle tohoto článku budou předloženy v českém nebo slovenském jazyce. Dokumenty v jiném jazyce budou předloženy včetně překladu do českého jazyka</w:t>
      </w:r>
      <w:r w:rsidR="00770798" w:rsidRPr="000311E1">
        <w:rPr>
          <w:rFonts w:ascii="Arial" w:hAnsi="Arial" w:cs="Arial"/>
          <w:sz w:val="20"/>
          <w:szCs w:val="20"/>
        </w:rPr>
        <w:t>.</w:t>
      </w:r>
    </w:p>
    <w:p w14:paraId="054E743E" w14:textId="77777777" w:rsidR="00DA5582" w:rsidRPr="000311E1" w:rsidRDefault="00DA5582" w:rsidP="005F1BE6">
      <w:pPr>
        <w:pStyle w:val="Nadpis1"/>
      </w:pPr>
      <w:bookmarkStart w:id="125" w:name="_Toc167174538"/>
      <w:bookmarkStart w:id="126" w:name="_Toc191791508"/>
      <w:bookmarkStart w:id="127" w:name="_Toc326576331"/>
      <w:bookmarkStart w:id="128" w:name="_Toc358358944"/>
      <w:bookmarkStart w:id="129" w:name="_Toc156384655"/>
      <w:r w:rsidRPr="000311E1">
        <w:t>PRÁVA ZADAVATELE</w:t>
      </w:r>
      <w:bookmarkEnd w:id="125"/>
      <w:bookmarkEnd w:id="126"/>
      <w:bookmarkEnd w:id="127"/>
      <w:bookmarkEnd w:id="128"/>
      <w:bookmarkEnd w:id="129"/>
    </w:p>
    <w:p w14:paraId="2DCE345C" w14:textId="77777777" w:rsidR="00DA5582" w:rsidRDefault="00DA5582" w:rsidP="00DA5582">
      <w:pPr>
        <w:jc w:val="both"/>
        <w:rPr>
          <w:rFonts w:ascii="Arial" w:hAnsi="Arial" w:cs="Arial"/>
          <w:sz w:val="20"/>
          <w:szCs w:val="20"/>
          <w:lang w:bidi="ar-SA"/>
        </w:rPr>
      </w:pPr>
      <w:r w:rsidRPr="000311E1">
        <w:rPr>
          <w:rFonts w:ascii="Arial" w:hAnsi="Arial" w:cs="Arial"/>
          <w:sz w:val="20"/>
          <w:szCs w:val="20"/>
          <w:lang w:bidi="ar-SA"/>
        </w:rPr>
        <w:t>Zadavatel si vyhrazuje právo zrušit zadávací řízení, a to i bez naplnění důvodů uvedených v § 127 zákona v souladu s § 170 zákona.</w:t>
      </w:r>
      <w:r w:rsidR="00465B89" w:rsidRPr="000311E1">
        <w:rPr>
          <w:rFonts w:ascii="Arial" w:hAnsi="Arial" w:cs="Arial"/>
          <w:sz w:val="20"/>
          <w:szCs w:val="20"/>
          <w:lang w:bidi="ar-SA"/>
        </w:rPr>
        <w:t xml:space="preserve"> Pokud zadavatel využije svého práva a zadávací řízení zruší, nevzniká účastníkům zadávacího řízení žádný nárok na náhradu nákladu vyplývajících z účasti v zadávacím řízení ani nárok na náhradu případné škody nebo ušlého zisku.</w:t>
      </w:r>
    </w:p>
    <w:p w14:paraId="58FA2934" w14:textId="4FD763BC" w:rsidR="004352A1" w:rsidRPr="00763C2F" w:rsidRDefault="004352A1" w:rsidP="00763C2F">
      <w:pPr>
        <w:pStyle w:val="StylGaramond12bPROST"/>
        <w:spacing w:line="276" w:lineRule="auto"/>
        <w:rPr>
          <w:rFonts w:ascii="Arial" w:hAnsi="Arial" w:cs="Arial"/>
          <w:color w:val="auto"/>
          <w:sz w:val="20"/>
          <w:szCs w:val="20"/>
        </w:rPr>
      </w:pPr>
      <w:r w:rsidRPr="00C05A32">
        <w:rPr>
          <w:rFonts w:ascii="Arial" w:hAnsi="Arial" w:cs="Arial"/>
          <w:color w:val="auto"/>
          <w:sz w:val="20"/>
          <w:szCs w:val="20"/>
        </w:rPr>
        <w:t xml:space="preserve">Zadavatel si v souladu s § 100 odst. 2 zákona vyhrazuje právo změnit účastníka v průběhu trvání předmětu této veřejné zakázky, jestliže dojde k odstoupení zadavatele od takové </w:t>
      </w:r>
      <w:r w:rsidR="00F72EFA" w:rsidRPr="00C05A32">
        <w:rPr>
          <w:rFonts w:ascii="Arial" w:hAnsi="Arial" w:cs="Arial"/>
          <w:color w:val="auto"/>
          <w:sz w:val="20"/>
          <w:szCs w:val="20"/>
        </w:rPr>
        <w:t xml:space="preserve">kupní smlouvy </w:t>
      </w:r>
      <w:r w:rsidRPr="00C05A32">
        <w:rPr>
          <w:rFonts w:ascii="Arial" w:hAnsi="Arial" w:cs="Arial"/>
          <w:color w:val="auto"/>
          <w:sz w:val="20"/>
          <w:szCs w:val="20"/>
        </w:rPr>
        <w:t xml:space="preserve">pro některé z porušení smlouvy prodávajícím uvedené v čl. </w:t>
      </w:r>
      <w:r w:rsidR="00781D59" w:rsidRPr="00C05A32">
        <w:rPr>
          <w:rFonts w:ascii="Arial" w:hAnsi="Arial" w:cs="Arial"/>
          <w:color w:val="auto"/>
          <w:sz w:val="20"/>
          <w:szCs w:val="20"/>
        </w:rPr>
        <w:t>X</w:t>
      </w:r>
      <w:r w:rsidR="00353E94" w:rsidRPr="00C05A32">
        <w:rPr>
          <w:rFonts w:ascii="Arial" w:hAnsi="Arial" w:cs="Arial"/>
          <w:color w:val="auto"/>
          <w:sz w:val="20"/>
          <w:szCs w:val="20"/>
        </w:rPr>
        <w:t>I</w:t>
      </w:r>
      <w:r w:rsidRPr="00C05A32">
        <w:rPr>
          <w:rFonts w:ascii="Arial" w:hAnsi="Arial" w:cs="Arial"/>
          <w:color w:val="auto"/>
          <w:sz w:val="20"/>
          <w:szCs w:val="20"/>
        </w:rPr>
        <w:t xml:space="preserve">. </w:t>
      </w:r>
      <w:r w:rsidR="00DA177D" w:rsidRPr="00C05A32">
        <w:rPr>
          <w:rFonts w:ascii="Arial" w:hAnsi="Arial" w:cs="Arial"/>
          <w:color w:val="auto"/>
          <w:sz w:val="20"/>
          <w:szCs w:val="20"/>
        </w:rPr>
        <w:t>odst. 1 nebo 2 smlouvy</w:t>
      </w:r>
      <w:r w:rsidRPr="00C05A32">
        <w:rPr>
          <w:rFonts w:ascii="Arial" w:hAnsi="Arial" w:cs="Arial"/>
          <w:color w:val="auto"/>
          <w:sz w:val="20"/>
          <w:szCs w:val="20"/>
        </w:rPr>
        <w:t xml:space="preserve">. Zadavatel je v takovém případě oprávněn obrátit se s žádostí o uzavření smlouvy na jiného účastníka. Tímto účastníkem bude účastník, který nebyl ze zadávacího řízení vyloučen, splnil veškeré požadavky stanovené zadavatelem a v hodnocení nabídek veřejné zakázky se umístil v pořadí bezprostředně za vybraným dodavatelem. V takovém případě je účastník povinen zadavateli doložit ve lhůtě 30 kalendářních dní od doručení žádosti o uzavření smlouvy dokumenty prokazující, že účastník stále splňuje zadavatelem požadované kvalifikační předpoklady a další podmínky pro plnění předmětu zakázky. Pokud tento účastník odmítne uzavřít </w:t>
      </w:r>
      <w:r w:rsidR="00CB4BE4" w:rsidRPr="00C05A32">
        <w:rPr>
          <w:rFonts w:ascii="Arial" w:hAnsi="Arial" w:cs="Arial"/>
          <w:color w:val="auto"/>
          <w:sz w:val="20"/>
          <w:szCs w:val="20"/>
        </w:rPr>
        <w:t>smlouvu</w:t>
      </w:r>
      <w:r w:rsidRPr="00C05A32">
        <w:rPr>
          <w:rFonts w:ascii="Arial" w:hAnsi="Arial" w:cs="Arial"/>
          <w:color w:val="auto"/>
          <w:sz w:val="20"/>
          <w:szCs w:val="20"/>
        </w:rPr>
        <w:t xml:space="preserve"> nebo neprokáže splnění kvalifikačních předpokladů či další podmínky pro plnění předmětu zakázky, a to v rozsahu a způsobem stanoveným </w:t>
      </w:r>
      <w:r w:rsidRPr="00C05A32">
        <w:rPr>
          <w:rFonts w:ascii="Arial" w:hAnsi="Arial" w:cs="Arial"/>
          <w:color w:val="auto"/>
          <w:sz w:val="20"/>
          <w:szCs w:val="20"/>
        </w:rPr>
        <w:lastRenderedPageBreak/>
        <w:t xml:space="preserve">touto zadávací dokumentací a ve stanovené lhůtě, vyzve zadavatel k uzavření </w:t>
      </w:r>
      <w:r w:rsidR="00F62937" w:rsidRPr="00C05A32">
        <w:rPr>
          <w:rFonts w:ascii="Arial" w:hAnsi="Arial" w:cs="Arial"/>
          <w:color w:val="auto"/>
          <w:sz w:val="20"/>
          <w:szCs w:val="20"/>
        </w:rPr>
        <w:t>smlouvy</w:t>
      </w:r>
      <w:r w:rsidRPr="00C05A32">
        <w:rPr>
          <w:rFonts w:ascii="Arial" w:hAnsi="Arial" w:cs="Arial"/>
          <w:color w:val="auto"/>
          <w:sz w:val="20"/>
          <w:szCs w:val="20"/>
        </w:rPr>
        <w:t xml:space="preserve"> účastníka, který se v hodnocení nabídek umístil jako další v pořadí. Tento postup může zadavatel v případě neuzavření smlouvy opakovat, a to až do oslovení posledního účastníka, který se v hodnocení nabídek v rámci tohoto zadávacího řízení umístil jako poslední v pořadí. Smlouva s tímto účastníkem pak bude uzavřena za podmínek, které nabídnul ve své nabídce podané v původním zadávacím řízení.</w:t>
      </w:r>
    </w:p>
    <w:p w14:paraId="5ABB6BFC" w14:textId="44EA9F93" w:rsidR="00DA5582" w:rsidRPr="000311E1" w:rsidRDefault="00DA5582" w:rsidP="00DA5582">
      <w:pPr>
        <w:jc w:val="both"/>
        <w:rPr>
          <w:rFonts w:ascii="Arial" w:hAnsi="Arial" w:cs="Arial"/>
          <w:sz w:val="20"/>
          <w:szCs w:val="20"/>
          <w:lang w:bidi="ar-SA"/>
        </w:rPr>
      </w:pPr>
      <w:r w:rsidRPr="000311E1">
        <w:rPr>
          <w:rFonts w:ascii="Arial" w:hAnsi="Arial" w:cs="Arial"/>
          <w:sz w:val="20"/>
          <w:szCs w:val="20"/>
          <w:lang w:bidi="ar-SA"/>
        </w:rPr>
        <w:t>Zadavatel nepřipouští varianty nabídek</w:t>
      </w:r>
      <w:r w:rsidR="00A74392" w:rsidRPr="000311E1">
        <w:rPr>
          <w:rFonts w:ascii="Arial" w:hAnsi="Arial" w:cs="Arial"/>
          <w:sz w:val="20"/>
          <w:szCs w:val="20"/>
          <w:lang w:bidi="ar-SA"/>
        </w:rPr>
        <w:t>.</w:t>
      </w:r>
    </w:p>
    <w:p w14:paraId="1B009655" w14:textId="77777777" w:rsidR="00662255" w:rsidRPr="000311E1" w:rsidRDefault="00662255" w:rsidP="00662255">
      <w:pPr>
        <w:jc w:val="both"/>
        <w:rPr>
          <w:rFonts w:ascii="Arial" w:hAnsi="Arial" w:cs="Arial"/>
          <w:sz w:val="20"/>
          <w:szCs w:val="20"/>
          <w:lang w:bidi="ar-SA"/>
        </w:rPr>
      </w:pPr>
      <w:r w:rsidRPr="000311E1">
        <w:rPr>
          <w:rFonts w:ascii="Arial" w:hAnsi="Arial" w:cs="Arial"/>
          <w:sz w:val="20"/>
          <w:szCs w:val="20"/>
          <w:lang w:bidi="ar-SA"/>
        </w:rPr>
        <w:t>Zadavatel nehradí náklady spojené se zpracováním nabídky.</w:t>
      </w:r>
    </w:p>
    <w:p w14:paraId="0D3A2E1B" w14:textId="77777777" w:rsidR="00DA5582" w:rsidRPr="000311E1" w:rsidRDefault="00DA5582" w:rsidP="00DA5582">
      <w:pPr>
        <w:jc w:val="both"/>
        <w:rPr>
          <w:rFonts w:ascii="Arial" w:hAnsi="Arial" w:cs="Arial"/>
          <w:sz w:val="20"/>
          <w:szCs w:val="20"/>
          <w:lang w:bidi="ar-SA"/>
        </w:rPr>
      </w:pPr>
      <w:r w:rsidRPr="000311E1">
        <w:rPr>
          <w:rFonts w:ascii="Arial" w:hAnsi="Arial" w:cs="Arial"/>
          <w:sz w:val="20"/>
          <w:szCs w:val="20"/>
          <w:lang w:bidi="ar-SA"/>
        </w:rPr>
        <w:t xml:space="preserve">Zadavatel si vyhrazuje právo dodatečně změnit či doplnit zadávací podmínky </w:t>
      </w:r>
      <w:bookmarkStart w:id="130" w:name="_Hlk49170781"/>
      <w:r w:rsidRPr="000311E1">
        <w:rPr>
          <w:rFonts w:ascii="Arial" w:hAnsi="Arial" w:cs="Arial"/>
          <w:sz w:val="20"/>
          <w:szCs w:val="20"/>
          <w:lang w:bidi="ar-SA"/>
        </w:rPr>
        <w:t>této veřejné zakázky</w:t>
      </w:r>
      <w:r w:rsidR="00125D2D" w:rsidRPr="000311E1">
        <w:rPr>
          <w:rFonts w:ascii="Arial" w:hAnsi="Arial" w:cs="Arial"/>
          <w:sz w:val="20"/>
          <w:szCs w:val="20"/>
          <w:lang w:bidi="ar-SA"/>
        </w:rPr>
        <w:t xml:space="preserve"> v souladu s § 99 zákona</w:t>
      </w:r>
      <w:r w:rsidRPr="000311E1">
        <w:rPr>
          <w:rFonts w:ascii="Arial" w:hAnsi="Arial" w:cs="Arial"/>
          <w:sz w:val="20"/>
          <w:szCs w:val="20"/>
          <w:lang w:bidi="ar-SA"/>
        </w:rPr>
        <w:t>.</w:t>
      </w:r>
    </w:p>
    <w:bookmarkEnd w:id="130"/>
    <w:p w14:paraId="0C077716" w14:textId="2BA3410D" w:rsidR="00DA5582" w:rsidRPr="000311E1" w:rsidRDefault="00DA5582" w:rsidP="00DA5582">
      <w:pPr>
        <w:jc w:val="both"/>
        <w:rPr>
          <w:rFonts w:ascii="Arial" w:hAnsi="Arial" w:cs="Arial"/>
          <w:sz w:val="20"/>
          <w:szCs w:val="20"/>
          <w:lang w:bidi="ar-SA"/>
        </w:rPr>
      </w:pPr>
      <w:r w:rsidRPr="000311E1">
        <w:rPr>
          <w:rFonts w:ascii="Arial" w:hAnsi="Arial" w:cs="Arial"/>
          <w:sz w:val="20"/>
          <w:szCs w:val="20"/>
          <w:lang w:bidi="ar-SA"/>
        </w:rPr>
        <w:t xml:space="preserve">V případě, že dojde ke změně údajů uvedených v nabídce do doby uzavření </w:t>
      </w:r>
      <w:r w:rsidR="00157D09" w:rsidRPr="000311E1">
        <w:rPr>
          <w:rFonts w:ascii="Arial" w:hAnsi="Arial" w:cs="Arial"/>
          <w:sz w:val="20"/>
          <w:szCs w:val="20"/>
          <w:lang w:bidi="ar-SA"/>
        </w:rPr>
        <w:t>smluv</w:t>
      </w:r>
      <w:r w:rsidRPr="000311E1">
        <w:rPr>
          <w:rFonts w:ascii="Arial" w:hAnsi="Arial" w:cs="Arial"/>
          <w:sz w:val="20"/>
          <w:szCs w:val="20"/>
          <w:lang w:bidi="ar-SA"/>
        </w:rPr>
        <w:t xml:space="preserve"> s </w:t>
      </w:r>
      <w:r w:rsidR="0021162A" w:rsidRPr="000311E1">
        <w:rPr>
          <w:rFonts w:ascii="Arial" w:hAnsi="Arial" w:cs="Arial"/>
          <w:sz w:val="20"/>
          <w:szCs w:val="20"/>
          <w:lang w:bidi="ar-SA"/>
        </w:rPr>
        <w:t>vybraným dodavatelem</w:t>
      </w:r>
      <w:r w:rsidRPr="000311E1">
        <w:rPr>
          <w:rFonts w:ascii="Arial" w:hAnsi="Arial" w:cs="Arial"/>
          <w:sz w:val="20"/>
          <w:szCs w:val="20"/>
          <w:lang w:bidi="ar-SA"/>
        </w:rPr>
        <w:t xml:space="preserve">, je příslušný </w:t>
      </w:r>
      <w:r w:rsidR="00C372C2" w:rsidRPr="000311E1">
        <w:rPr>
          <w:rFonts w:ascii="Arial" w:hAnsi="Arial" w:cs="Arial"/>
          <w:sz w:val="20"/>
          <w:szCs w:val="20"/>
          <w:lang w:bidi="ar-SA"/>
        </w:rPr>
        <w:t>účastník</w:t>
      </w:r>
      <w:r w:rsidRPr="000311E1">
        <w:rPr>
          <w:rFonts w:ascii="Arial" w:hAnsi="Arial" w:cs="Arial"/>
          <w:sz w:val="20"/>
          <w:szCs w:val="20"/>
          <w:lang w:bidi="ar-SA"/>
        </w:rPr>
        <w:t xml:space="preserve"> povinen o této změně zadavatele bezodkladně písemně informovat</w:t>
      </w:r>
      <w:r w:rsidR="00125D2D" w:rsidRPr="000311E1">
        <w:rPr>
          <w:rFonts w:ascii="Arial" w:hAnsi="Arial" w:cs="Arial"/>
          <w:sz w:val="20"/>
          <w:szCs w:val="20"/>
          <w:lang w:bidi="ar-SA"/>
        </w:rPr>
        <w:t>.</w:t>
      </w:r>
    </w:p>
    <w:p w14:paraId="0E577592" w14:textId="77777777" w:rsidR="00DA5582" w:rsidRPr="000311E1" w:rsidRDefault="00DA5582" w:rsidP="00DA5582">
      <w:pPr>
        <w:jc w:val="both"/>
        <w:rPr>
          <w:rFonts w:ascii="Arial" w:hAnsi="Arial" w:cs="Arial"/>
          <w:sz w:val="20"/>
          <w:szCs w:val="20"/>
          <w:lang w:bidi="ar-SA"/>
        </w:rPr>
      </w:pPr>
      <w:r w:rsidRPr="000311E1">
        <w:rPr>
          <w:rFonts w:ascii="Arial" w:hAnsi="Arial" w:cs="Arial"/>
          <w:sz w:val="20"/>
          <w:szCs w:val="20"/>
          <w:lang w:bidi="ar-SA"/>
        </w:rPr>
        <w:t>Zadavatel si vyhrazuje právo ověřit informace obsažené v nabídkách u třetích osob a účastníci jsou povinni mu v tomto ohledu poskytnout veškerou potřebnou součinnost.</w:t>
      </w:r>
    </w:p>
    <w:p w14:paraId="4C4612E4" w14:textId="77777777" w:rsidR="00F765A0" w:rsidRPr="000311E1" w:rsidRDefault="00DA5582" w:rsidP="00404D28">
      <w:pPr>
        <w:spacing w:after="120"/>
        <w:jc w:val="both"/>
        <w:rPr>
          <w:rFonts w:ascii="Arial" w:hAnsi="Arial" w:cs="Arial"/>
          <w:sz w:val="20"/>
          <w:szCs w:val="20"/>
          <w:lang w:bidi="ar-SA"/>
        </w:rPr>
      </w:pPr>
      <w:r w:rsidRPr="000311E1">
        <w:rPr>
          <w:rFonts w:ascii="Arial" w:hAnsi="Arial" w:cs="Arial"/>
          <w:sz w:val="20"/>
          <w:szCs w:val="20"/>
          <w:lang w:bidi="ar-SA"/>
        </w:rPr>
        <w:t xml:space="preserve">Zadavatel si vyhrazuje právo dále vymezený okruh informací, které budou účastníkem poskytnuty v průběhu zadávání veřejné zakázky a případně i v průběhu plnění z uzavřené smlouvy zveřejnit v rámci transparentnosti řízení na internetu, a to včetně informací označených jako důvěrné. Těmito informacemi jsou: </w:t>
      </w:r>
      <w:r w:rsidR="00971378" w:rsidRPr="000311E1">
        <w:rPr>
          <w:rFonts w:ascii="Arial" w:hAnsi="Arial" w:cs="Arial"/>
          <w:sz w:val="20"/>
          <w:szCs w:val="20"/>
          <w:lang w:bidi="ar-SA"/>
        </w:rPr>
        <w:t xml:space="preserve">identifikační údaje </w:t>
      </w:r>
      <w:r w:rsidR="00C372C2" w:rsidRPr="000311E1">
        <w:rPr>
          <w:rFonts w:ascii="Arial" w:hAnsi="Arial" w:cs="Arial"/>
          <w:sz w:val="20"/>
          <w:szCs w:val="20"/>
          <w:lang w:bidi="ar-SA"/>
        </w:rPr>
        <w:t>účastník</w:t>
      </w:r>
      <w:r w:rsidR="00B74C21" w:rsidRPr="000311E1">
        <w:rPr>
          <w:rFonts w:ascii="Arial" w:hAnsi="Arial" w:cs="Arial"/>
          <w:sz w:val="20"/>
          <w:szCs w:val="20"/>
          <w:lang w:bidi="ar-SA"/>
        </w:rPr>
        <w:t>a</w:t>
      </w:r>
      <w:r w:rsidR="00971378" w:rsidRPr="000311E1">
        <w:rPr>
          <w:rFonts w:ascii="Arial" w:hAnsi="Arial" w:cs="Arial"/>
          <w:sz w:val="20"/>
          <w:szCs w:val="20"/>
          <w:lang w:bidi="ar-SA"/>
        </w:rPr>
        <w:t xml:space="preserve">, </w:t>
      </w:r>
      <w:r w:rsidRPr="000311E1">
        <w:rPr>
          <w:rFonts w:ascii="Arial" w:hAnsi="Arial" w:cs="Arial"/>
          <w:sz w:val="20"/>
          <w:szCs w:val="20"/>
          <w:lang w:bidi="ar-SA"/>
        </w:rPr>
        <w:t xml:space="preserve">IČO </w:t>
      </w:r>
      <w:r w:rsidR="00C372C2" w:rsidRPr="000311E1">
        <w:rPr>
          <w:rFonts w:ascii="Arial" w:hAnsi="Arial" w:cs="Arial"/>
          <w:sz w:val="20"/>
          <w:szCs w:val="20"/>
          <w:lang w:bidi="ar-SA"/>
        </w:rPr>
        <w:t>účastník</w:t>
      </w:r>
      <w:r w:rsidR="00B74C21" w:rsidRPr="000311E1">
        <w:rPr>
          <w:rFonts w:ascii="Arial" w:hAnsi="Arial" w:cs="Arial"/>
          <w:sz w:val="20"/>
          <w:szCs w:val="20"/>
          <w:lang w:bidi="ar-SA"/>
        </w:rPr>
        <w:t>a</w:t>
      </w:r>
      <w:r w:rsidRPr="000311E1">
        <w:rPr>
          <w:rFonts w:ascii="Arial" w:hAnsi="Arial" w:cs="Arial"/>
          <w:sz w:val="20"/>
          <w:szCs w:val="20"/>
          <w:lang w:bidi="ar-SA"/>
        </w:rPr>
        <w:t>, nabídková cena účastníka, číslo uzavřené smlouvy, název smlouvy. Ukončením zadávacího řízení nezaniká právo na zveřejnění informací. Účastí v řízení o zadání veřejné zakázky bere účastník na vědomí, že zadavatel s výše uvedenými informacemi poskytnutými v průběhu zadávacího řízení bude nakládat výše uvedeným způsobem a vyjadřuje s jejich použitím souhlas.</w:t>
      </w:r>
      <w:bookmarkStart w:id="131" w:name="_Hlk1467295"/>
      <w:r w:rsidR="00675CFD" w:rsidRPr="000311E1">
        <w:rPr>
          <w:rFonts w:ascii="Arial" w:hAnsi="Arial" w:cs="Arial"/>
          <w:sz w:val="20"/>
          <w:szCs w:val="20"/>
          <w:lang w:bidi="ar-SA"/>
        </w:rPr>
        <w:t xml:space="preserve"> </w:t>
      </w:r>
    </w:p>
    <w:p w14:paraId="374F9F27" w14:textId="63902062" w:rsidR="009B6F0F" w:rsidRPr="000311E1" w:rsidRDefault="009B6F0F" w:rsidP="00404D28">
      <w:pPr>
        <w:spacing w:after="240"/>
        <w:jc w:val="both"/>
        <w:rPr>
          <w:rFonts w:ascii="Arial" w:hAnsi="Arial" w:cs="Arial"/>
          <w:color w:val="000000"/>
          <w:sz w:val="20"/>
          <w:szCs w:val="20"/>
        </w:rPr>
      </w:pPr>
      <w:r w:rsidRPr="000311E1">
        <w:rPr>
          <w:rFonts w:ascii="Arial" w:hAnsi="Arial" w:cs="Arial"/>
          <w:sz w:val="20"/>
          <w:szCs w:val="20"/>
        </w:rPr>
        <w:t xml:space="preserve">Zadavatel pro odstranění všech pochybností upozorňuje, že v souladu s § 168 odst. 1 zákona může vyloučit účastníka zadávacího řízení, je-li podíl hodnoty dodávek, </w:t>
      </w:r>
      <w:r w:rsidRPr="000311E1">
        <w:rPr>
          <w:rFonts w:ascii="Arial" w:hAnsi="Arial" w:cs="Arial"/>
          <w:color w:val="000000"/>
          <w:sz w:val="20"/>
          <w:szCs w:val="20"/>
        </w:rPr>
        <w:t xml:space="preserve">včetně programového vybavení používaného v zařízeních telekomunikačních sítí, původem ze států, s nimiž Evropská unie neuzavřela dohodu zajišťující srovnatelný a účinný přístup pro </w:t>
      </w:r>
      <w:r w:rsidR="00C372C2" w:rsidRPr="000311E1">
        <w:rPr>
          <w:rFonts w:ascii="Arial" w:hAnsi="Arial" w:cs="Arial"/>
          <w:color w:val="000000"/>
          <w:sz w:val="20"/>
          <w:szCs w:val="20"/>
        </w:rPr>
        <w:t>účastník</w:t>
      </w:r>
      <w:r w:rsidR="00B74C21" w:rsidRPr="000311E1">
        <w:rPr>
          <w:rFonts w:ascii="Arial" w:hAnsi="Arial" w:cs="Arial"/>
          <w:color w:val="000000"/>
          <w:sz w:val="20"/>
          <w:szCs w:val="20"/>
        </w:rPr>
        <w:t>y</w:t>
      </w:r>
      <w:r w:rsidRPr="000311E1">
        <w:rPr>
          <w:rFonts w:ascii="Arial" w:hAnsi="Arial" w:cs="Arial"/>
          <w:color w:val="000000"/>
          <w:sz w:val="20"/>
          <w:szCs w:val="20"/>
        </w:rPr>
        <w:t xml:space="preserve"> z Evropské unie na trhy těchto zemí, určený přímo použitelným předpisem Evropské unie, vyšší než 50 % z celkové hodnoty nabízených dodávek. To neplatí, pokud vyhlášená mezinárodní smlouva uzavřená Českou republikou stanoví jinak.</w:t>
      </w:r>
      <w:bookmarkEnd w:id="131"/>
    </w:p>
    <w:p w14:paraId="280FA8BF" w14:textId="1F8E743B" w:rsidR="00CE3C87" w:rsidRPr="000311E1" w:rsidRDefault="00CE3C87" w:rsidP="00CE3C87">
      <w:pPr>
        <w:spacing w:after="240"/>
        <w:jc w:val="both"/>
        <w:rPr>
          <w:rFonts w:ascii="Arial" w:hAnsi="Arial" w:cs="Arial"/>
          <w:color w:val="000000"/>
          <w:sz w:val="20"/>
          <w:szCs w:val="20"/>
        </w:rPr>
      </w:pPr>
      <w:bookmarkStart w:id="132" w:name="_Hlk45530900"/>
      <w:r w:rsidRPr="000311E1">
        <w:rPr>
          <w:rFonts w:ascii="Arial" w:hAnsi="Arial" w:cs="Arial"/>
          <w:color w:val="000000"/>
          <w:sz w:val="20"/>
          <w:szCs w:val="20"/>
        </w:rPr>
        <w:t>Zadavatel upozorňuje, že v souladu s § 48 odst. 6 ZZVZ zadavatel může vyloučit účastníka zadávacího řízení pro nezpůsobilost i v případě, kdy se na základě věrohodných informací získá důvodné podezření, že účastník zadávacího řízení uzavřel s jinými osobami zakázanou dohodu podle jiného právního předpisu v souvislosti se zadávanou veřejnou zakázkou (tzv. bid rigging)</w:t>
      </w:r>
      <w:r w:rsidR="004061DB">
        <w:rPr>
          <w:rFonts w:ascii="Arial" w:hAnsi="Arial" w:cs="Arial"/>
          <w:color w:val="000000"/>
          <w:sz w:val="20"/>
          <w:szCs w:val="20"/>
        </w:rPr>
        <w:t xml:space="preserve"> nebo </w:t>
      </w:r>
      <w:r w:rsidR="004061DB" w:rsidRPr="004061DB">
        <w:rPr>
          <w:rFonts w:ascii="Arial" w:hAnsi="Arial" w:cs="Arial"/>
          <w:color w:val="000000"/>
          <w:sz w:val="20"/>
          <w:szCs w:val="20"/>
        </w:rPr>
        <w:t>části nabídek, které mají být hodnoceny podle kritérií hodnocení, připravoval ve vzájemné shodě s jiným účastníkem téhož zadávacího řízení, s nímž je spojenou osobou podle zákona o daních z příjmů, a na písemnou výzvu zadavatele účastník zadávacího řízení nevysvětlil, že k takové vzájemné shodě při přípravě nabídky nedošlo</w:t>
      </w:r>
      <w:r w:rsidRPr="000311E1">
        <w:rPr>
          <w:rFonts w:ascii="Arial" w:hAnsi="Arial" w:cs="Arial"/>
          <w:color w:val="000000"/>
          <w:sz w:val="20"/>
          <w:szCs w:val="20"/>
        </w:rPr>
        <w:t>.</w:t>
      </w:r>
    </w:p>
    <w:p w14:paraId="5DDB6A2E" w14:textId="77777777" w:rsidR="0031412D" w:rsidRPr="000311E1" w:rsidRDefault="0031412D" w:rsidP="0031412D">
      <w:pPr>
        <w:spacing w:after="240"/>
        <w:jc w:val="both"/>
        <w:rPr>
          <w:rFonts w:ascii="Arial" w:hAnsi="Arial" w:cs="Arial"/>
          <w:color w:val="000000"/>
          <w:sz w:val="20"/>
          <w:szCs w:val="20"/>
        </w:rPr>
      </w:pPr>
      <w:bookmarkStart w:id="133" w:name="_Hlk63757328"/>
      <w:r w:rsidRPr="000311E1">
        <w:rPr>
          <w:rFonts w:ascii="Arial" w:hAnsi="Arial" w:cs="Arial"/>
          <w:color w:val="000000"/>
          <w:sz w:val="20"/>
          <w:szCs w:val="20"/>
        </w:rPr>
        <w:t>Zadavatel upozorňuje, že kdykoli v průběhu zadávacího řízení, nejpozději ve fázi před popisem smlouvy s vybraným dodavatelem, může vyloučit kteréhokoliv účastníka pro nezpůsobilost, pokud zjistí, že tento se dopustil v posledních 3 letech před zahájením zadávacího řízení, nebo po zahájení zadávacího řízení závažného profesního pochybení, které zpochybňuje jeho důvěryhodnost, včetně pochybení, za která byl disciplinárně potrestán nebo mu bylo uloženo kárné opatření podle jiných právních předpisů, a to v souladu s § 48 odst. 5 písm. f) ZZVZ.</w:t>
      </w:r>
    </w:p>
    <w:p w14:paraId="45855947" w14:textId="2A29E669" w:rsidR="0031412D" w:rsidRPr="000311E1" w:rsidRDefault="0031412D" w:rsidP="0031412D">
      <w:pPr>
        <w:spacing w:after="240"/>
        <w:jc w:val="both"/>
        <w:rPr>
          <w:rFonts w:ascii="Arial" w:hAnsi="Arial" w:cs="Arial"/>
          <w:color w:val="000000"/>
          <w:sz w:val="20"/>
          <w:szCs w:val="20"/>
        </w:rPr>
      </w:pPr>
      <w:r w:rsidRPr="000311E1">
        <w:rPr>
          <w:rFonts w:ascii="Arial" w:hAnsi="Arial" w:cs="Arial"/>
          <w:color w:val="000000"/>
          <w:sz w:val="20"/>
          <w:szCs w:val="20"/>
        </w:rPr>
        <w:t xml:space="preserve">V této souvislosti zadavatel upozorňuje, že je připraven si od účastníků v kterékoli fázi zadávacího řízení, vyžadovat doklady a informace potřebné k posouzení jejich případné nezpůsobilosti ve výše uvedeném smyslu. Možné závažné profesní pochybení je zadavatel připraven posuzovat a zkoumat zejména v souvislosti s tím, pokud by vůči účastníkovi nebo vůči členovi jeho statutárního nebo jiného </w:t>
      </w:r>
      <w:r w:rsidRPr="000311E1">
        <w:rPr>
          <w:rFonts w:ascii="Arial" w:hAnsi="Arial" w:cs="Arial"/>
          <w:color w:val="000000"/>
          <w:sz w:val="20"/>
          <w:szCs w:val="20"/>
        </w:rPr>
        <w:lastRenderedPageBreak/>
        <w:t xml:space="preserve">orgánu nebo vůči bývalému členovi takového orgánu, který v něm působil v posledních 3 letech před zahájením zadávacího řízení, (společně dále jen „podezřelý“) bylo vedeno trestní řízení, v rámci kterého je podezřelý obviněn či obžalován, že spáchal trestný čin v souvislosti s jakoukoli veřejnou zakázkou či jiným poptávkovým řízením realizovaným pro zadavatele některý trestný čin podle § 216, § 256, § 257, § 331, § 332 nebo § 333 trestního zákoníku. Zadavatel si tedy vyhrazuje právo posoudit ve smyslu § 48 odst. 5 písm. f) ZZVZ zejména okolnosti, které k zahájení trestního řízení vedly a vyhrazuje si právo posoudit takové jednání podezřelého s přihlédnutím k jeho konkrétním okolnostem jako situaci, kdy se dodavatel dopustil závažného profesního pochybení, které zpochybňuje jeho důvěryhodnost. Současně však zadavatel výslovně upozorňuje, že prosté zahájení trestního řízení, v rámci kterého je podezřelý obviněn či obžalován ve smyslu výše, nebude bez dalšího považováno za závažné profesní pochybení, a tedy za důvod pro vyloučení účastníka, ale zadavatel bude vždy přihlížet </w:t>
      </w:r>
      <w:bookmarkStart w:id="134" w:name="_Hlk50370135"/>
      <w:r w:rsidRPr="000311E1">
        <w:rPr>
          <w:rFonts w:ascii="Arial" w:hAnsi="Arial" w:cs="Arial"/>
          <w:color w:val="000000"/>
          <w:sz w:val="20"/>
          <w:szCs w:val="20"/>
        </w:rPr>
        <w:t>ke konkrétním skutkovým okolnostem a rovněž k dokladům a důkazům, které se mu v této souvislosti podaří shromáždit, aby případné rozhodnutí o vyloučení účastníka bylo plně přezkoumatelné, transparentní a obecně v souladu se základními zásadami zadávacího řízení ve smyslu § 6 odst. 1 a 2 ZZVZ. Zadavatel rovněž výslovně konstatuje, že i jednání, které nenaplňuje všechny znaky trestného činu, může naplňovat znaky závažného profesního pochybení, a naopak</w:t>
      </w:r>
      <w:bookmarkEnd w:id="134"/>
      <w:r w:rsidR="00D03E6F" w:rsidRPr="000311E1">
        <w:rPr>
          <w:rFonts w:ascii="Arial" w:hAnsi="Arial" w:cs="Arial"/>
          <w:color w:val="000000"/>
          <w:sz w:val="20"/>
          <w:szCs w:val="20"/>
        </w:rPr>
        <w:t>.</w:t>
      </w:r>
    </w:p>
    <w:bookmarkEnd w:id="133"/>
    <w:p w14:paraId="69B351CC" w14:textId="77777777" w:rsidR="009A66ED" w:rsidRPr="000311E1" w:rsidRDefault="009A66ED" w:rsidP="001D4C32">
      <w:pPr>
        <w:spacing w:after="240"/>
        <w:jc w:val="both"/>
        <w:rPr>
          <w:rFonts w:ascii="Arial" w:hAnsi="Arial" w:cs="Arial"/>
          <w:color w:val="000000"/>
          <w:sz w:val="20"/>
          <w:szCs w:val="20"/>
        </w:rPr>
      </w:pPr>
      <w:r w:rsidRPr="000311E1">
        <w:rPr>
          <w:rFonts w:ascii="Arial" w:hAnsi="Arial" w:cs="Arial"/>
          <w:color w:val="000000"/>
          <w:sz w:val="20"/>
          <w:szCs w:val="20"/>
        </w:rPr>
        <w:t>Zadavatel může vyloučit účastníka zadávacího řízení, který je akciovou společností nebo má právní formu obdobnou akciové společnosti a nemá vydány výlučně zaknihované akcie.</w:t>
      </w:r>
    </w:p>
    <w:p w14:paraId="1F56011D" w14:textId="77777777" w:rsidR="009A66ED" w:rsidRPr="000311E1" w:rsidRDefault="009A66ED" w:rsidP="001D4C32">
      <w:pPr>
        <w:spacing w:after="240"/>
        <w:jc w:val="both"/>
        <w:rPr>
          <w:rFonts w:ascii="Arial" w:hAnsi="Arial" w:cs="Arial"/>
          <w:color w:val="000000"/>
          <w:sz w:val="20"/>
          <w:szCs w:val="20"/>
        </w:rPr>
      </w:pPr>
      <w:r w:rsidRPr="000311E1">
        <w:rPr>
          <w:rFonts w:ascii="Arial" w:hAnsi="Arial" w:cs="Arial"/>
          <w:color w:val="000000"/>
          <w:sz w:val="20"/>
          <w:szCs w:val="20"/>
        </w:rPr>
        <w:t xml:space="preserve">Zadavatel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69E5DB03" w14:textId="2C1D888B" w:rsidR="009A66ED" w:rsidRPr="000311E1" w:rsidRDefault="009A66ED" w:rsidP="009A66ED">
      <w:pPr>
        <w:spacing w:after="240"/>
        <w:jc w:val="both"/>
        <w:rPr>
          <w:rFonts w:ascii="Arial" w:hAnsi="Arial" w:cs="Arial"/>
          <w:color w:val="000000"/>
          <w:sz w:val="20"/>
          <w:szCs w:val="20"/>
        </w:rPr>
      </w:pPr>
      <w:r w:rsidRPr="000311E1">
        <w:rPr>
          <w:rFonts w:ascii="Arial" w:hAnsi="Arial" w:cs="Arial"/>
          <w:color w:val="000000"/>
          <w:sz w:val="20"/>
          <w:szCs w:val="20"/>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4F9CC2B4" w14:textId="0B24945D" w:rsidR="00DE2FE7" w:rsidRDefault="00DE2FE7" w:rsidP="00DE2FE7">
      <w:pPr>
        <w:pStyle w:val="Stylodstavecslovan"/>
        <w:tabs>
          <w:tab w:val="clear" w:pos="142"/>
          <w:tab w:val="left" w:pos="708"/>
        </w:tabs>
        <w:spacing w:line="276" w:lineRule="auto"/>
        <w:ind w:left="0" w:firstLine="0"/>
        <w:rPr>
          <w:rFonts w:ascii="Arial" w:hAnsi="Arial" w:cs="Arial"/>
          <w:sz w:val="20"/>
          <w:szCs w:val="20"/>
        </w:rPr>
      </w:pPr>
      <w:r w:rsidRPr="000311E1">
        <w:rPr>
          <w:rFonts w:ascii="Arial" w:hAnsi="Arial" w:cs="Arial"/>
          <w:sz w:val="20"/>
          <w:szCs w:val="20"/>
        </w:rPr>
        <w:t>Každý dodavatel ponese veškeré náklady související se svou nabídkou v otevřeném řízení a zadavatel nebude vázán jakoukoliv odpovědností za tyto náklady bez ohledu na průběh nebo výsledek zadávacího řízení.</w:t>
      </w:r>
    </w:p>
    <w:p w14:paraId="155C7BDE" w14:textId="2EF7EBDF" w:rsidR="00455093" w:rsidRDefault="00455093" w:rsidP="00DE2FE7">
      <w:pPr>
        <w:pStyle w:val="Stylodstavecslovan"/>
        <w:tabs>
          <w:tab w:val="clear" w:pos="142"/>
          <w:tab w:val="left" w:pos="708"/>
        </w:tabs>
        <w:spacing w:line="276" w:lineRule="auto"/>
        <w:ind w:left="0" w:firstLine="0"/>
        <w:rPr>
          <w:rFonts w:ascii="Arial" w:hAnsi="Arial" w:cs="Arial"/>
          <w:sz w:val="20"/>
          <w:szCs w:val="20"/>
        </w:rPr>
      </w:pPr>
    </w:p>
    <w:p w14:paraId="035E17F8" w14:textId="77777777" w:rsidR="00455093" w:rsidRPr="0033680F" w:rsidRDefault="00455093" w:rsidP="00455093">
      <w:pPr>
        <w:pStyle w:val="Nadpis1"/>
      </w:pPr>
      <w:bookmarkStart w:id="135" w:name="_Toc102718563"/>
      <w:bookmarkStart w:id="136" w:name="_Toc103688488"/>
      <w:bookmarkStart w:id="137" w:name="_Toc156384656"/>
      <w:r w:rsidRPr="00EC5794">
        <w:t xml:space="preserve">Čestné prohlášení dodavatele o </w:t>
      </w:r>
      <w:r w:rsidRPr="009C7189">
        <w:t>neexistenci zákazu zadání veřejné zakázky</w:t>
      </w:r>
      <w:bookmarkEnd w:id="135"/>
      <w:bookmarkEnd w:id="136"/>
      <w:bookmarkEnd w:id="137"/>
    </w:p>
    <w:p w14:paraId="2AA24F74" w14:textId="77777777" w:rsidR="004D6841" w:rsidRPr="00CD7098" w:rsidRDefault="004D6841" w:rsidP="00CD7098">
      <w:pPr>
        <w:spacing w:after="120"/>
        <w:jc w:val="both"/>
        <w:rPr>
          <w:rFonts w:ascii="Arial" w:hAnsi="Arial" w:cs="Arial"/>
          <w:sz w:val="20"/>
          <w:szCs w:val="20"/>
        </w:rPr>
      </w:pPr>
      <w:bookmarkStart w:id="138" w:name="_Hlk102503306"/>
      <w:r w:rsidRPr="00CD7098">
        <w:rPr>
          <w:rFonts w:ascii="Arial" w:hAnsi="Arial" w:cs="Arial"/>
          <w:sz w:val="20"/>
          <w:szCs w:val="20"/>
        </w:rPr>
        <w:t>Dne 8. 4. 2022 Rada EU Nařízením Rady (EU) č. 2022/576 (dále jen „</w:t>
      </w:r>
      <w:r w:rsidRPr="00CD7098">
        <w:rPr>
          <w:rFonts w:ascii="Arial" w:hAnsi="Arial" w:cs="Arial"/>
          <w:b/>
          <w:bCs/>
          <w:sz w:val="20"/>
          <w:szCs w:val="20"/>
        </w:rPr>
        <w:t>Nařízení</w:t>
      </w:r>
      <w:r w:rsidRPr="00CD7098">
        <w:rPr>
          <w:rFonts w:ascii="Arial" w:hAnsi="Arial" w:cs="Arial"/>
          <w:sz w:val="20"/>
          <w:szCs w:val="20"/>
        </w:rPr>
        <w:t>“) rozšířila a zpřísnila ekonomické sankce vůči Rusku s účinností od 9. 4. 2022, když ve vztahu k veřejným zakázkám toto Nařízení vkládá do Nařízení (EU) č. 833/2014 o omezujících opatřeních vzhledem k činnostem Ruska destabilizujícím situaci na Ukrajině Článek 5k, kterým EU zakazuje zadat nebo dále plnit jakoukoliv veřejnou zakázku nebo koncesní smlouvu spadající do působnosti konkrétně specifikovaných směrnic Evropského parlamentu a Rady vymezených v Nařízení</w:t>
      </w:r>
    </w:p>
    <w:p w14:paraId="2FCEDAC0" w14:textId="77777777" w:rsidR="004D6841" w:rsidRPr="00CD7098" w:rsidRDefault="004D6841" w:rsidP="00CD7098">
      <w:pPr>
        <w:ind w:left="397"/>
        <w:jc w:val="both"/>
        <w:rPr>
          <w:rFonts w:ascii="Arial" w:hAnsi="Arial" w:cs="Arial"/>
          <w:sz w:val="20"/>
          <w:szCs w:val="20"/>
        </w:rPr>
      </w:pPr>
      <w:r w:rsidRPr="00CD7098">
        <w:rPr>
          <w:rFonts w:ascii="Arial" w:hAnsi="Arial" w:cs="Arial"/>
          <w:sz w:val="20"/>
          <w:szCs w:val="20"/>
        </w:rPr>
        <w:t>a) jakémukoli ruskému státnímu příslušníkovi, fyzické či právnické osobě nebo subjektu či orgánu se sídlem v Rusku,</w:t>
      </w:r>
    </w:p>
    <w:p w14:paraId="2DAAC7C6" w14:textId="77777777" w:rsidR="004D6841" w:rsidRPr="00CD7098" w:rsidRDefault="004D6841" w:rsidP="00CD7098">
      <w:pPr>
        <w:ind w:left="397"/>
        <w:jc w:val="both"/>
        <w:rPr>
          <w:rFonts w:ascii="Arial" w:hAnsi="Arial" w:cs="Arial"/>
          <w:sz w:val="20"/>
          <w:szCs w:val="20"/>
        </w:rPr>
      </w:pPr>
      <w:r w:rsidRPr="00CD7098">
        <w:rPr>
          <w:rFonts w:ascii="Arial" w:hAnsi="Arial" w:cs="Arial"/>
          <w:sz w:val="20"/>
          <w:szCs w:val="20"/>
        </w:rPr>
        <w:t>b) právnické osobě, subjektu nebo orgánu, které jsou z více než 50 % přímo či nepřímo vlastněny některým ze subjektů uvedených v písmeni a) tohoto odstavce, nebo</w:t>
      </w:r>
    </w:p>
    <w:p w14:paraId="0BBED079" w14:textId="77777777" w:rsidR="004D6841" w:rsidRPr="00CD7098" w:rsidRDefault="004D6841" w:rsidP="00CD7098">
      <w:pPr>
        <w:ind w:left="397"/>
        <w:jc w:val="both"/>
        <w:rPr>
          <w:rFonts w:ascii="Arial" w:hAnsi="Arial" w:cs="Arial"/>
          <w:sz w:val="20"/>
          <w:szCs w:val="20"/>
        </w:rPr>
      </w:pPr>
      <w:r w:rsidRPr="00CD7098">
        <w:rPr>
          <w:rFonts w:ascii="Arial" w:hAnsi="Arial" w:cs="Arial"/>
          <w:sz w:val="20"/>
          <w:szCs w:val="20"/>
        </w:rPr>
        <w:lastRenderedPageBreak/>
        <w:t xml:space="preserve">c) fyzické nebo právnické osobě, subjektu nebo orgánu, které jednají jménem nebo na pokyn některého ze subjektů uvedených v písmeni a) nebo b) tohoto odstavce, </w:t>
      </w:r>
    </w:p>
    <w:p w14:paraId="325067C2" w14:textId="77777777" w:rsidR="004D6841" w:rsidRPr="004B529F" w:rsidRDefault="004D6841" w:rsidP="00AD63F4">
      <w:pPr>
        <w:spacing w:before="120" w:after="120"/>
        <w:ind w:left="397"/>
        <w:jc w:val="both"/>
        <w:rPr>
          <w:rFonts w:ascii="Arial" w:hAnsi="Arial" w:cs="Arial"/>
          <w:sz w:val="20"/>
          <w:szCs w:val="20"/>
        </w:rPr>
      </w:pPr>
      <w:r w:rsidRPr="00CD7098">
        <w:rPr>
          <w:rFonts w:ascii="Arial" w:hAnsi="Arial" w:cs="Arial"/>
          <w:sz w:val="20"/>
          <w:szCs w:val="20"/>
        </w:rPr>
        <w:t xml:space="preserve">včetně poddodavatelů, dodavatelů nebo subjektů, jejichž způsobilost je využívána ve smyslu </w:t>
      </w:r>
      <w:r w:rsidRPr="004B529F">
        <w:rPr>
          <w:rFonts w:ascii="Arial" w:hAnsi="Arial" w:cs="Arial"/>
          <w:sz w:val="20"/>
          <w:szCs w:val="20"/>
        </w:rPr>
        <w:t>směrnic 2014/23/EU, 2014/24/EU, 2014/25/EU, 2009/81/ES, pokud představují více než 10 % hodnoty zakázky, nebo společně s nimi.</w:t>
      </w:r>
    </w:p>
    <w:p w14:paraId="51A940FC" w14:textId="77777777" w:rsidR="004D6841" w:rsidRPr="004B529F" w:rsidRDefault="004D6841" w:rsidP="00AD63F4">
      <w:pPr>
        <w:jc w:val="both"/>
        <w:rPr>
          <w:rFonts w:ascii="Arial" w:hAnsi="Arial" w:cs="Arial"/>
          <w:sz w:val="20"/>
          <w:szCs w:val="20"/>
        </w:rPr>
      </w:pPr>
      <w:r w:rsidRPr="004B529F">
        <w:rPr>
          <w:rFonts w:ascii="Arial" w:hAnsi="Arial" w:cs="Arial"/>
          <w:sz w:val="20"/>
          <w:szCs w:val="20"/>
        </w:rPr>
        <w:t>S ohledem na předmětné Nařízení a povinnosti z něj vyplývající zadavatel není oprávněn uzavřít smlouvu s dodavatelem, na kterého zákaz dle Nařízení dopadá.</w:t>
      </w:r>
    </w:p>
    <w:p w14:paraId="21F3E15A" w14:textId="77777777" w:rsidR="004B529F" w:rsidRPr="004B529F" w:rsidRDefault="004B529F" w:rsidP="00AD63F4">
      <w:pPr>
        <w:spacing w:before="120"/>
        <w:jc w:val="both"/>
        <w:rPr>
          <w:rFonts w:ascii="Arial" w:hAnsi="Arial" w:cs="Arial"/>
          <w:b/>
          <w:bCs/>
          <w:sz w:val="20"/>
          <w:szCs w:val="20"/>
        </w:rPr>
      </w:pPr>
      <w:r w:rsidRPr="004B529F">
        <w:rPr>
          <w:rFonts w:ascii="Arial" w:hAnsi="Arial" w:cs="Arial"/>
          <w:b/>
          <w:bCs/>
          <w:sz w:val="20"/>
          <w:szCs w:val="20"/>
        </w:rPr>
        <w:t>Vzhledem k uvedenému zadavatel tímto žádá účastníka zadávacího řízení o prokázání skutečnosti, že není osobou, na kterou dopadá zákaz zadat jakoukoliv veřejnou zakázku dle předmětného Nařízení. Současně žádá o prokázání skutečnosti, že takovou osobou nejsou ani poddodavatelé, dodavatelé nebo subjekty, jejichž způsobilost je využívána k prokázání kvalifikace, nebo kteří představují více než 10 % hodnoty zakázky.</w:t>
      </w:r>
    </w:p>
    <w:p w14:paraId="2418FEB5" w14:textId="77777777" w:rsidR="004B529F" w:rsidRDefault="004B529F" w:rsidP="00AD63F4">
      <w:pPr>
        <w:spacing w:after="120"/>
        <w:jc w:val="both"/>
        <w:rPr>
          <w:rFonts w:ascii="Arial" w:hAnsi="Arial" w:cs="Arial"/>
          <w:b/>
          <w:bCs/>
          <w:i/>
          <w:snapToGrid w:val="0"/>
          <w:sz w:val="20"/>
          <w:szCs w:val="20"/>
          <w:vertAlign w:val="superscript"/>
        </w:rPr>
      </w:pPr>
      <w:r w:rsidRPr="004B529F">
        <w:rPr>
          <w:rFonts w:ascii="Arial" w:hAnsi="Arial" w:cs="Arial"/>
          <w:b/>
          <w:bCs/>
          <w:sz w:val="20"/>
          <w:szCs w:val="20"/>
        </w:rPr>
        <w:t>Současně zadavatel žádá účastníka zadávacího řízení o prokázání skutečnosti, že není, že neobchoduje se sankcionovaným zbožím, které se nachází v Rusku nebo Bělorusku či z Ruska nebo Běloruska pochází a nenabízí takové zboží v rámci plnění veřejných zakázek a že žádné finanční prostředky, které obdrží za plnění veřejné zakázky, přímo ani nepřímo nezpřístupní fyzickým nebo právnickým osobám, subjektům či orgánům s nimi spojenými uvedenými v sankčním seznamu v příloze nařízení Rady (EU) č. 269/2014 ve spojení s prováděcím nařízením Rady (EU) č. 2022/581, nařízení Rady (EU) č. 208/2014 a nařízení Rady (ES) č. 765/2006 nebo v jejich prospěch</w:t>
      </w:r>
      <w:r w:rsidRPr="004B529F">
        <w:rPr>
          <w:rFonts w:ascii="Arial" w:hAnsi="Arial" w:cs="Arial"/>
          <w:b/>
          <w:bCs/>
          <w:i/>
          <w:snapToGrid w:val="0"/>
          <w:sz w:val="20"/>
          <w:szCs w:val="20"/>
          <w:vertAlign w:val="superscript"/>
        </w:rPr>
        <w:footnoteReference w:id="2"/>
      </w:r>
      <w:r w:rsidRPr="004B529F">
        <w:rPr>
          <w:rFonts w:ascii="Arial" w:hAnsi="Arial" w:cs="Arial"/>
          <w:b/>
          <w:bCs/>
          <w:i/>
          <w:snapToGrid w:val="0"/>
          <w:sz w:val="20"/>
          <w:szCs w:val="20"/>
          <w:vertAlign w:val="superscript"/>
        </w:rPr>
        <w:t>.</w:t>
      </w:r>
    </w:p>
    <w:p w14:paraId="302D110D" w14:textId="6390E557" w:rsidR="003C563C" w:rsidRPr="003C563C" w:rsidRDefault="003C563C" w:rsidP="003C563C">
      <w:pPr>
        <w:rPr>
          <w:rFonts w:ascii="Arial" w:hAnsi="Arial" w:cs="Arial"/>
          <w:sz w:val="20"/>
          <w:szCs w:val="20"/>
          <w:lang w:bidi="ar-SA"/>
        </w:rPr>
      </w:pPr>
      <w:r w:rsidRPr="003C563C">
        <w:rPr>
          <w:rFonts w:ascii="Arial" w:hAnsi="Arial" w:cs="Arial"/>
          <w:sz w:val="20"/>
          <w:szCs w:val="20"/>
        </w:rPr>
        <w:t>V případě změny výše uvedeného bude dodavatel neprodleně zadavatele informovat.</w:t>
      </w:r>
    </w:p>
    <w:p w14:paraId="3398577F" w14:textId="70222106" w:rsidR="003D4D5E" w:rsidRPr="00CD7098" w:rsidRDefault="004D6841" w:rsidP="00CD7098">
      <w:pPr>
        <w:pStyle w:val="Standard"/>
        <w:spacing w:after="240"/>
        <w:jc w:val="both"/>
        <w:rPr>
          <w:rFonts w:ascii="Arial" w:hAnsi="Arial" w:cs="Arial"/>
          <w:sz w:val="20"/>
        </w:rPr>
      </w:pPr>
      <w:r w:rsidRPr="00CD7098">
        <w:rPr>
          <w:rFonts w:ascii="Arial" w:hAnsi="Arial" w:cs="Arial"/>
          <w:sz w:val="20"/>
        </w:rPr>
        <w:t xml:space="preserve">K prokázání požadovaných skutečností účastník doloží čestné prohlášení, jenž tvoří přílohu č. </w:t>
      </w:r>
      <w:r w:rsidR="00ED4EB0">
        <w:rPr>
          <w:rFonts w:ascii="Arial" w:hAnsi="Arial" w:cs="Arial"/>
          <w:sz w:val="20"/>
        </w:rPr>
        <w:t>5</w:t>
      </w:r>
      <w:r w:rsidRPr="00CD7098">
        <w:rPr>
          <w:rFonts w:ascii="Arial" w:hAnsi="Arial" w:cs="Arial"/>
          <w:sz w:val="20"/>
        </w:rPr>
        <w:t xml:space="preserve"> této zadávací dokumentace. </w:t>
      </w:r>
    </w:p>
    <w:bookmarkEnd w:id="138"/>
    <w:p w14:paraId="4B9DB53B" w14:textId="77777777" w:rsidR="007D039E" w:rsidRPr="007D039E" w:rsidRDefault="007D039E" w:rsidP="007D039E">
      <w:pPr>
        <w:pStyle w:val="StylGaramondZarovnatdoblokudkovnNejmn16b"/>
        <w:spacing w:line="276" w:lineRule="auto"/>
        <w:rPr>
          <w:rFonts w:ascii="Arial" w:hAnsi="Arial" w:cs="Arial"/>
          <w:sz w:val="20"/>
          <w:u w:val="single"/>
        </w:rPr>
      </w:pPr>
      <w:r w:rsidRPr="007D039E">
        <w:rPr>
          <w:rFonts w:ascii="Arial" w:hAnsi="Arial" w:cs="Arial"/>
          <w:sz w:val="20"/>
          <w:u w:val="single"/>
        </w:rPr>
        <w:t>Upozornění:</w:t>
      </w:r>
    </w:p>
    <w:p w14:paraId="7C3E702C" w14:textId="0A29B2E5" w:rsidR="007D039E" w:rsidRPr="007D039E" w:rsidRDefault="007D039E" w:rsidP="007D039E">
      <w:pPr>
        <w:spacing w:after="360"/>
        <w:jc w:val="both"/>
        <w:rPr>
          <w:rFonts w:ascii="Arial" w:hAnsi="Arial" w:cs="Arial"/>
          <w:sz w:val="20"/>
          <w:szCs w:val="20"/>
        </w:rPr>
      </w:pPr>
      <w:r w:rsidRPr="007D039E">
        <w:rPr>
          <w:rFonts w:ascii="Arial" w:hAnsi="Arial" w:cs="Arial"/>
          <w:sz w:val="20"/>
          <w:szCs w:val="20"/>
        </w:rPr>
        <w:t xml:space="preserve">Zadavatel upozorňuje účastníky, že v případě, že skutečnosti prokazující pravdivost tvrzení uvedených v čestném prohlášení, které dodavatel předložil v rámci své nabídky jednoznačně nevyplývají z dokumentů předložených v rámci nabídky nebo z dokumentů zadavatelem jinak obstaraných pro účely zadávacího řízení ve smyslu ust. § 39 odst. 5 zákona (např. z výpisu z obchodního rejstříku či z výpisu z evidence skutečných majitelů) bude po vybraném dodavateli před podpisem </w:t>
      </w:r>
      <w:r w:rsidR="006F213B">
        <w:rPr>
          <w:rFonts w:ascii="Arial" w:hAnsi="Arial" w:cs="Arial"/>
          <w:sz w:val="20"/>
          <w:szCs w:val="20"/>
        </w:rPr>
        <w:t xml:space="preserve">kupní smlouvy </w:t>
      </w:r>
      <w:r w:rsidRPr="007D039E">
        <w:rPr>
          <w:rFonts w:ascii="Arial" w:hAnsi="Arial" w:cs="Arial"/>
          <w:sz w:val="20"/>
          <w:szCs w:val="20"/>
        </w:rPr>
        <w:t xml:space="preserve"> požadovat předložení dokumentů, </w:t>
      </w:r>
      <w:r w:rsidRPr="007D039E">
        <w:rPr>
          <w:rFonts w:ascii="Arial" w:hAnsi="Arial" w:cs="Arial"/>
          <w:b/>
          <w:bCs/>
          <w:sz w:val="20"/>
          <w:szCs w:val="20"/>
        </w:rPr>
        <w:t>tedy konkrétních důkazů</w:t>
      </w:r>
      <w:r w:rsidRPr="007D039E">
        <w:rPr>
          <w:rFonts w:ascii="Arial" w:hAnsi="Arial" w:cs="Arial"/>
          <w:sz w:val="20"/>
          <w:szCs w:val="20"/>
        </w:rPr>
        <w:t>, které potvrdí pravdivost tvrzení uvedených v čestném prohlášení, tedy konkrétně které prokážou, že vybraný dodavatel ani jeho poddodavatelé, jenž představují více než 10 % hodnoty zakázky, nespadají pod předmětný zákaz zadání veřejné zakázky ve smyslu daného Nařízení. Těmito doklady mohou být například výpis ze seznamu akcionářů, zápisy z valných hromad, úplná struktura majetkových účastí, certifikát neziskové organizace DATLAB či jiné vhodné doklady prokazující dané skutečnosti.</w:t>
      </w:r>
    </w:p>
    <w:p w14:paraId="7820A14D" w14:textId="77777777" w:rsidR="00455093" w:rsidRPr="000311E1" w:rsidRDefault="00455093" w:rsidP="00DE2FE7">
      <w:pPr>
        <w:pStyle w:val="Stylodstavecslovan"/>
        <w:tabs>
          <w:tab w:val="clear" w:pos="142"/>
          <w:tab w:val="left" w:pos="708"/>
        </w:tabs>
        <w:spacing w:line="276" w:lineRule="auto"/>
        <w:ind w:left="0" w:firstLine="0"/>
        <w:rPr>
          <w:rFonts w:ascii="Arial" w:hAnsi="Arial" w:cs="Arial"/>
          <w:sz w:val="20"/>
          <w:szCs w:val="20"/>
        </w:rPr>
      </w:pPr>
    </w:p>
    <w:p w14:paraId="04996B58" w14:textId="77777777" w:rsidR="007E6DE8" w:rsidRPr="000311E1" w:rsidRDefault="007E6DE8" w:rsidP="005F1BE6">
      <w:pPr>
        <w:pStyle w:val="Nadpis1"/>
      </w:pPr>
      <w:bookmarkStart w:id="139" w:name="_Toc156384657"/>
      <w:bookmarkEnd w:id="132"/>
      <w:r w:rsidRPr="000311E1">
        <w:t>PODPISOVÁ DOLOŽKA</w:t>
      </w:r>
      <w:bookmarkEnd w:id="139"/>
      <w:r w:rsidRPr="000311E1">
        <w:t xml:space="preserve"> </w:t>
      </w:r>
    </w:p>
    <w:p w14:paraId="4BE65214" w14:textId="6EED604D" w:rsidR="00FC05A8" w:rsidRDefault="007E6DE8" w:rsidP="00404D28">
      <w:pPr>
        <w:autoSpaceDE w:val="0"/>
        <w:autoSpaceDN w:val="0"/>
        <w:adjustRightInd w:val="0"/>
        <w:spacing w:after="240"/>
        <w:rPr>
          <w:rFonts w:ascii="Arial" w:hAnsi="Arial" w:cs="Arial"/>
          <w:sz w:val="20"/>
          <w:lang w:bidi="ar-SA"/>
        </w:rPr>
      </w:pPr>
      <w:r w:rsidRPr="000311E1">
        <w:rPr>
          <w:rFonts w:ascii="Arial" w:hAnsi="Arial" w:cs="Arial"/>
          <w:sz w:val="20"/>
          <w:lang w:bidi="ar-SA"/>
        </w:rPr>
        <w:t>Podpisem oprávněné osoby v rámci tohoto dokumentu se potvrzuje i p</w:t>
      </w:r>
      <w:r w:rsidR="00B35769" w:rsidRPr="000311E1">
        <w:rPr>
          <w:rFonts w:ascii="Arial" w:hAnsi="Arial" w:cs="Arial"/>
          <w:sz w:val="20"/>
          <w:lang w:bidi="ar-SA"/>
        </w:rPr>
        <w:t>latnost všech ostatních příloh.</w:t>
      </w:r>
    </w:p>
    <w:p w14:paraId="1A3276F1" w14:textId="77777777" w:rsidR="00FC05A8" w:rsidRDefault="00FC05A8" w:rsidP="00404D28">
      <w:pPr>
        <w:autoSpaceDE w:val="0"/>
        <w:autoSpaceDN w:val="0"/>
        <w:adjustRightInd w:val="0"/>
        <w:spacing w:after="240"/>
        <w:rPr>
          <w:rFonts w:ascii="Arial" w:hAnsi="Arial" w:cs="Arial"/>
          <w:sz w:val="20"/>
          <w:lang w:bidi="ar-SA"/>
        </w:rPr>
      </w:pPr>
    </w:p>
    <w:p w14:paraId="28840BE3" w14:textId="39966B93" w:rsidR="004A2531" w:rsidRPr="004A2531" w:rsidRDefault="004A2531" w:rsidP="004A2531">
      <w:pPr>
        <w:pStyle w:val="Nadpis1"/>
      </w:pPr>
      <w:bookmarkStart w:id="140" w:name="_Toc156384658"/>
      <w:r w:rsidRPr="007C6A97">
        <w:lastRenderedPageBreak/>
        <w:t xml:space="preserve">SEZNAM </w:t>
      </w:r>
      <w:r w:rsidR="00127A6A">
        <w:t>příloh</w:t>
      </w:r>
      <w:r w:rsidRPr="007C6A97">
        <w:t xml:space="preserve"> ZADÁVACÍ DOKUMENTACE</w:t>
      </w:r>
      <w:bookmarkEnd w:id="140"/>
    </w:p>
    <w:p w14:paraId="429DA664" w14:textId="2353D3F4" w:rsidR="004A2531" w:rsidRDefault="00127A6A" w:rsidP="00404D28">
      <w:pPr>
        <w:autoSpaceDE w:val="0"/>
        <w:autoSpaceDN w:val="0"/>
        <w:adjustRightInd w:val="0"/>
        <w:spacing w:after="240"/>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1</w:t>
      </w:r>
      <w:r w:rsidR="004A2531">
        <w:rPr>
          <w:rFonts w:ascii="Arial" w:hAnsi="Arial" w:cs="Arial"/>
          <w:sz w:val="20"/>
          <w:lang w:bidi="ar-SA"/>
        </w:rPr>
        <w:tab/>
      </w:r>
      <w:r w:rsidR="004A2531">
        <w:rPr>
          <w:rFonts w:ascii="Arial" w:hAnsi="Arial" w:cs="Arial"/>
          <w:sz w:val="20"/>
          <w:lang w:bidi="ar-SA"/>
        </w:rPr>
        <w:tab/>
        <w:t>Krycí list nabídky</w:t>
      </w:r>
    </w:p>
    <w:p w14:paraId="33B2C7FE" w14:textId="61F70F4E" w:rsidR="004A2531" w:rsidRDefault="00127A6A" w:rsidP="00404D28">
      <w:pPr>
        <w:autoSpaceDE w:val="0"/>
        <w:autoSpaceDN w:val="0"/>
        <w:adjustRightInd w:val="0"/>
        <w:spacing w:after="240"/>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2</w:t>
      </w:r>
      <w:r w:rsidR="004A2531">
        <w:rPr>
          <w:rFonts w:ascii="Arial" w:hAnsi="Arial" w:cs="Arial"/>
          <w:sz w:val="20"/>
          <w:lang w:bidi="ar-SA"/>
        </w:rPr>
        <w:tab/>
      </w:r>
      <w:r w:rsidR="004A2531">
        <w:rPr>
          <w:rFonts w:ascii="Arial" w:hAnsi="Arial" w:cs="Arial"/>
          <w:sz w:val="20"/>
          <w:lang w:bidi="ar-SA"/>
        </w:rPr>
        <w:tab/>
        <w:t>ČP vybraného dodavatele o splnění zadávací podmínky</w:t>
      </w:r>
    </w:p>
    <w:p w14:paraId="60B39C75" w14:textId="5E13111B" w:rsidR="004A2531" w:rsidRDefault="00127A6A" w:rsidP="00404D28">
      <w:pPr>
        <w:autoSpaceDE w:val="0"/>
        <w:autoSpaceDN w:val="0"/>
        <w:adjustRightInd w:val="0"/>
        <w:spacing w:after="240"/>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3</w:t>
      </w:r>
      <w:r w:rsidR="004A2531">
        <w:rPr>
          <w:rFonts w:ascii="Arial" w:hAnsi="Arial" w:cs="Arial"/>
          <w:sz w:val="20"/>
          <w:lang w:bidi="ar-SA"/>
        </w:rPr>
        <w:tab/>
      </w:r>
      <w:r w:rsidR="004A2531">
        <w:rPr>
          <w:rFonts w:ascii="Arial" w:hAnsi="Arial" w:cs="Arial"/>
          <w:sz w:val="20"/>
          <w:lang w:bidi="ar-SA"/>
        </w:rPr>
        <w:tab/>
        <w:t xml:space="preserve">Vzor kupní smlouvy včetně příloh </w:t>
      </w:r>
    </w:p>
    <w:p w14:paraId="1121F12B" w14:textId="155B8BCD" w:rsidR="004A2531" w:rsidRDefault="00127A6A" w:rsidP="004A2531">
      <w:pPr>
        <w:autoSpaceDE w:val="0"/>
        <w:autoSpaceDN w:val="0"/>
        <w:adjustRightInd w:val="0"/>
        <w:spacing w:after="240"/>
        <w:ind w:left="2127" w:hanging="2127"/>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4</w:t>
      </w:r>
      <w:r w:rsidR="004A2531">
        <w:rPr>
          <w:rFonts w:ascii="Arial" w:hAnsi="Arial" w:cs="Arial"/>
          <w:sz w:val="20"/>
          <w:lang w:bidi="ar-SA"/>
        </w:rPr>
        <w:tab/>
        <w:t>Vzor dokumentu prokazujícího naplnění ekologických požadavků na                               předmět plnění</w:t>
      </w:r>
    </w:p>
    <w:p w14:paraId="3608A4B7" w14:textId="1C84169F" w:rsidR="004A2531" w:rsidRDefault="00127A6A" w:rsidP="00404D28">
      <w:pPr>
        <w:autoSpaceDE w:val="0"/>
        <w:autoSpaceDN w:val="0"/>
        <w:adjustRightInd w:val="0"/>
        <w:spacing w:after="240"/>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5</w:t>
      </w:r>
      <w:r w:rsidR="004A2531">
        <w:rPr>
          <w:rFonts w:ascii="Arial" w:hAnsi="Arial" w:cs="Arial"/>
          <w:sz w:val="20"/>
          <w:lang w:bidi="ar-SA"/>
        </w:rPr>
        <w:tab/>
      </w:r>
      <w:r w:rsidR="004A2531">
        <w:rPr>
          <w:rFonts w:ascii="Arial" w:hAnsi="Arial" w:cs="Arial"/>
          <w:sz w:val="20"/>
          <w:lang w:bidi="ar-SA"/>
        </w:rPr>
        <w:tab/>
      </w:r>
      <w:r w:rsidR="00F72699">
        <w:rPr>
          <w:rFonts w:ascii="Arial" w:hAnsi="Arial" w:cs="Arial"/>
          <w:sz w:val="20"/>
          <w:lang w:bidi="ar-SA"/>
        </w:rPr>
        <w:t>ČP</w:t>
      </w:r>
      <w:r w:rsidR="004A2531">
        <w:rPr>
          <w:rFonts w:ascii="Arial" w:hAnsi="Arial" w:cs="Arial"/>
          <w:sz w:val="20"/>
          <w:lang w:bidi="ar-SA"/>
        </w:rPr>
        <w:t xml:space="preserve"> dodavatele o neexistenci zákazu zadání veřejné zakázky </w:t>
      </w:r>
    </w:p>
    <w:p w14:paraId="0F08C1EC" w14:textId="12649520" w:rsidR="004A2531" w:rsidRDefault="00127A6A" w:rsidP="00404D28">
      <w:pPr>
        <w:autoSpaceDE w:val="0"/>
        <w:autoSpaceDN w:val="0"/>
        <w:adjustRightInd w:val="0"/>
        <w:spacing w:after="240"/>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6</w:t>
      </w:r>
      <w:r w:rsidR="004A2531">
        <w:rPr>
          <w:rFonts w:ascii="Arial" w:hAnsi="Arial" w:cs="Arial"/>
          <w:sz w:val="20"/>
          <w:lang w:bidi="ar-SA"/>
        </w:rPr>
        <w:tab/>
      </w:r>
      <w:r w:rsidR="004A2531">
        <w:rPr>
          <w:rFonts w:ascii="Arial" w:hAnsi="Arial" w:cs="Arial"/>
          <w:sz w:val="20"/>
          <w:lang w:bidi="ar-SA"/>
        </w:rPr>
        <w:tab/>
      </w:r>
      <w:r w:rsidR="00F72699">
        <w:rPr>
          <w:rFonts w:ascii="Arial" w:hAnsi="Arial" w:cs="Arial"/>
          <w:sz w:val="20"/>
          <w:lang w:bidi="ar-SA"/>
        </w:rPr>
        <w:t>ČP</w:t>
      </w:r>
      <w:r w:rsidR="004A2531">
        <w:rPr>
          <w:rFonts w:ascii="Arial" w:hAnsi="Arial" w:cs="Arial"/>
          <w:sz w:val="20"/>
          <w:lang w:bidi="ar-SA"/>
        </w:rPr>
        <w:t xml:space="preserve"> – základní způsobilost</w:t>
      </w:r>
    </w:p>
    <w:p w14:paraId="411DB197" w14:textId="37B9AB6A" w:rsidR="004A2531" w:rsidRDefault="00127A6A" w:rsidP="00404D28">
      <w:pPr>
        <w:autoSpaceDE w:val="0"/>
        <w:autoSpaceDN w:val="0"/>
        <w:adjustRightInd w:val="0"/>
        <w:spacing w:after="240"/>
        <w:rPr>
          <w:rFonts w:ascii="Arial" w:hAnsi="Arial" w:cs="Arial"/>
          <w:sz w:val="20"/>
          <w:lang w:bidi="ar-SA"/>
        </w:rPr>
      </w:pPr>
      <w:r>
        <w:rPr>
          <w:rFonts w:ascii="Arial" w:hAnsi="Arial" w:cs="Arial"/>
          <w:sz w:val="20"/>
          <w:lang w:bidi="ar-SA"/>
        </w:rPr>
        <w:t>Příloha</w:t>
      </w:r>
      <w:r w:rsidR="004A2531">
        <w:rPr>
          <w:rFonts w:ascii="Arial" w:hAnsi="Arial" w:cs="Arial"/>
          <w:sz w:val="20"/>
          <w:lang w:bidi="ar-SA"/>
        </w:rPr>
        <w:t xml:space="preserve"> 7</w:t>
      </w:r>
      <w:r w:rsidR="004A2531">
        <w:rPr>
          <w:rFonts w:ascii="Arial" w:hAnsi="Arial" w:cs="Arial"/>
          <w:sz w:val="20"/>
          <w:lang w:bidi="ar-SA"/>
        </w:rPr>
        <w:tab/>
      </w:r>
      <w:r w:rsidR="004A2531">
        <w:rPr>
          <w:rFonts w:ascii="Arial" w:hAnsi="Arial" w:cs="Arial"/>
          <w:sz w:val="20"/>
          <w:lang w:bidi="ar-SA"/>
        </w:rPr>
        <w:tab/>
      </w:r>
      <w:r w:rsidR="00F72699">
        <w:rPr>
          <w:rFonts w:ascii="Arial" w:hAnsi="Arial" w:cs="Arial"/>
          <w:sz w:val="20"/>
          <w:lang w:bidi="ar-SA"/>
        </w:rPr>
        <w:t xml:space="preserve">ČP </w:t>
      </w:r>
      <w:r w:rsidR="004A2531">
        <w:rPr>
          <w:rFonts w:ascii="Arial" w:hAnsi="Arial" w:cs="Arial"/>
          <w:sz w:val="20"/>
          <w:lang w:bidi="ar-SA"/>
        </w:rPr>
        <w:t>– reference/významné zakázky</w:t>
      </w:r>
    </w:p>
    <w:p w14:paraId="50FB81E2" w14:textId="12467E71" w:rsidR="004A2531" w:rsidRPr="001D02AA" w:rsidRDefault="00127A6A" w:rsidP="00404D28">
      <w:pPr>
        <w:autoSpaceDE w:val="0"/>
        <w:autoSpaceDN w:val="0"/>
        <w:adjustRightInd w:val="0"/>
        <w:spacing w:after="240"/>
        <w:rPr>
          <w:rFonts w:ascii="Arial" w:hAnsi="Arial" w:cs="Arial"/>
          <w:sz w:val="20"/>
          <w:szCs w:val="20"/>
          <w:lang w:bidi="ar-SA"/>
        </w:rPr>
      </w:pPr>
      <w:r w:rsidRPr="001D02AA">
        <w:rPr>
          <w:rFonts w:ascii="Arial" w:hAnsi="Arial" w:cs="Arial"/>
          <w:sz w:val="20"/>
          <w:szCs w:val="20"/>
          <w:lang w:bidi="ar-SA"/>
        </w:rPr>
        <w:t>Příloha</w:t>
      </w:r>
      <w:r w:rsidR="004A2531" w:rsidRPr="001D02AA">
        <w:rPr>
          <w:rFonts w:ascii="Arial" w:hAnsi="Arial" w:cs="Arial"/>
          <w:sz w:val="20"/>
          <w:szCs w:val="20"/>
          <w:lang w:bidi="ar-SA"/>
        </w:rPr>
        <w:t xml:space="preserve"> 8</w:t>
      </w:r>
      <w:r w:rsidR="004A2531" w:rsidRPr="001D02AA">
        <w:rPr>
          <w:rFonts w:ascii="Arial" w:hAnsi="Arial" w:cs="Arial"/>
          <w:sz w:val="20"/>
          <w:szCs w:val="20"/>
          <w:lang w:bidi="ar-SA"/>
        </w:rPr>
        <w:tab/>
      </w:r>
      <w:r w:rsidR="004A2531" w:rsidRPr="001D02AA">
        <w:rPr>
          <w:rFonts w:ascii="Arial" w:hAnsi="Arial" w:cs="Arial"/>
          <w:sz w:val="20"/>
          <w:szCs w:val="20"/>
          <w:lang w:bidi="ar-SA"/>
        </w:rPr>
        <w:tab/>
      </w:r>
      <w:r w:rsidR="00F72699" w:rsidRPr="001D02AA">
        <w:rPr>
          <w:rFonts w:ascii="Arial" w:hAnsi="Arial" w:cs="Arial"/>
          <w:sz w:val="20"/>
          <w:szCs w:val="20"/>
          <w:lang w:bidi="ar-SA"/>
        </w:rPr>
        <w:t xml:space="preserve">ČP </w:t>
      </w:r>
      <w:r w:rsidR="004A2531" w:rsidRPr="001D02AA">
        <w:rPr>
          <w:rFonts w:ascii="Arial" w:hAnsi="Arial" w:cs="Arial"/>
          <w:sz w:val="20"/>
          <w:szCs w:val="20"/>
          <w:lang w:bidi="ar-SA"/>
        </w:rPr>
        <w:t>– pojištění</w:t>
      </w:r>
    </w:p>
    <w:p w14:paraId="07244A1B" w14:textId="374AB1FE" w:rsidR="00BD6CFF" w:rsidRDefault="00BD6CFF" w:rsidP="00F71C5A">
      <w:pPr>
        <w:autoSpaceDE w:val="0"/>
        <w:autoSpaceDN w:val="0"/>
        <w:adjustRightInd w:val="0"/>
        <w:spacing w:after="240"/>
        <w:ind w:left="2127" w:hanging="2127"/>
        <w:rPr>
          <w:rFonts w:ascii="Arial" w:hAnsi="Arial" w:cs="Arial"/>
          <w:sz w:val="20"/>
          <w:szCs w:val="20"/>
          <w:lang w:bidi="ar-SA"/>
        </w:rPr>
      </w:pPr>
      <w:r w:rsidRPr="001D02AA">
        <w:rPr>
          <w:rFonts w:ascii="Arial" w:hAnsi="Arial" w:cs="Arial"/>
          <w:sz w:val="20"/>
          <w:szCs w:val="20"/>
          <w:lang w:bidi="ar-SA"/>
        </w:rPr>
        <w:t xml:space="preserve">Příloha 9 </w:t>
      </w:r>
      <w:r w:rsidRPr="001D02AA">
        <w:rPr>
          <w:rFonts w:ascii="Arial" w:hAnsi="Arial" w:cs="Arial"/>
          <w:sz w:val="20"/>
          <w:szCs w:val="20"/>
          <w:lang w:bidi="ar-SA"/>
        </w:rPr>
        <w:tab/>
      </w:r>
      <w:r w:rsidR="001067E1">
        <w:rPr>
          <w:rFonts w:ascii="Arial" w:hAnsi="Arial" w:cs="Arial"/>
          <w:sz w:val="20"/>
          <w:szCs w:val="20"/>
          <w:lang w:bidi="ar-SA"/>
        </w:rPr>
        <w:t>ČP – seznam t</w:t>
      </w:r>
      <w:r w:rsidRPr="001D02AA">
        <w:rPr>
          <w:rFonts w:ascii="Arial" w:hAnsi="Arial" w:cs="Arial"/>
          <w:sz w:val="20"/>
          <w:szCs w:val="20"/>
          <w:lang w:bidi="ar-SA"/>
        </w:rPr>
        <w:t>echniků a osvědčení o vzdělání a odborné kvalifikaci</w:t>
      </w:r>
    </w:p>
    <w:p w14:paraId="48500053" w14:textId="08DD5FE4" w:rsidR="002006BB" w:rsidRDefault="002006BB" w:rsidP="00F71C5A">
      <w:pPr>
        <w:autoSpaceDE w:val="0"/>
        <w:autoSpaceDN w:val="0"/>
        <w:adjustRightInd w:val="0"/>
        <w:spacing w:after="240"/>
        <w:ind w:left="2127" w:hanging="2127"/>
        <w:rPr>
          <w:rFonts w:ascii="Arial" w:hAnsi="Arial" w:cs="Arial"/>
          <w:sz w:val="20"/>
          <w:szCs w:val="20"/>
          <w:lang w:bidi="ar-SA"/>
        </w:rPr>
      </w:pPr>
      <w:r>
        <w:rPr>
          <w:rFonts w:ascii="Arial" w:hAnsi="Arial" w:cs="Arial"/>
          <w:sz w:val="20"/>
          <w:szCs w:val="20"/>
          <w:lang w:bidi="ar-SA"/>
        </w:rPr>
        <w:t>Příloha 10                      Technická dokumentace</w:t>
      </w:r>
    </w:p>
    <w:bookmarkEnd w:id="63"/>
    <w:bookmarkEnd w:id="64"/>
    <w:p w14:paraId="0717600C" w14:textId="77777777" w:rsidR="00BB44E1" w:rsidRPr="007C6A97" w:rsidRDefault="00BB44E1" w:rsidP="00465A30">
      <w:pPr>
        <w:spacing w:after="0"/>
        <w:rPr>
          <w:rFonts w:ascii="Arial" w:hAnsi="Arial" w:cs="Arial"/>
          <w:sz w:val="20"/>
          <w:szCs w:val="20"/>
          <w:lang w:bidi="ar-SA"/>
        </w:rPr>
      </w:pPr>
    </w:p>
    <w:sectPr w:rsidR="00BB44E1" w:rsidRPr="007C6A97" w:rsidSect="002056BE">
      <w:footerReference w:type="default" r:id="rId23"/>
      <w:pgSz w:w="11906" w:h="16838"/>
      <w:pgMar w:top="1276"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F99A" w14:textId="77777777" w:rsidR="00CD2238" w:rsidRDefault="00CD2238" w:rsidP="00BE1351">
      <w:pPr>
        <w:spacing w:after="0" w:line="240" w:lineRule="auto"/>
      </w:pPr>
      <w:r>
        <w:separator/>
      </w:r>
    </w:p>
  </w:endnote>
  <w:endnote w:type="continuationSeparator" w:id="0">
    <w:p w14:paraId="7D8DF878" w14:textId="77777777" w:rsidR="00CD2238" w:rsidRDefault="00CD2238" w:rsidP="00BE1351">
      <w:pPr>
        <w:spacing w:after="0" w:line="240" w:lineRule="auto"/>
      </w:pPr>
      <w:r>
        <w:continuationSeparator/>
      </w:r>
    </w:p>
  </w:endnote>
  <w:endnote w:type="continuationNotice" w:id="1">
    <w:p w14:paraId="7B5549D1" w14:textId="77777777" w:rsidR="00CD2238" w:rsidRDefault="00CD22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Symbol, 'MS Mincho'">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ont310">
    <w:altName w:val="Times New Roman"/>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322355"/>
      <w:docPartObj>
        <w:docPartGallery w:val="Page Numbers (Bottom of Page)"/>
        <w:docPartUnique/>
      </w:docPartObj>
    </w:sdtPr>
    <w:sdtEndPr/>
    <w:sdtContent>
      <w:p w14:paraId="6EE3BB15" w14:textId="11552701" w:rsidR="00A67047" w:rsidRDefault="00A67047">
        <w:pPr>
          <w:pStyle w:val="Zpat"/>
          <w:jc w:val="right"/>
        </w:pPr>
        <w:r>
          <w:fldChar w:fldCharType="begin"/>
        </w:r>
        <w:r>
          <w:instrText>PAGE   \* MERGEFORMAT</w:instrText>
        </w:r>
        <w:r>
          <w:fldChar w:fldCharType="separate"/>
        </w:r>
        <w:r w:rsidR="00137299">
          <w:rPr>
            <w:noProof/>
          </w:rPr>
          <w:t>22</w:t>
        </w:r>
        <w:r>
          <w:fldChar w:fldCharType="end"/>
        </w:r>
      </w:p>
    </w:sdtContent>
  </w:sdt>
  <w:p w14:paraId="318CFA88" w14:textId="77777777" w:rsidR="00A67047" w:rsidRDefault="00A670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0CAA3" w14:textId="77777777" w:rsidR="00CD2238" w:rsidRDefault="00CD2238" w:rsidP="00BE1351">
      <w:pPr>
        <w:spacing w:after="0" w:line="240" w:lineRule="auto"/>
      </w:pPr>
      <w:r>
        <w:separator/>
      </w:r>
    </w:p>
  </w:footnote>
  <w:footnote w:type="continuationSeparator" w:id="0">
    <w:p w14:paraId="37F034EA" w14:textId="77777777" w:rsidR="00CD2238" w:rsidRDefault="00CD2238" w:rsidP="00BE1351">
      <w:pPr>
        <w:spacing w:after="0" w:line="240" w:lineRule="auto"/>
      </w:pPr>
      <w:r>
        <w:continuationSeparator/>
      </w:r>
    </w:p>
  </w:footnote>
  <w:footnote w:type="continuationNotice" w:id="1">
    <w:p w14:paraId="26F4E501" w14:textId="77777777" w:rsidR="00CD2238" w:rsidRDefault="00CD2238">
      <w:pPr>
        <w:spacing w:after="0" w:line="240" w:lineRule="auto"/>
      </w:pPr>
    </w:p>
  </w:footnote>
  <w:footnote w:id="2">
    <w:p w14:paraId="6DF02464" w14:textId="77777777" w:rsidR="004B529F" w:rsidRDefault="004B529F" w:rsidP="004B529F">
      <w:pPr>
        <w:pStyle w:val="Textpoznpodarou"/>
      </w:pPr>
      <w:r>
        <w:rPr>
          <w:rFonts w:cs="Arial"/>
          <w:sz w:val="16"/>
          <w:szCs w:val="16"/>
        </w:rPr>
        <w:footnoteRef/>
      </w:r>
      <w:r>
        <w:rPr>
          <w:rFonts w:cs="Arial"/>
          <w:sz w:val="16"/>
          <w:szCs w:val="16"/>
        </w:rPr>
        <w:t xml:space="preserve"> aktuální seznam sankcionovaných osob je uveden na </w:t>
      </w:r>
      <w:hyperlink r:id="rId1" w:history="1">
        <w:r w:rsidRPr="00630EEE">
          <w:rPr>
            <w:rStyle w:val="Hypertextovodkaz"/>
            <w:sz w:val="16"/>
            <w:szCs w:val="16"/>
            <w:lang w:val="de-DE"/>
          </w:rPr>
          <w:t>https://www.sanctionsmap.eu/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074D7AA"/>
    <w:lvl w:ilvl="0">
      <w:start w:val="1"/>
      <w:numFmt w:val="decimal"/>
      <w:pStyle w:val="Nadpis1"/>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bCs w:val="0"/>
        <w:color w:val="auto"/>
        <w:sz w:val="22"/>
        <w:szCs w:val="22"/>
      </w:rPr>
    </w:lvl>
    <w:lvl w:ilvl="2">
      <w:start w:val="1"/>
      <w:numFmt w:val="decimal"/>
      <w:pStyle w:val="3rove"/>
      <w:lvlText w:val="%1.%2.%3"/>
      <w:lvlJc w:val="left"/>
      <w:pPr>
        <w:tabs>
          <w:tab w:val="num" w:pos="720"/>
        </w:tabs>
      </w:pPr>
      <w:rPr>
        <w:rFonts w:ascii="Arial" w:hAnsi="Arial" w:cs="Arial" w:hint="default"/>
        <w:b/>
        <w:bCs w:val="0"/>
        <w:i w:val="0"/>
        <w:iCs w:val="0"/>
        <w:color w:val="auto"/>
        <w:sz w:val="20"/>
        <w:szCs w:val="20"/>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StarSymbol"/>
      </w:rPr>
    </w:lvl>
    <w:lvl w:ilvl="2">
      <w:start w:val="1"/>
      <w:numFmt w:val="bullet"/>
      <w:lvlText w:val="▪"/>
      <w:lvlJc w:val="left"/>
      <w:pPr>
        <w:tabs>
          <w:tab w:val="num" w:pos="1440"/>
        </w:tabs>
        <w:ind w:left="1440" w:hanging="360"/>
      </w:pPr>
      <w:rPr>
        <w:rFonts w:ascii="OpenSymbol" w:hAnsi="OpenSymbol" w:cs="StarSymbol"/>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StarSymbol"/>
      </w:rPr>
    </w:lvl>
    <w:lvl w:ilvl="5">
      <w:start w:val="1"/>
      <w:numFmt w:val="bullet"/>
      <w:lvlText w:val="▪"/>
      <w:lvlJc w:val="left"/>
      <w:pPr>
        <w:tabs>
          <w:tab w:val="num" w:pos="2520"/>
        </w:tabs>
        <w:ind w:left="2520" w:hanging="360"/>
      </w:pPr>
      <w:rPr>
        <w:rFonts w:ascii="OpenSymbol" w:hAnsi="OpenSymbol" w:cs="StarSymbol"/>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StarSymbol"/>
      </w:rPr>
    </w:lvl>
    <w:lvl w:ilvl="8">
      <w:start w:val="1"/>
      <w:numFmt w:val="bullet"/>
      <w:lvlText w:val="▪"/>
      <w:lvlJc w:val="left"/>
      <w:pPr>
        <w:tabs>
          <w:tab w:val="num" w:pos="3600"/>
        </w:tabs>
        <w:ind w:left="3600" w:hanging="360"/>
      </w:pPr>
      <w:rPr>
        <w:rFonts w:ascii="OpenSymbol" w:hAnsi="OpenSymbol" w:cs="StarSymbol"/>
      </w:rPr>
    </w:lvl>
  </w:abstractNum>
  <w:abstractNum w:abstractNumId="2"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pStyle w:val="Styl58"/>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E504BB"/>
    <w:multiLevelType w:val="hybridMultilevel"/>
    <w:tmpl w:val="2932C3F6"/>
    <w:lvl w:ilvl="0" w:tplc="CA50DD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1F26250"/>
    <w:multiLevelType w:val="hybridMultilevel"/>
    <w:tmpl w:val="C16A98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255FC0"/>
    <w:multiLevelType w:val="hybridMultilevel"/>
    <w:tmpl w:val="D7D46E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485779"/>
    <w:multiLevelType w:val="hybridMultilevel"/>
    <w:tmpl w:val="FECC8E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935043"/>
    <w:multiLevelType w:val="hybridMultilevel"/>
    <w:tmpl w:val="E330655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822DA3"/>
    <w:multiLevelType w:val="hybridMultilevel"/>
    <w:tmpl w:val="F0DA9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E200BF"/>
    <w:multiLevelType w:val="hybridMultilevel"/>
    <w:tmpl w:val="86B42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A20F0E"/>
    <w:multiLevelType w:val="hybridMultilevel"/>
    <w:tmpl w:val="4C361954"/>
    <w:lvl w:ilvl="0" w:tplc="610A5B5A">
      <w:start w:val="1"/>
      <w:numFmt w:val="lowerLetter"/>
      <w:lvlText w:val="%1)"/>
      <w:lvlJc w:val="left"/>
      <w:pPr>
        <w:tabs>
          <w:tab w:val="num" w:pos="720"/>
        </w:tabs>
        <w:ind w:left="720" w:hanging="360"/>
      </w:pPr>
      <w:rPr>
        <w:rFonts w:cs="Times New Roman" w:hint="default"/>
      </w:rPr>
    </w:lvl>
    <w:lvl w:ilvl="1" w:tplc="2116B22E" w:tentative="1">
      <w:start w:val="1"/>
      <w:numFmt w:val="lowerLetter"/>
      <w:lvlText w:val="%2."/>
      <w:lvlJc w:val="left"/>
      <w:pPr>
        <w:tabs>
          <w:tab w:val="num" w:pos="1440"/>
        </w:tabs>
        <w:ind w:left="1440" w:hanging="360"/>
      </w:pPr>
      <w:rPr>
        <w:rFonts w:cs="Times New Roman"/>
      </w:rPr>
    </w:lvl>
    <w:lvl w:ilvl="2" w:tplc="1B06F606" w:tentative="1">
      <w:start w:val="1"/>
      <w:numFmt w:val="lowerRoman"/>
      <w:lvlText w:val="%3."/>
      <w:lvlJc w:val="right"/>
      <w:pPr>
        <w:tabs>
          <w:tab w:val="num" w:pos="2160"/>
        </w:tabs>
        <w:ind w:left="2160" w:hanging="180"/>
      </w:pPr>
      <w:rPr>
        <w:rFonts w:cs="Times New Roman"/>
      </w:rPr>
    </w:lvl>
    <w:lvl w:ilvl="3" w:tplc="E4BEF43A" w:tentative="1">
      <w:start w:val="1"/>
      <w:numFmt w:val="decimal"/>
      <w:lvlText w:val="%4."/>
      <w:lvlJc w:val="left"/>
      <w:pPr>
        <w:tabs>
          <w:tab w:val="num" w:pos="2880"/>
        </w:tabs>
        <w:ind w:left="2880" w:hanging="360"/>
      </w:pPr>
      <w:rPr>
        <w:rFonts w:cs="Times New Roman"/>
      </w:rPr>
    </w:lvl>
    <w:lvl w:ilvl="4" w:tplc="DC2C3184" w:tentative="1">
      <w:start w:val="1"/>
      <w:numFmt w:val="lowerLetter"/>
      <w:lvlText w:val="%5."/>
      <w:lvlJc w:val="left"/>
      <w:pPr>
        <w:tabs>
          <w:tab w:val="num" w:pos="3600"/>
        </w:tabs>
        <w:ind w:left="3600" w:hanging="360"/>
      </w:pPr>
      <w:rPr>
        <w:rFonts w:cs="Times New Roman"/>
      </w:rPr>
    </w:lvl>
    <w:lvl w:ilvl="5" w:tplc="E29AED96" w:tentative="1">
      <w:start w:val="1"/>
      <w:numFmt w:val="lowerRoman"/>
      <w:lvlText w:val="%6."/>
      <w:lvlJc w:val="right"/>
      <w:pPr>
        <w:tabs>
          <w:tab w:val="num" w:pos="4320"/>
        </w:tabs>
        <w:ind w:left="4320" w:hanging="180"/>
      </w:pPr>
      <w:rPr>
        <w:rFonts w:cs="Times New Roman"/>
      </w:rPr>
    </w:lvl>
    <w:lvl w:ilvl="6" w:tplc="58F8743E" w:tentative="1">
      <w:start w:val="1"/>
      <w:numFmt w:val="decimal"/>
      <w:lvlText w:val="%7."/>
      <w:lvlJc w:val="left"/>
      <w:pPr>
        <w:tabs>
          <w:tab w:val="num" w:pos="5040"/>
        </w:tabs>
        <w:ind w:left="5040" w:hanging="360"/>
      </w:pPr>
      <w:rPr>
        <w:rFonts w:cs="Times New Roman"/>
      </w:rPr>
    </w:lvl>
    <w:lvl w:ilvl="7" w:tplc="CC38FB66" w:tentative="1">
      <w:start w:val="1"/>
      <w:numFmt w:val="lowerLetter"/>
      <w:lvlText w:val="%8."/>
      <w:lvlJc w:val="left"/>
      <w:pPr>
        <w:tabs>
          <w:tab w:val="num" w:pos="5760"/>
        </w:tabs>
        <w:ind w:left="5760" w:hanging="360"/>
      </w:pPr>
      <w:rPr>
        <w:rFonts w:cs="Times New Roman"/>
      </w:rPr>
    </w:lvl>
    <w:lvl w:ilvl="8" w:tplc="3B7ED752"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54CFD"/>
    <w:multiLevelType w:val="hybridMultilevel"/>
    <w:tmpl w:val="81A05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D9488F"/>
    <w:multiLevelType w:val="hybridMultilevel"/>
    <w:tmpl w:val="A276FFDC"/>
    <w:lvl w:ilvl="0" w:tplc="2F228CF2">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C524C2"/>
    <w:multiLevelType w:val="hybridMultilevel"/>
    <w:tmpl w:val="E5544B16"/>
    <w:lvl w:ilvl="0" w:tplc="CAB2C4BE">
      <w:start w:val="5"/>
      <w:numFmt w:val="lowerLetter"/>
      <w:lvlText w:val="%1)"/>
      <w:lvlJc w:val="left"/>
      <w:pPr>
        <w:ind w:left="786" w:hanging="360"/>
      </w:pPr>
      <w:rPr>
        <w:rFonts w:ascii="Arial" w:hAnsi="Arial" w:cs="Arial"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C10E3C"/>
    <w:multiLevelType w:val="hybridMultilevel"/>
    <w:tmpl w:val="6EF62F86"/>
    <w:lvl w:ilvl="0" w:tplc="04050001">
      <w:start w:val="1"/>
      <w:numFmt w:val="bullet"/>
      <w:lvlText w:val=""/>
      <w:lvlJc w:val="left"/>
      <w:pPr>
        <w:ind w:left="786" w:hanging="360"/>
      </w:pPr>
      <w:rPr>
        <w:rFonts w:ascii="Symbol" w:hAnsi="Symbol" w:hint="default"/>
        <w:b/>
        <w:sz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362C6FCD"/>
    <w:multiLevelType w:val="multilevel"/>
    <w:tmpl w:val="3D9878DA"/>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b w:val="0"/>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3B8518AB"/>
    <w:multiLevelType w:val="hybridMultilevel"/>
    <w:tmpl w:val="F508BCF6"/>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7" w15:restartNumberingAfterBreak="0">
    <w:nsid w:val="406404DB"/>
    <w:multiLevelType w:val="multilevel"/>
    <w:tmpl w:val="CA8258D0"/>
    <w:lvl w:ilvl="0">
      <w:start w:val="1"/>
      <w:numFmt w:val="decimal"/>
      <w:pStyle w:val="lneksmlouvynadpis"/>
      <w:lvlText w:val="%1."/>
      <w:lvlJc w:val="left"/>
      <w:pPr>
        <w:tabs>
          <w:tab w:val="num" w:pos="680"/>
        </w:tabs>
        <w:ind w:left="680" w:hanging="680"/>
      </w:pPr>
      <w:rPr>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74"/>
        </w:tabs>
        <w:ind w:left="1474" w:hanging="794"/>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871"/>
        </w:tabs>
        <w:ind w:left="1871" w:hanging="397"/>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211"/>
        </w:tabs>
        <w:ind w:left="2211" w:hanging="340"/>
      </w:pPr>
      <w:rPr>
        <w:rFonts w:ascii="Arial" w:hAnsi="Arial" w:cs="Times New Roman" w:hint="default"/>
        <w:b w:val="0"/>
        <w:i w:val="0"/>
        <w:caps w:val="0"/>
        <w:strike w:val="0"/>
        <w:dstrike w:val="0"/>
        <w:vanish w:val="0"/>
        <w:webHidden w:val="0"/>
        <w:color w:val="auto"/>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8" w15:restartNumberingAfterBreak="0">
    <w:nsid w:val="408A3107"/>
    <w:multiLevelType w:val="hybridMultilevel"/>
    <w:tmpl w:val="91ECB83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4322442D"/>
    <w:multiLevelType w:val="hybridMultilevel"/>
    <w:tmpl w:val="4B6AAF04"/>
    <w:lvl w:ilvl="0" w:tplc="A510E78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CE6A97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BE22D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EC0C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FE157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2C740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765D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EADB4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7EC56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4152EC3"/>
    <w:multiLevelType w:val="multilevel"/>
    <w:tmpl w:val="5964E536"/>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C8672D7"/>
    <w:multiLevelType w:val="hybridMultilevel"/>
    <w:tmpl w:val="19007D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63E6F"/>
    <w:multiLevelType w:val="hybridMultilevel"/>
    <w:tmpl w:val="179034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5B6FE3"/>
    <w:multiLevelType w:val="hybridMultilevel"/>
    <w:tmpl w:val="EC9A9404"/>
    <w:lvl w:ilvl="0" w:tplc="04050017">
      <w:start w:val="1"/>
      <w:numFmt w:val="lowerLetter"/>
      <w:lvlText w:val="%1)"/>
      <w:lvlJc w:val="left"/>
      <w:pPr>
        <w:ind w:left="720" w:hanging="360"/>
      </w:pPr>
      <w:rPr>
        <w:rFonts w:hint="default"/>
      </w:rPr>
    </w:lvl>
    <w:lvl w:ilvl="1" w:tplc="F66C516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8105DF"/>
    <w:multiLevelType w:val="hybridMultilevel"/>
    <w:tmpl w:val="1E5860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50052F"/>
    <w:multiLevelType w:val="hybridMultilevel"/>
    <w:tmpl w:val="718A533C"/>
    <w:lvl w:ilvl="0" w:tplc="ED60205E">
      <w:start w:val="1"/>
      <w:numFmt w:val="bullet"/>
      <w:lvlText w:val="•"/>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FCBE8BF2">
      <w:start w:val="1"/>
      <w:numFmt w:val="bullet"/>
      <w:lvlText w:val="•"/>
      <w:lvlJc w:val="left"/>
      <w:pPr>
        <w:ind w:left="113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04050003">
      <w:start w:val="1"/>
      <w:numFmt w:val="bullet"/>
      <w:lvlText w:val="o"/>
      <w:lvlJc w:val="left"/>
      <w:pPr>
        <w:ind w:left="2291" w:hanging="360"/>
      </w:pPr>
      <w:rPr>
        <w:rFonts w:ascii="Courier New" w:hAnsi="Courier New" w:cs="Courier New" w:hint="default"/>
      </w:rPr>
    </w:lvl>
    <w:lvl w:ilvl="3" w:tplc="50E245E4">
      <w:start w:val="1"/>
      <w:numFmt w:val="bullet"/>
      <w:lvlText w:val="•"/>
      <w:lvlJc w:val="left"/>
      <w:pPr>
        <w:ind w:left="265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8881D88">
      <w:start w:val="1"/>
      <w:numFmt w:val="bullet"/>
      <w:lvlText w:val="o"/>
      <w:lvlJc w:val="left"/>
      <w:pPr>
        <w:ind w:left="337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2DAC91E6">
      <w:start w:val="1"/>
      <w:numFmt w:val="bullet"/>
      <w:lvlText w:val="▪"/>
      <w:lvlJc w:val="left"/>
      <w:pPr>
        <w:ind w:left="409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AD6CA360">
      <w:start w:val="1"/>
      <w:numFmt w:val="bullet"/>
      <w:lvlText w:val="•"/>
      <w:lvlJc w:val="left"/>
      <w:pPr>
        <w:ind w:left="481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E447752">
      <w:start w:val="1"/>
      <w:numFmt w:val="bullet"/>
      <w:lvlText w:val="o"/>
      <w:lvlJc w:val="left"/>
      <w:pPr>
        <w:ind w:left="553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0DEC7D0C">
      <w:start w:val="1"/>
      <w:numFmt w:val="bullet"/>
      <w:lvlText w:val="▪"/>
      <w:lvlJc w:val="left"/>
      <w:pPr>
        <w:ind w:left="625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6" w15:restartNumberingAfterBreak="0">
    <w:nsid w:val="5FE06757"/>
    <w:multiLevelType w:val="hybridMultilevel"/>
    <w:tmpl w:val="4C361954"/>
    <w:lvl w:ilvl="0" w:tplc="610A5B5A">
      <w:start w:val="1"/>
      <w:numFmt w:val="lowerLetter"/>
      <w:lvlText w:val="%1)"/>
      <w:lvlJc w:val="left"/>
      <w:pPr>
        <w:tabs>
          <w:tab w:val="num" w:pos="720"/>
        </w:tabs>
        <w:ind w:left="720" w:hanging="360"/>
      </w:pPr>
      <w:rPr>
        <w:rFonts w:cs="Times New Roman" w:hint="default"/>
      </w:rPr>
    </w:lvl>
    <w:lvl w:ilvl="1" w:tplc="2116B22E" w:tentative="1">
      <w:start w:val="1"/>
      <w:numFmt w:val="lowerLetter"/>
      <w:lvlText w:val="%2."/>
      <w:lvlJc w:val="left"/>
      <w:pPr>
        <w:tabs>
          <w:tab w:val="num" w:pos="1440"/>
        </w:tabs>
        <w:ind w:left="1440" w:hanging="360"/>
      </w:pPr>
      <w:rPr>
        <w:rFonts w:cs="Times New Roman"/>
      </w:rPr>
    </w:lvl>
    <w:lvl w:ilvl="2" w:tplc="1B06F606" w:tentative="1">
      <w:start w:val="1"/>
      <w:numFmt w:val="lowerRoman"/>
      <w:lvlText w:val="%3."/>
      <w:lvlJc w:val="right"/>
      <w:pPr>
        <w:tabs>
          <w:tab w:val="num" w:pos="2160"/>
        </w:tabs>
        <w:ind w:left="2160" w:hanging="180"/>
      </w:pPr>
      <w:rPr>
        <w:rFonts w:cs="Times New Roman"/>
      </w:rPr>
    </w:lvl>
    <w:lvl w:ilvl="3" w:tplc="E4BEF43A" w:tentative="1">
      <w:start w:val="1"/>
      <w:numFmt w:val="decimal"/>
      <w:lvlText w:val="%4."/>
      <w:lvlJc w:val="left"/>
      <w:pPr>
        <w:tabs>
          <w:tab w:val="num" w:pos="2880"/>
        </w:tabs>
        <w:ind w:left="2880" w:hanging="360"/>
      </w:pPr>
      <w:rPr>
        <w:rFonts w:cs="Times New Roman"/>
      </w:rPr>
    </w:lvl>
    <w:lvl w:ilvl="4" w:tplc="DC2C3184" w:tentative="1">
      <w:start w:val="1"/>
      <w:numFmt w:val="lowerLetter"/>
      <w:lvlText w:val="%5."/>
      <w:lvlJc w:val="left"/>
      <w:pPr>
        <w:tabs>
          <w:tab w:val="num" w:pos="3600"/>
        </w:tabs>
        <w:ind w:left="3600" w:hanging="360"/>
      </w:pPr>
      <w:rPr>
        <w:rFonts w:cs="Times New Roman"/>
      </w:rPr>
    </w:lvl>
    <w:lvl w:ilvl="5" w:tplc="E29AED96" w:tentative="1">
      <w:start w:val="1"/>
      <w:numFmt w:val="lowerRoman"/>
      <w:lvlText w:val="%6."/>
      <w:lvlJc w:val="right"/>
      <w:pPr>
        <w:tabs>
          <w:tab w:val="num" w:pos="4320"/>
        </w:tabs>
        <w:ind w:left="4320" w:hanging="180"/>
      </w:pPr>
      <w:rPr>
        <w:rFonts w:cs="Times New Roman"/>
      </w:rPr>
    </w:lvl>
    <w:lvl w:ilvl="6" w:tplc="58F8743E" w:tentative="1">
      <w:start w:val="1"/>
      <w:numFmt w:val="decimal"/>
      <w:lvlText w:val="%7."/>
      <w:lvlJc w:val="left"/>
      <w:pPr>
        <w:tabs>
          <w:tab w:val="num" w:pos="5040"/>
        </w:tabs>
        <w:ind w:left="5040" w:hanging="360"/>
      </w:pPr>
      <w:rPr>
        <w:rFonts w:cs="Times New Roman"/>
      </w:rPr>
    </w:lvl>
    <w:lvl w:ilvl="7" w:tplc="CC38FB66" w:tentative="1">
      <w:start w:val="1"/>
      <w:numFmt w:val="lowerLetter"/>
      <w:lvlText w:val="%8."/>
      <w:lvlJc w:val="left"/>
      <w:pPr>
        <w:tabs>
          <w:tab w:val="num" w:pos="5760"/>
        </w:tabs>
        <w:ind w:left="5760" w:hanging="360"/>
      </w:pPr>
      <w:rPr>
        <w:rFonts w:cs="Times New Roman"/>
      </w:rPr>
    </w:lvl>
    <w:lvl w:ilvl="8" w:tplc="3B7ED752" w:tentative="1">
      <w:start w:val="1"/>
      <w:numFmt w:val="lowerRoman"/>
      <w:lvlText w:val="%9."/>
      <w:lvlJc w:val="right"/>
      <w:pPr>
        <w:tabs>
          <w:tab w:val="num" w:pos="6480"/>
        </w:tabs>
        <w:ind w:left="6480" w:hanging="180"/>
      </w:pPr>
      <w:rPr>
        <w:rFonts w:cs="Times New Roman"/>
      </w:rPr>
    </w:lvl>
  </w:abstractNum>
  <w:abstractNum w:abstractNumId="27" w15:restartNumberingAfterBreak="0">
    <w:nsid w:val="60265FBD"/>
    <w:multiLevelType w:val="hybridMultilevel"/>
    <w:tmpl w:val="1F463C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DD56A4"/>
    <w:multiLevelType w:val="multilevel"/>
    <w:tmpl w:val="18643D7A"/>
    <w:styleLink w:val="Outline"/>
    <w:lvl w:ilvl="0">
      <w:start w:val="1"/>
      <w:numFmt w:val="decimal"/>
      <w:pStyle w:val="StylNadpis1CourierNewBl"/>
      <w:lvlText w:val="%1."/>
      <w:lvlJc w:val="left"/>
      <w:rPr>
        <w:rFonts w:ascii="Courier New" w:hAnsi="Courier New"/>
      </w:rPr>
    </w:lvl>
    <w:lvl w:ilvl="1">
      <w:start w:val="1"/>
      <w:numFmt w:val="decimal"/>
      <w:lvlText w:val="%1.%2 "/>
      <w:lvlJc w:val="left"/>
    </w:lvl>
    <w:lvl w:ilvl="2">
      <w:start w:val="1"/>
      <w:numFmt w:val="decimal"/>
      <w:lvlText w:val="%1.%2.%3 "/>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64990358"/>
    <w:multiLevelType w:val="hybridMultilevel"/>
    <w:tmpl w:val="EFDECB6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A7252AA"/>
    <w:multiLevelType w:val="hybridMultilevel"/>
    <w:tmpl w:val="CA5E0274"/>
    <w:lvl w:ilvl="0" w:tplc="2712258C">
      <w:start w:val="5"/>
      <w:numFmt w:val="bullet"/>
      <w:lvlText w:val="-"/>
      <w:lvlJc w:val="left"/>
      <w:pPr>
        <w:ind w:left="928" w:hanging="360"/>
      </w:pPr>
      <w:rPr>
        <w:rFonts w:ascii="Times New Roman" w:eastAsia="Times New Roman" w:hAnsi="Times New Roman" w:cs="Times New Roman"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1" w15:restartNumberingAfterBreak="0">
    <w:nsid w:val="6AAB60D8"/>
    <w:multiLevelType w:val="hybridMultilevel"/>
    <w:tmpl w:val="864C978C"/>
    <w:lvl w:ilvl="0" w:tplc="ED60205E">
      <w:start w:val="1"/>
      <w:numFmt w:val="bullet"/>
      <w:lvlText w:val="•"/>
      <w:lvlJc w:val="left"/>
      <w:pPr>
        <w:ind w:left="1400" w:hanging="360"/>
      </w:pPr>
      <w:rPr>
        <w:rFonts w:ascii="Arial" w:eastAsia="Arial" w:hAnsi="Arial" w:cs="Arial" w:hint="default"/>
        <w:b w:val="0"/>
        <w:i w:val="0"/>
        <w:strike w:val="0"/>
        <w:dstrike w:val="0"/>
        <w:color w:val="000000"/>
        <w:sz w:val="20"/>
        <w:szCs w:val="20"/>
        <w:u w:val="none" w:color="000000"/>
        <w:effect w:val="none"/>
        <w:bdr w:val="none" w:sz="0" w:space="0" w:color="auto" w:frame="1"/>
        <w:vertAlign w:val="baseline"/>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6AE47BD7"/>
    <w:multiLevelType w:val="hybridMultilevel"/>
    <w:tmpl w:val="00C4D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1430"/>
        </w:tabs>
        <w:ind w:left="143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5760"/>
        </w:tabs>
        <w:ind w:left="576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35" w15:restartNumberingAfterBreak="0">
    <w:nsid w:val="775254EA"/>
    <w:multiLevelType w:val="multilevel"/>
    <w:tmpl w:val="ACB404FE"/>
    <w:styleLink w:val="WW8Num7"/>
    <w:lvl w:ilvl="0">
      <w:numFmt w:val="bullet"/>
      <w:lvlText w:val=""/>
      <w:lvlJc w:val="left"/>
      <w:pPr>
        <w:ind w:left="720" w:hanging="360"/>
      </w:pPr>
      <w:rPr>
        <w:rFonts w:ascii="Symbol" w:hAnsi="Symbol"/>
      </w:rPr>
    </w:lvl>
    <w:lvl w:ilvl="1">
      <w:numFmt w:val="bullet"/>
      <w:lvlText w:val="◦"/>
      <w:lvlJc w:val="left"/>
      <w:pPr>
        <w:ind w:left="1080" w:hanging="360"/>
      </w:pPr>
      <w:rPr>
        <w:rFonts w:ascii="OpenSymbol, 'MS Mincho'" w:hAnsi="OpenSymbol, 'MS Mincho'" w:cs="OpenSymbol, 'MS Mincho'"/>
      </w:rPr>
    </w:lvl>
    <w:lvl w:ilvl="2">
      <w:numFmt w:val="bullet"/>
      <w:lvlText w:val="▪"/>
      <w:lvlJc w:val="left"/>
      <w:pPr>
        <w:ind w:left="1440" w:hanging="360"/>
      </w:pPr>
      <w:rPr>
        <w:rFonts w:ascii="OpenSymbol, 'MS Mincho'" w:hAnsi="OpenSymbol, 'MS Mincho'" w:cs="OpenSymbol, 'MS Minch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MS Mincho'" w:hAnsi="OpenSymbol, 'MS Mincho'" w:cs="OpenSymbol, 'MS Mincho'"/>
      </w:rPr>
    </w:lvl>
    <w:lvl w:ilvl="5">
      <w:numFmt w:val="bullet"/>
      <w:lvlText w:val="▪"/>
      <w:lvlJc w:val="left"/>
      <w:pPr>
        <w:ind w:left="2520" w:hanging="360"/>
      </w:pPr>
      <w:rPr>
        <w:rFonts w:ascii="OpenSymbol, 'MS Mincho'" w:hAnsi="OpenSymbol, 'MS Mincho'" w:cs="OpenSymbol, 'MS Minch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MS Mincho'" w:hAnsi="OpenSymbol, 'MS Mincho'" w:cs="OpenSymbol, 'MS Mincho'"/>
      </w:rPr>
    </w:lvl>
    <w:lvl w:ilvl="8">
      <w:numFmt w:val="bullet"/>
      <w:lvlText w:val="▪"/>
      <w:lvlJc w:val="left"/>
      <w:pPr>
        <w:ind w:left="3600" w:hanging="360"/>
      </w:pPr>
      <w:rPr>
        <w:rFonts w:ascii="OpenSymbol, 'MS Mincho'" w:hAnsi="OpenSymbol, 'MS Mincho'" w:cs="OpenSymbol, 'MS Mincho'"/>
      </w:rPr>
    </w:lvl>
  </w:abstractNum>
  <w:abstractNum w:abstractNumId="36" w15:restartNumberingAfterBreak="0">
    <w:nsid w:val="7AB555C5"/>
    <w:multiLevelType w:val="hybridMultilevel"/>
    <w:tmpl w:val="693825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D904581"/>
    <w:multiLevelType w:val="hybridMultilevel"/>
    <w:tmpl w:val="4A563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0E108F"/>
    <w:multiLevelType w:val="multilevel"/>
    <w:tmpl w:val="CA84D024"/>
    <w:lvl w:ilvl="0">
      <w:numFmt w:val="decimal"/>
      <w:lvlText w:val=""/>
      <w:lvlJc w:val="left"/>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942224"/>
    <w:multiLevelType w:val="hybridMultilevel"/>
    <w:tmpl w:val="DE7E3AE8"/>
    <w:lvl w:ilvl="0" w:tplc="B78279BC">
      <w:start w:val="1"/>
      <w:numFmt w:val="lowerLetter"/>
      <w:lvlText w:val="%1)"/>
      <w:lvlJc w:val="left"/>
      <w:pPr>
        <w:ind w:left="786" w:hanging="360"/>
      </w:pPr>
      <w:rPr>
        <w:rFonts w:ascii="Arial" w:hAnsi="Arial" w:cs="Arial" w:hint="default"/>
        <w:b/>
        <w:sz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15205044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7214007">
    <w:abstractNumId w:val="31"/>
  </w:num>
  <w:num w:numId="3" w16cid:durableId="1629120189">
    <w:abstractNumId w:val="2"/>
  </w:num>
  <w:num w:numId="4" w16cid:durableId="2144036837">
    <w:abstractNumId w:val="32"/>
  </w:num>
  <w:num w:numId="5" w16cid:durableId="202063630">
    <w:abstractNumId w:val="12"/>
  </w:num>
  <w:num w:numId="6" w16cid:durableId="511603361">
    <w:abstractNumId w:val="0"/>
  </w:num>
  <w:num w:numId="7" w16cid:durableId="209921506">
    <w:abstractNumId w:val="38"/>
  </w:num>
  <w:num w:numId="8" w16cid:durableId="1794329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3333321">
    <w:abstractNumId w:val="39"/>
  </w:num>
  <w:num w:numId="10" w16cid:durableId="1364940102">
    <w:abstractNumId w:val="35"/>
  </w:num>
  <w:num w:numId="11" w16cid:durableId="1633556679">
    <w:abstractNumId w:val="21"/>
  </w:num>
  <w:num w:numId="12" w16cid:durableId="1714503024">
    <w:abstractNumId w:val="28"/>
  </w:num>
  <w:num w:numId="13" w16cid:durableId="769206402">
    <w:abstractNumId w:val="16"/>
  </w:num>
  <w:num w:numId="14" w16cid:durableId="231896136">
    <w:abstractNumId w:val="20"/>
  </w:num>
  <w:num w:numId="15" w16cid:durableId="1860772829">
    <w:abstractNumId w:val="13"/>
  </w:num>
  <w:num w:numId="16" w16cid:durableId="946808830">
    <w:abstractNumId w:val="10"/>
  </w:num>
  <w:num w:numId="17" w16cid:durableId="1208063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4910474">
    <w:abstractNumId w:val="11"/>
  </w:num>
  <w:num w:numId="19" w16cid:durableId="2058237039">
    <w:abstractNumId w:val="1"/>
  </w:num>
  <w:num w:numId="20" w16cid:durableId="1442335255">
    <w:abstractNumId w:val="26"/>
  </w:num>
  <w:num w:numId="21" w16cid:durableId="1011878118">
    <w:abstractNumId w:val="22"/>
  </w:num>
  <w:num w:numId="22" w16cid:durableId="1975065260">
    <w:abstractNumId w:val="5"/>
  </w:num>
  <w:num w:numId="23" w16cid:durableId="1771467690">
    <w:abstractNumId w:val="3"/>
  </w:num>
  <w:num w:numId="24" w16cid:durableId="1438596396">
    <w:abstractNumId w:val="30"/>
  </w:num>
  <w:num w:numId="25" w16cid:durableId="19341239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2592649">
    <w:abstractNumId w:val="29"/>
  </w:num>
  <w:num w:numId="27" w16cid:durableId="1524123606">
    <w:abstractNumId w:val="27"/>
  </w:num>
  <w:num w:numId="28" w16cid:durableId="591740828">
    <w:abstractNumId w:val="6"/>
  </w:num>
  <w:num w:numId="29" w16cid:durableId="1703288598">
    <w:abstractNumId w:val="36"/>
  </w:num>
  <w:num w:numId="30" w16cid:durableId="1313867892">
    <w:abstractNumId w:val="9"/>
  </w:num>
  <w:num w:numId="31" w16cid:durableId="1605532379">
    <w:abstractNumId w:val="4"/>
  </w:num>
  <w:num w:numId="32" w16cid:durableId="875311458">
    <w:abstractNumId w:val="19"/>
  </w:num>
  <w:num w:numId="33" w16cid:durableId="1664313229">
    <w:abstractNumId w:val="14"/>
  </w:num>
  <w:num w:numId="34" w16cid:durableId="1057166696">
    <w:abstractNumId w:val="7"/>
  </w:num>
  <w:num w:numId="35" w16cid:durableId="1657807211">
    <w:abstractNumId w:val="25"/>
  </w:num>
  <w:num w:numId="36" w16cid:durableId="1294362277">
    <w:abstractNumId w:val="37"/>
  </w:num>
  <w:num w:numId="37" w16cid:durableId="514921581">
    <w:abstractNumId w:val="8"/>
  </w:num>
  <w:num w:numId="38" w16cid:durableId="367491374">
    <w:abstractNumId w:val="23"/>
  </w:num>
  <w:num w:numId="39" w16cid:durableId="874659104">
    <w:abstractNumId w:val="33"/>
  </w:num>
  <w:num w:numId="40" w16cid:durableId="1075708879">
    <w:abstractNumId w:val="0"/>
    <w:lvlOverride w:ilvl="0">
      <w:startOverride w:val="5"/>
    </w:lvlOverride>
    <w:lvlOverride w:ilvl="1">
      <w:startOverride w:val="5"/>
    </w:lvlOverride>
  </w:num>
  <w:num w:numId="41" w16cid:durableId="214134034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FFF"/>
    <w:rsid w:val="000000D5"/>
    <w:rsid w:val="00000498"/>
    <w:rsid w:val="00000549"/>
    <w:rsid w:val="00001367"/>
    <w:rsid w:val="00002CFB"/>
    <w:rsid w:val="00005B90"/>
    <w:rsid w:val="00006451"/>
    <w:rsid w:val="00006AF5"/>
    <w:rsid w:val="00006FBE"/>
    <w:rsid w:val="00007730"/>
    <w:rsid w:val="0000786C"/>
    <w:rsid w:val="00010C42"/>
    <w:rsid w:val="000116EB"/>
    <w:rsid w:val="000124B3"/>
    <w:rsid w:val="00012A07"/>
    <w:rsid w:val="00013535"/>
    <w:rsid w:val="0001466B"/>
    <w:rsid w:val="00016410"/>
    <w:rsid w:val="00016463"/>
    <w:rsid w:val="000165CC"/>
    <w:rsid w:val="0002097C"/>
    <w:rsid w:val="000228A6"/>
    <w:rsid w:val="00023312"/>
    <w:rsid w:val="00023351"/>
    <w:rsid w:val="0002375C"/>
    <w:rsid w:val="00024376"/>
    <w:rsid w:val="00024624"/>
    <w:rsid w:val="000266C8"/>
    <w:rsid w:val="0002769B"/>
    <w:rsid w:val="00030115"/>
    <w:rsid w:val="000301A0"/>
    <w:rsid w:val="00030262"/>
    <w:rsid w:val="0003027A"/>
    <w:rsid w:val="00030CF8"/>
    <w:rsid w:val="000311CC"/>
    <w:rsid w:val="000311E1"/>
    <w:rsid w:val="000316CB"/>
    <w:rsid w:val="00031992"/>
    <w:rsid w:val="00031A13"/>
    <w:rsid w:val="00032CB6"/>
    <w:rsid w:val="000332A1"/>
    <w:rsid w:val="000338C5"/>
    <w:rsid w:val="00033A6F"/>
    <w:rsid w:val="00034D07"/>
    <w:rsid w:val="0003543B"/>
    <w:rsid w:val="000355E3"/>
    <w:rsid w:val="000358C9"/>
    <w:rsid w:val="00036328"/>
    <w:rsid w:val="0003663D"/>
    <w:rsid w:val="00036A47"/>
    <w:rsid w:val="000408CC"/>
    <w:rsid w:val="00041742"/>
    <w:rsid w:val="000422FC"/>
    <w:rsid w:val="0004234A"/>
    <w:rsid w:val="00042541"/>
    <w:rsid w:val="000426A1"/>
    <w:rsid w:val="0004288F"/>
    <w:rsid w:val="00042DBF"/>
    <w:rsid w:val="000437CA"/>
    <w:rsid w:val="00044588"/>
    <w:rsid w:val="00044651"/>
    <w:rsid w:val="00044BD0"/>
    <w:rsid w:val="00044EA3"/>
    <w:rsid w:val="00045850"/>
    <w:rsid w:val="00045D16"/>
    <w:rsid w:val="000477EB"/>
    <w:rsid w:val="00047DE1"/>
    <w:rsid w:val="00050669"/>
    <w:rsid w:val="0005071A"/>
    <w:rsid w:val="00050FD0"/>
    <w:rsid w:val="00051D9D"/>
    <w:rsid w:val="00052FA3"/>
    <w:rsid w:val="000558CF"/>
    <w:rsid w:val="00056463"/>
    <w:rsid w:val="00056E22"/>
    <w:rsid w:val="00060673"/>
    <w:rsid w:val="00060A76"/>
    <w:rsid w:val="00062F9F"/>
    <w:rsid w:val="0006552E"/>
    <w:rsid w:val="000658B3"/>
    <w:rsid w:val="00070999"/>
    <w:rsid w:val="00070ECC"/>
    <w:rsid w:val="00072754"/>
    <w:rsid w:val="000729D6"/>
    <w:rsid w:val="00072E67"/>
    <w:rsid w:val="00074133"/>
    <w:rsid w:val="000752FD"/>
    <w:rsid w:val="00075937"/>
    <w:rsid w:val="00075D27"/>
    <w:rsid w:val="00076472"/>
    <w:rsid w:val="00076B1E"/>
    <w:rsid w:val="00080A22"/>
    <w:rsid w:val="00082818"/>
    <w:rsid w:val="000828E0"/>
    <w:rsid w:val="00082D82"/>
    <w:rsid w:val="000833A2"/>
    <w:rsid w:val="0008441C"/>
    <w:rsid w:val="00084CBD"/>
    <w:rsid w:val="0008572B"/>
    <w:rsid w:val="00085FA2"/>
    <w:rsid w:val="00086466"/>
    <w:rsid w:val="00086BF4"/>
    <w:rsid w:val="00090867"/>
    <w:rsid w:val="00090BD6"/>
    <w:rsid w:val="00090C57"/>
    <w:rsid w:val="000910DB"/>
    <w:rsid w:val="000911CC"/>
    <w:rsid w:val="00091209"/>
    <w:rsid w:val="000913E9"/>
    <w:rsid w:val="0009150A"/>
    <w:rsid w:val="00091C82"/>
    <w:rsid w:val="000922B3"/>
    <w:rsid w:val="00092716"/>
    <w:rsid w:val="00092AE8"/>
    <w:rsid w:val="00092DFA"/>
    <w:rsid w:val="0009383A"/>
    <w:rsid w:val="000939BC"/>
    <w:rsid w:val="00094FA3"/>
    <w:rsid w:val="000952B1"/>
    <w:rsid w:val="0009597D"/>
    <w:rsid w:val="00095FC2"/>
    <w:rsid w:val="000967DA"/>
    <w:rsid w:val="000969ED"/>
    <w:rsid w:val="00096BBC"/>
    <w:rsid w:val="00097964"/>
    <w:rsid w:val="00097EA4"/>
    <w:rsid w:val="000A1CC7"/>
    <w:rsid w:val="000A2462"/>
    <w:rsid w:val="000A272B"/>
    <w:rsid w:val="000A40BD"/>
    <w:rsid w:val="000A4331"/>
    <w:rsid w:val="000A46B2"/>
    <w:rsid w:val="000A55FF"/>
    <w:rsid w:val="000A608E"/>
    <w:rsid w:val="000A6602"/>
    <w:rsid w:val="000A7DD6"/>
    <w:rsid w:val="000B02D8"/>
    <w:rsid w:val="000B0713"/>
    <w:rsid w:val="000B0720"/>
    <w:rsid w:val="000B089F"/>
    <w:rsid w:val="000B0938"/>
    <w:rsid w:val="000B09E8"/>
    <w:rsid w:val="000B0B0D"/>
    <w:rsid w:val="000B0D24"/>
    <w:rsid w:val="000B2AAB"/>
    <w:rsid w:val="000B4173"/>
    <w:rsid w:val="000B4619"/>
    <w:rsid w:val="000B685D"/>
    <w:rsid w:val="000B6F16"/>
    <w:rsid w:val="000B7705"/>
    <w:rsid w:val="000B79E9"/>
    <w:rsid w:val="000C0185"/>
    <w:rsid w:val="000C0961"/>
    <w:rsid w:val="000C0E58"/>
    <w:rsid w:val="000C1719"/>
    <w:rsid w:val="000C194C"/>
    <w:rsid w:val="000C1ED1"/>
    <w:rsid w:val="000C2330"/>
    <w:rsid w:val="000C281E"/>
    <w:rsid w:val="000C2E66"/>
    <w:rsid w:val="000C2F51"/>
    <w:rsid w:val="000C34E8"/>
    <w:rsid w:val="000C3E15"/>
    <w:rsid w:val="000C48FF"/>
    <w:rsid w:val="000C6F8E"/>
    <w:rsid w:val="000C72F0"/>
    <w:rsid w:val="000C73C0"/>
    <w:rsid w:val="000C7676"/>
    <w:rsid w:val="000D087A"/>
    <w:rsid w:val="000D14B6"/>
    <w:rsid w:val="000D1CA0"/>
    <w:rsid w:val="000D1FC1"/>
    <w:rsid w:val="000D235A"/>
    <w:rsid w:val="000D324F"/>
    <w:rsid w:val="000D3D7A"/>
    <w:rsid w:val="000D459D"/>
    <w:rsid w:val="000D45B4"/>
    <w:rsid w:val="000D4E2C"/>
    <w:rsid w:val="000D511B"/>
    <w:rsid w:val="000D576C"/>
    <w:rsid w:val="000D6AF7"/>
    <w:rsid w:val="000D6F32"/>
    <w:rsid w:val="000D7443"/>
    <w:rsid w:val="000D7B76"/>
    <w:rsid w:val="000D7B97"/>
    <w:rsid w:val="000E013E"/>
    <w:rsid w:val="000E01C9"/>
    <w:rsid w:val="000E03B2"/>
    <w:rsid w:val="000E06A0"/>
    <w:rsid w:val="000E074C"/>
    <w:rsid w:val="000E1051"/>
    <w:rsid w:val="000E143B"/>
    <w:rsid w:val="000E1961"/>
    <w:rsid w:val="000E1CA8"/>
    <w:rsid w:val="000E1DF1"/>
    <w:rsid w:val="000E1F36"/>
    <w:rsid w:val="000E1FE1"/>
    <w:rsid w:val="000E29D9"/>
    <w:rsid w:val="000E3EFC"/>
    <w:rsid w:val="000E4372"/>
    <w:rsid w:val="000E49ED"/>
    <w:rsid w:val="000E5CEC"/>
    <w:rsid w:val="000E5DD7"/>
    <w:rsid w:val="000E71A9"/>
    <w:rsid w:val="000E73E4"/>
    <w:rsid w:val="000E7581"/>
    <w:rsid w:val="000E7B69"/>
    <w:rsid w:val="000F0076"/>
    <w:rsid w:val="000F1508"/>
    <w:rsid w:val="000F1942"/>
    <w:rsid w:val="000F2534"/>
    <w:rsid w:val="000F3302"/>
    <w:rsid w:val="000F34C1"/>
    <w:rsid w:val="000F3802"/>
    <w:rsid w:val="000F3AAC"/>
    <w:rsid w:val="000F608D"/>
    <w:rsid w:val="000F72DA"/>
    <w:rsid w:val="000F7C53"/>
    <w:rsid w:val="0010066F"/>
    <w:rsid w:val="001012FE"/>
    <w:rsid w:val="00101A46"/>
    <w:rsid w:val="0010223E"/>
    <w:rsid w:val="001035E5"/>
    <w:rsid w:val="00103CAE"/>
    <w:rsid w:val="0010404C"/>
    <w:rsid w:val="0010444B"/>
    <w:rsid w:val="00105697"/>
    <w:rsid w:val="00105B17"/>
    <w:rsid w:val="001064DA"/>
    <w:rsid w:val="001067B1"/>
    <w:rsid w:val="001067E1"/>
    <w:rsid w:val="00106B2B"/>
    <w:rsid w:val="00107179"/>
    <w:rsid w:val="00107684"/>
    <w:rsid w:val="001108E8"/>
    <w:rsid w:val="00110DE3"/>
    <w:rsid w:val="00111136"/>
    <w:rsid w:val="00111225"/>
    <w:rsid w:val="001120CA"/>
    <w:rsid w:val="00112228"/>
    <w:rsid w:val="001124B1"/>
    <w:rsid w:val="00113BDE"/>
    <w:rsid w:val="00113CB3"/>
    <w:rsid w:val="00114B64"/>
    <w:rsid w:val="001164AD"/>
    <w:rsid w:val="0011677A"/>
    <w:rsid w:val="00117CAA"/>
    <w:rsid w:val="00117FB1"/>
    <w:rsid w:val="00120B37"/>
    <w:rsid w:val="00122802"/>
    <w:rsid w:val="00122902"/>
    <w:rsid w:val="00122DD7"/>
    <w:rsid w:val="001250CA"/>
    <w:rsid w:val="00125D2D"/>
    <w:rsid w:val="00126B55"/>
    <w:rsid w:val="00127A6A"/>
    <w:rsid w:val="0013098D"/>
    <w:rsid w:val="00130BC6"/>
    <w:rsid w:val="0013141C"/>
    <w:rsid w:val="00131C55"/>
    <w:rsid w:val="00131F9B"/>
    <w:rsid w:val="001323B0"/>
    <w:rsid w:val="001334D1"/>
    <w:rsid w:val="00133AB7"/>
    <w:rsid w:val="00133F9D"/>
    <w:rsid w:val="00134534"/>
    <w:rsid w:val="001346F6"/>
    <w:rsid w:val="00134B40"/>
    <w:rsid w:val="00135024"/>
    <w:rsid w:val="00135188"/>
    <w:rsid w:val="0013589F"/>
    <w:rsid w:val="00136F3B"/>
    <w:rsid w:val="00136F8B"/>
    <w:rsid w:val="00137299"/>
    <w:rsid w:val="00140340"/>
    <w:rsid w:val="00140482"/>
    <w:rsid w:val="00140942"/>
    <w:rsid w:val="00141B0E"/>
    <w:rsid w:val="00141F5F"/>
    <w:rsid w:val="0014226E"/>
    <w:rsid w:val="001423C4"/>
    <w:rsid w:val="00142743"/>
    <w:rsid w:val="00142AF0"/>
    <w:rsid w:val="00142E4F"/>
    <w:rsid w:val="00142FFF"/>
    <w:rsid w:val="00143343"/>
    <w:rsid w:val="00143543"/>
    <w:rsid w:val="001441DC"/>
    <w:rsid w:val="001448A5"/>
    <w:rsid w:val="00144EB7"/>
    <w:rsid w:val="00145159"/>
    <w:rsid w:val="001460BB"/>
    <w:rsid w:val="00146EFA"/>
    <w:rsid w:val="00147F6F"/>
    <w:rsid w:val="00150995"/>
    <w:rsid w:val="00150DFC"/>
    <w:rsid w:val="0015141A"/>
    <w:rsid w:val="0015353C"/>
    <w:rsid w:val="001549B3"/>
    <w:rsid w:val="00155DC5"/>
    <w:rsid w:val="00157780"/>
    <w:rsid w:val="001579AC"/>
    <w:rsid w:val="00157D09"/>
    <w:rsid w:val="00160795"/>
    <w:rsid w:val="00160D45"/>
    <w:rsid w:val="0016178C"/>
    <w:rsid w:val="00162384"/>
    <w:rsid w:val="00162695"/>
    <w:rsid w:val="00162AC9"/>
    <w:rsid w:val="001630F1"/>
    <w:rsid w:val="00163A21"/>
    <w:rsid w:val="00163C50"/>
    <w:rsid w:val="00163CA1"/>
    <w:rsid w:val="00164E2E"/>
    <w:rsid w:val="0016581C"/>
    <w:rsid w:val="0016589E"/>
    <w:rsid w:val="00166B42"/>
    <w:rsid w:val="0016706E"/>
    <w:rsid w:val="00170736"/>
    <w:rsid w:val="001715E6"/>
    <w:rsid w:val="00171643"/>
    <w:rsid w:val="00171A0A"/>
    <w:rsid w:val="00171DBE"/>
    <w:rsid w:val="0017303E"/>
    <w:rsid w:val="0017305C"/>
    <w:rsid w:val="0017322B"/>
    <w:rsid w:val="00173498"/>
    <w:rsid w:val="001746A4"/>
    <w:rsid w:val="001746F9"/>
    <w:rsid w:val="00175301"/>
    <w:rsid w:val="001766C6"/>
    <w:rsid w:val="00180869"/>
    <w:rsid w:val="00181095"/>
    <w:rsid w:val="0018148C"/>
    <w:rsid w:val="00181FEF"/>
    <w:rsid w:val="001824B2"/>
    <w:rsid w:val="001828A8"/>
    <w:rsid w:val="00182A08"/>
    <w:rsid w:val="00182F01"/>
    <w:rsid w:val="00183C77"/>
    <w:rsid w:val="00183FD9"/>
    <w:rsid w:val="001865FC"/>
    <w:rsid w:val="0018693E"/>
    <w:rsid w:val="00187A17"/>
    <w:rsid w:val="00187E87"/>
    <w:rsid w:val="00190E27"/>
    <w:rsid w:val="00190FB4"/>
    <w:rsid w:val="00192F4F"/>
    <w:rsid w:val="00193F91"/>
    <w:rsid w:val="001943B7"/>
    <w:rsid w:val="001958BA"/>
    <w:rsid w:val="00196472"/>
    <w:rsid w:val="00196B30"/>
    <w:rsid w:val="00197CED"/>
    <w:rsid w:val="001A0B55"/>
    <w:rsid w:val="001A2FC9"/>
    <w:rsid w:val="001A2FEA"/>
    <w:rsid w:val="001A4638"/>
    <w:rsid w:val="001A494B"/>
    <w:rsid w:val="001A4E39"/>
    <w:rsid w:val="001A5399"/>
    <w:rsid w:val="001A68D2"/>
    <w:rsid w:val="001A6C2D"/>
    <w:rsid w:val="001A7B48"/>
    <w:rsid w:val="001B02F3"/>
    <w:rsid w:val="001B0F6B"/>
    <w:rsid w:val="001B1D59"/>
    <w:rsid w:val="001B2056"/>
    <w:rsid w:val="001B2462"/>
    <w:rsid w:val="001B28EA"/>
    <w:rsid w:val="001B30F0"/>
    <w:rsid w:val="001B361C"/>
    <w:rsid w:val="001B3862"/>
    <w:rsid w:val="001B3A79"/>
    <w:rsid w:val="001B47C9"/>
    <w:rsid w:val="001B60A1"/>
    <w:rsid w:val="001B61D9"/>
    <w:rsid w:val="001B6295"/>
    <w:rsid w:val="001B67C9"/>
    <w:rsid w:val="001B6D36"/>
    <w:rsid w:val="001B6F33"/>
    <w:rsid w:val="001B7130"/>
    <w:rsid w:val="001B72A3"/>
    <w:rsid w:val="001B73B8"/>
    <w:rsid w:val="001C0B30"/>
    <w:rsid w:val="001C1CBD"/>
    <w:rsid w:val="001C1DA4"/>
    <w:rsid w:val="001C2DD4"/>
    <w:rsid w:val="001C3B48"/>
    <w:rsid w:val="001C431A"/>
    <w:rsid w:val="001C497D"/>
    <w:rsid w:val="001C67AD"/>
    <w:rsid w:val="001C6FE2"/>
    <w:rsid w:val="001D0083"/>
    <w:rsid w:val="001D02AA"/>
    <w:rsid w:val="001D0E90"/>
    <w:rsid w:val="001D141D"/>
    <w:rsid w:val="001D20AA"/>
    <w:rsid w:val="001D4C32"/>
    <w:rsid w:val="001D4D51"/>
    <w:rsid w:val="001D51F7"/>
    <w:rsid w:val="001D6D8F"/>
    <w:rsid w:val="001E076A"/>
    <w:rsid w:val="001E1283"/>
    <w:rsid w:val="001E192C"/>
    <w:rsid w:val="001E1C1B"/>
    <w:rsid w:val="001E20F9"/>
    <w:rsid w:val="001E2B8C"/>
    <w:rsid w:val="001E3F31"/>
    <w:rsid w:val="001E7526"/>
    <w:rsid w:val="001E7808"/>
    <w:rsid w:val="001F004C"/>
    <w:rsid w:val="001F1CB6"/>
    <w:rsid w:val="001F36CC"/>
    <w:rsid w:val="001F3A62"/>
    <w:rsid w:val="001F450E"/>
    <w:rsid w:val="001F5691"/>
    <w:rsid w:val="001F5E8A"/>
    <w:rsid w:val="001F692B"/>
    <w:rsid w:val="001F6BFC"/>
    <w:rsid w:val="001F6EA0"/>
    <w:rsid w:val="001F7C8F"/>
    <w:rsid w:val="0020048C"/>
    <w:rsid w:val="002005F5"/>
    <w:rsid w:val="002006BB"/>
    <w:rsid w:val="002006DA"/>
    <w:rsid w:val="00200A75"/>
    <w:rsid w:val="0020126D"/>
    <w:rsid w:val="00201559"/>
    <w:rsid w:val="00202499"/>
    <w:rsid w:val="00202D8B"/>
    <w:rsid w:val="00204597"/>
    <w:rsid w:val="002046DD"/>
    <w:rsid w:val="00204952"/>
    <w:rsid w:val="00205116"/>
    <w:rsid w:val="002056BE"/>
    <w:rsid w:val="002059DE"/>
    <w:rsid w:val="0020613A"/>
    <w:rsid w:val="0020707E"/>
    <w:rsid w:val="0021007E"/>
    <w:rsid w:val="00210370"/>
    <w:rsid w:val="0021125F"/>
    <w:rsid w:val="0021129A"/>
    <w:rsid w:val="002112FB"/>
    <w:rsid w:val="0021134D"/>
    <w:rsid w:val="0021162A"/>
    <w:rsid w:val="002116C8"/>
    <w:rsid w:val="00211A71"/>
    <w:rsid w:val="00212602"/>
    <w:rsid w:val="0021265B"/>
    <w:rsid w:val="002128E4"/>
    <w:rsid w:val="00212ADF"/>
    <w:rsid w:val="00212D33"/>
    <w:rsid w:val="00212F76"/>
    <w:rsid w:val="00214FCA"/>
    <w:rsid w:val="00216153"/>
    <w:rsid w:val="00216247"/>
    <w:rsid w:val="00216862"/>
    <w:rsid w:val="00216C2F"/>
    <w:rsid w:val="00217634"/>
    <w:rsid w:val="002201BE"/>
    <w:rsid w:val="0022051F"/>
    <w:rsid w:val="002206C3"/>
    <w:rsid w:val="00221305"/>
    <w:rsid w:val="00221FE9"/>
    <w:rsid w:val="00222070"/>
    <w:rsid w:val="00222332"/>
    <w:rsid w:val="002237CD"/>
    <w:rsid w:val="00223A70"/>
    <w:rsid w:val="0022404E"/>
    <w:rsid w:val="002241E8"/>
    <w:rsid w:val="00227305"/>
    <w:rsid w:val="00227E81"/>
    <w:rsid w:val="002309CB"/>
    <w:rsid w:val="00230B88"/>
    <w:rsid w:val="00230CC6"/>
    <w:rsid w:val="0023163A"/>
    <w:rsid w:val="00233102"/>
    <w:rsid w:val="00234E6F"/>
    <w:rsid w:val="002363EF"/>
    <w:rsid w:val="00236597"/>
    <w:rsid w:val="00236FC8"/>
    <w:rsid w:val="0023756E"/>
    <w:rsid w:val="00237BE3"/>
    <w:rsid w:val="00240107"/>
    <w:rsid w:val="002404AE"/>
    <w:rsid w:val="002408C4"/>
    <w:rsid w:val="00240ECF"/>
    <w:rsid w:val="00240FD2"/>
    <w:rsid w:val="00241647"/>
    <w:rsid w:val="00241A75"/>
    <w:rsid w:val="00242E91"/>
    <w:rsid w:val="002430BA"/>
    <w:rsid w:val="0024392A"/>
    <w:rsid w:val="0024493D"/>
    <w:rsid w:val="00244BE2"/>
    <w:rsid w:val="00245BE2"/>
    <w:rsid w:val="002466D7"/>
    <w:rsid w:val="0024687B"/>
    <w:rsid w:val="00250100"/>
    <w:rsid w:val="0025075E"/>
    <w:rsid w:val="00250799"/>
    <w:rsid w:val="00250BA6"/>
    <w:rsid w:val="002514D8"/>
    <w:rsid w:val="002520AD"/>
    <w:rsid w:val="0025294B"/>
    <w:rsid w:val="00253C1A"/>
    <w:rsid w:val="00253F70"/>
    <w:rsid w:val="00253FFF"/>
    <w:rsid w:val="002545AD"/>
    <w:rsid w:val="002569FB"/>
    <w:rsid w:val="00256EF3"/>
    <w:rsid w:val="002575F1"/>
    <w:rsid w:val="00260110"/>
    <w:rsid w:val="00260A96"/>
    <w:rsid w:val="0026110F"/>
    <w:rsid w:val="002611CA"/>
    <w:rsid w:val="00262F7B"/>
    <w:rsid w:val="0026314A"/>
    <w:rsid w:val="00265412"/>
    <w:rsid w:val="002657CC"/>
    <w:rsid w:val="00266380"/>
    <w:rsid w:val="0027035C"/>
    <w:rsid w:val="002703C3"/>
    <w:rsid w:val="0027081B"/>
    <w:rsid w:val="00270D39"/>
    <w:rsid w:val="0027109C"/>
    <w:rsid w:val="00271D12"/>
    <w:rsid w:val="00272301"/>
    <w:rsid w:val="00273A11"/>
    <w:rsid w:val="00273C35"/>
    <w:rsid w:val="002741CA"/>
    <w:rsid w:val="00276797"/>
    <w:rsid w:val="00277752"/>
    <w:rsid w:val="0027778E"/>
    <w:rsid w:val="0028000D"/>
    <w:rsid w:val="00280125"/>
    <w:rsid w:val="002804DA"/>
    <w:rsid w:val="00280EE0"/>
    <w:rsid w:val="00280F90"/>
    <w:rsid w:val="00281A5F"/>
    <w:rsid w:val="00282AC1"/>
    <w:rsid w:val="00283E6D"/>
    <w:rsid w:val="002850D0"/>
    <w:rsid w:val="00285A8A"/>
    <w:rsid w:val="00286A4C"/>
    <w:rsid w:val="00286CB7"/>
    <w:rsid w:val="00286E91"/>
    <w:rsid w:val="0028724C"/>
    <w:rsid w:val="00287D3C"/>
    <w:rsid w:val="00287FB2"/>
    <w:rsid w:val="002902A3"/>
    <w:rsid w:val="00291255"/>
    <w:rsid w:val="00292279"/>
    <w:rsid w:val="00292A0B"/>
    <w:rsid w:val="00292DB0"/>
    <w:rsid w:val="0029307F"/>
    <w:rsid w:val="00294D08"/>
    <w:rsid w:val="00296422"/>
    <w:rsid w:val="00297032"/>
    <w:rsid w:val="00297995"/>
    <w:rsid w:val="002A0450"/>
    <w:rsid w:val="002A0644"/>
    <w:rsid w:val="002A0A5D"/>
    <w:rsid w:val="002A2417"/>
    <w:rsid w:val="002A26BF"/>
    <w:rsid w:val="002A2CF2"/>
    <w:rsid w:val="002A2D04"/>
    <w:rsid w:val="002A2EF4"/>
    <w:rsid w:val="002A2F70"/>
    <w:rsid w:val="002A31FD"/>
    <w:rsid w:val="002A3F47"/>
    <w:rsid w:val="002A404A"/>
    <w:rsid w:val="002A4999"/>
    <w:rsid w:val="002A51FF"/>
    <w:rsid w:val="002A52D8"/>
    <w:rsid w:val="002A5A25"/>
    <w:rsid w:val="002A65C5"/>
    <w:rsid w:val="002B09A7"/>
    <w:rsid w:val="002B0D23"/>
    <w:rsid w:val="002B0EBC"/>
    <w:rsid w:val="002B0F7A"/>
    <w:rsid w:val="002B1489"/>
    <w:rsid w:val="002B24BB"/>
    <w:rsid w:val="002B2AC9"/>
    <w:rsid w:val="002B3458"/>
    <w:rsid w:val="002B3AA7"/>
    <w:rsid w:val="002B5455"/>
    <w:rsid w:val="002B65E6"/>
    <w:rsid w:val="002B675D"/>
    <w:rsid w:val="002B67B3"/>
    <w:rsid w:val="002B68E9"/>
    <w:rsid w:val="002B759E"/>
    <w:rsid w:val="002B76CF"/>
    <w:rsid w:val="002C0361"/>
    <w:rsid w:val="002C0613"/>
    <w:rsid w:val="002C0D19"/>
    <w:rsid w:val="002C180E"/>
    <w:rsid w:val="002C40CF"/>
    <w:rsid w:val="002C44A1"/>
    <w:rsid w:val="002C468C"/>
    <w:rsid w:val="002C5252"/>
    <w:rsid w:val="002C6044"/>
    <w:rsid w:val="002C62F4"/>
    <w:rsid w:val="002C7866"/>
    <w:rsid w:val="002D1E2E"/>
    <w:rsid w:val="002D2794"/>
    <w:rsid w:val="002D2846"/>
    <w:rsid w:val="002D30F0"/>
    <w:rsid w:val="002D3C37"/>
    <w:rsid w:val="002D43D2"/>
    <w:rsid w:val="002D50B2"/>
    <w:rsid w:val="002D55B8"/>
    <w:rsid w:val="002D67DB"/>
    <w:rsid w:val="002D6A31"/>
    <w:rsid w:val="002D6B45"/>
    <w:rsid w:val="002D6C42"/>
    <w:rsid w:val="002D75DF"/>
    <w:rsid w:val="002D7B0D"/>
    <w:rsid w:val="002E0574"/>
    <w:rsid w:val="002E0C69"/>
    <w:rsid w:val="002E12D0"/>
    <w:rsid w:val="002E1D0D"/>
    <w:rsid w:val="002E1D46"/>
    <w:rsid w:val="002E1E25"/>
    <w:rsid w:val="002E28A5"/>
    <w:rsid w:val="002E334A"/>
    <w:rsid w:val="002E45D7"/>
    <w:rsid w:val="002E4FEB"/>
    <w:rsid w:val="002E536C"/>
    <w:rsid w:val="002E5C0A"/>
    <w:rsid w:val="002E6B67"/>
    <w:rsid w:val="002E7AF5"/>
    <w:rsid w:val="002F0940"/>
    <w:rsid w:val="002F19D5"/>
    <w:rsid w:val="002F251A"/>
    <w:rsid w:val="002F2707"/>
    <w:rsid w:val="002F3D5F"/>
    <w:rsid w:val="002F517F"/>
    <w:rsid w:val="002F6023"/>
    <w:rsid w:val="002F653B"/>
    <w:rsid w:val="002F67C7"/>
    <w:rsid w:val="002F6B71"/>
    <w:rsid w:val="002F6C1C"/>
    <w:rsid w:val="002F6D4A"/>
    <w:rsid w:val="002F77BF"/>
    <w:rsid w:val="002F7E0F"/>
    <w:rsid w:val="00300E65"/>
    <w:rsid w:val="003010AD"/>
    <w:rsid w:val="00302A37"/>
    <w:rsid w:val="00302FAE"/>
    <w:rsid w:val="00304CFB"/>
    <w:rsid w:val="00304D25"/>
    <w:rsid w:val="00304EB6"/>
    <w:rsid w:val="00304F9F"/>
    <w:rsid w:val="00306957"/>
    <w:rsid w:val="00307C1E"/>
    <w:rsid w:val="003105B7"/>
    <w:rsid w:val="00310ADB"/>
    <w:rsid w:val="00310E88"/>
    <w:rsid w:val="00310F41"/>
    <w:rsid w:val="00311070"/>
    <w:rsid w:val="003115DB"/>
    <w:rsid w:val="00311AC0"/>
    <w:rsid w:val="00312494"/>
    <w:rsid w:val="00313F96"/>
    <w:rsid w:val="0031412D"/>
    <w:rsid w:val="003142DD"/>
    <w:rsid w:val="00314444"/>
    <w:rsid w:val="003151A7"/>
    <w:rsid w:val="003158C5"/>
    <w:rsid w:val="003167F1"/>
    <w:rsid w:val="00316DD8"/>
    <w:rsid w:val="003173A8"/>
    <w:rsid w:val="0031792B"/>
    <w:rsid w:val="0032033C"/>
    <w:rsid w:val="003217BE"/>
    <w:rsid w:val="0032184E"/>
    <w:rsid w:val="00323B5F"/>
    <w:rsid w:val="00324BB9"/>
    <w:rsid w:val="00324C0A"/>
    <w:rsid w:val="00324E65"/>
    <w:rsid w:val="00324F26"/>
    <w:rsid w:val="0032524D"/>
    <w:rsid w:val="00327111"/>
    <w:rsid w:val="003271F2"/>
    <w:rsid w:val="00330131"/>
    <w:rsid w:val="00330310"/>
    <w:rsid w:val="00330A89"/>
    <w:rsid w:val="00331677"/>
    <w:rsid w:val="0033180F"/>
    <w:rsid w:val="0033220B"/>
    <w:rsid w:val="00332832"/>
    <w:rsid w:val="003329E6"/>
    <w:rsid w:val="00332F33"/>
    <w:rsid w:val="003337A9"/>
    <w:rsid w:val="003338F7"/>
    <w:rsid w:val="0033416F"/>
    <w:rsid w:val="00334435"/>
    <w:rsid w:val="00335AA9"/>
    <w:rsid w:val="0033680F"/>
    <w:rsid w:val="0033684C"/>
    <w:rsid w:val="003368DF"/>
    <w:rsid w:val="0033743A"/>
    <w:rsid w:val="00337978"/>
    <w:rsid w:val="003416F1"/>
    <w:rsid w:val="00341BCC"/>
    <w:rsid w:val="00342090"/>
    <w:rsid w:val="00342333"/>
    <w:rsid w:val="0034292E"/>
    <w:rsid w:val="00342A2E"/>
    <w:rsid w:val="003435A7"/>
    <w:rsid w:val="0034372B"/>
    <w:rsid w:val="003437D9"/>
    <w:rsid w:val="00343AFD"/>
    <w:rsid w:val="00344162"/>
    <w:rsid w:val="00344DC8"/>
    <w:rsid w:val="00345A30"/>
    <w:rsid w:val="00346AD7"/>
    <w:rsid w:val="0034750C"/>
    <w:rsid w:val="003477D4"/>
    <w:rsid w:val="0034796C"/>
    <w:rsid w:val="00350030"/>
    <w:rsid w:val="00350A5E"/>
    <w:rsid w:val="00350B9B"/>
    <w:rsid w:val="00350CE1"/>
    <w:rsid w:val="00351367"/>
    <w:rsid w:val="003513AB"/>
    <w:rsid w:val="00352FD8"/>
    <w:rsid w:val="00353E94"/>
    <w:rsid w:val="00354CAB"/>
    <w:rsid w:val="00355051"/>
    <w:rsid w:val="00355712"/>
    <w:rsid w:val="0035627A"/>
    <w:rsid w:val="003600E4"/>
    <w:rsid w:val="00360876"/>
    <w:rsid w:val="00361343"/>
    <w:rsid w:val="0036210C"/>
    <w:rsid w:val="00362751"/>
    <w:rsid w:val="00363B50"/>
    <w:rsid w:val="00363F6C"/>
    <w:rsid w:val="003642E9"/>
    <w:rsid w:val="003648F5"/>
    <w:rsid w:val="00364914"/>
    <w:rsid w:val="00364E24"/>
    <w:rsid w:val="0036600C"/>
    <w:rsid w:val="00367283"/>
    <w:rsid w:val="003674BF"/>
    <w:rsid w:val="00367535"/>
    <w:rsid w:val="00370124"/>
    <w:rsid w:val="003701CA"/>
    <w:rsid w:val="0037046A"/>
    <w:rsid w:val="0037081A"/>
    <w:rsid w:val="0037114B"/>
    <w:rsid w:val="00372292"/>
    <w:rsid w:val="00372AFF"/>
    <w:rsid w:val="00372DAB"/>
    <w:rsid w:val="00372E50"/>
    <w:rsid w:val="0037385F"/>
    <w:rsid w:val="003739C8"/>
    <w:rsid w:val="00373A71"/>
    <w:rsid w:val="003741E1"/>
    <w:rsid w:val="003744BD"/>
    <w:rsid w:val="003753C2"/>
    <w:rsid w:val="00375AD4"/>
    <w:rsid w:val="00375EF1"/>
    <w:rsid w:val="00377093"/>
    <w:rsid w:val="00377683"/>
    <w:rsid w:val="0037785A"/>
    <w:rsid w:val="00380E95"/>
    <w:rsid w:val="003817F2"/>
    <w:rsid w:val="00381D64"/>
    <w:rsid w:val="003829B6"/>
    <w:rsid w:val="00383432"/>
    <w:rsid w:val="003834FA"/>
    <w:rsid w:val="00384F40"/>
    <w:rsid w:val="00385408"/>
    <w:rsid w:val="00386381"/>
    <w:rsid w:val="003874CF"/>
    <w:rsid w:val="0039012C"/>
    <w:rsid w:val="00390CDC"/>
    <w:rsid w:val="003917B2"/>
    <w:rsid w:val="003919EE"/>
    <w:rsid w:val="00391C6A"/>
    <w:rsid w:val="003923BA"/>
    <w:rsid w:val="00393F24"/>
    <w:rsid w:val="003948C0"/>
    <w:rsid w:val="0039577F"/>
    <w:rsid w:val="003957E5"/>
    <w:rsid w:val="00395F6C"/>
    <w:rsid w:val="003963BD"/>
    <w:rsid w:val="003963D3"/>
    <w:rsid w:val="003967CC"/>
    <w:rsid w:val="00396CA4"/>
    <w:rsid w:val="0039700F"/>
    <w:rsid w:val="00397EF7"/>
    <w:rsid w:val="003A0306"/>
    <w:rsid w:val="003A1585"/>
    <w:rsid w:val="003A186E"/>
    <w:rsid w:val="003A1CAB"/>
    <w:rsid w:val="003A339A"/>
    <w:rsid w:val="003A462E"/>
    <w:rsid w:val="003A4B1C"/>
    <w:rsid w:val="003A4B2B"/>
    <w:rsid w:val="003A500D"/>
    <w:rsid w:val="003A5DAE"/>
    <w:rsid w:val="003A75CE"/>
    <w:rsid w:val="003A76E6"/>
    <w:rsid w:val="003A7B93"/>
    <w:rsid w:val="003B0C00"/>
    <w:rsid w:val="003B14A1"/>
    <w:rsid w:val="003B1BCC"/>
    <w:rsid w:val="003B1E0C"/>
    <w:rsid w:val="003B446C"/>
    <w:rsid w:val="003B5ABA"/>
    <w:rsid w:val="003B76C1"/>
    <w:rsid w:val="003B7F67"/>
    <w:rsid w:val="003C0CCE"/>
    <w:rsid w:val="003C18C5"/>
    <w:rsid w:val="003C19BB"/>
    <w:rsid w:val="003C1ABA"/>
    <w:rsid w:val="003C1CDE"/>
    <w:rsid w:val="003C23C5"/>
    <w:rsid w:val="003C25C8"/>
    <w:rsid w:val="003C32DB"/>
    <w:rsid w:val="003C3420"/>
    <w:rsid w:val="003C3560"/>
    <w:rsid w:val="003C4C83"/>
    <w:rsid w:val="003C53E0"/>
    <w:rsid w:val="003C55A8"/>
    <w:rsid w:val="003C563C"/>
    <w:rsid w:val="003C5D37"/>
    <w:rsid w:val="003D0772"/>
    <w:rsid w:val="003D1372"/>
    <w:rsid w:val="003D1624"/>
    <w:rsid w:val="003D1D65"/>
    <w:rsid w:val="003D2196"/>
    <w:rsid w:val="003D21FD"/>
    <w:rsid w:val="003D2E95"/>
    <w:rsid w:val="003D3675"/>
    <w:rsid w:val="003D4AA1"/>
    <w:rsid w:val="003D4D5E"/>
    <w:rsid w:val="003D6C5C"/>
    <w:rsid w:val="003D717C"/>
    <w:rsid w:val="003D7AFD"/>
    <w:rsid w:val="003E06C3"/>
    <w:rsid w:val="003E1225"/>
    <w:rsid w:val="003E1819"/>
    <w:rsid w:val="003E3F71"/>
    <w:rsid w:val="003E67CC"/>
    <w:rsid w:val="003E769C"/>
    <w:rsid w:val="003E7E41"/>
    <w:rsid w:val="003F0324"/>
    <w:rsid w:val="003F12C0"/>
    <w:rsid w:val="003F1372"/>
    <w:rsid w:val="003F16DE"/>
    <w:rsid w:val="003F187B"/>
    <w:rsid w:val="003F1A5F"/>
    <w:rsid w:val="003F1B1B"/>
    <w:rsid w:val="003F2643"/>
    <w:rsid w:val="003F374F"/>
    <w:rsid w:val="003F41A4"/>
    <w:rsid w:val="003F4B31"/>
    <w:rsid w:val="003F4B5F"/>
    <w:rsid w:val="003F4B73"/>
    <w:rsid w:val="003F53B8"/>
    <w:rsid w:val="003F55E8"/>
    <w:rsid w:val="003F57F2"/>
    <w:rsid w:val="003F5D33"/>
    <w:rsid w:val="003F71E9"/>
    <w:rsid w:val="003F7336"/>
    <w:rsid w:val="003F74C1"/>
    <w:rsid w:val="003F792E"/>
    <w:rsid w:val="003F7A7E"/>
    <w:rsid w:val="00400521"/>
    <w:rsid w:val="00401178"/>
    <w:rsid w:val="004015F5"/>
    <w:rsid w:val="00401EB9"/>
    <w:rsid w:val="00402A0F"/>
    <w:rsid w:val="00402FAC"/>
    <w:rsid w:val="004033C6"/>
    <w:rsid w:val="00403407"/>
    <w:rsid w:val="004035F7"/>
    <w:rsid w:val="00403FB0"/>
    <w:rsid w:val="00404D28"/>
    <w:rsid w:val="00404D3D"/>
    <w:rsid w:val="004054F5"/>
    <w:rsid w:val="004061DB"/>
    <w:rsid w:val="00410612"/>
    <w:rsid w:val="0041078A"/>
    <w:rsid w:val="00410EC0"/>
    <w:rsid w:val="004132FB"/>
    <w:rsid w:val="004135AA"/>
    <w:rsid w:val="004143C2"/>
    <w:rsid w:val="00414799"/>
    <w:rsid w:val="00416977"/>
    <w:rsid w:val="0042020C"/>
    <w:rsid w:val="004209A3"/>
    <w:rsid w:val="00422BD5"/>
    <w:rsid w:val="0042371A"/>
    <w:rsid w:val="004237BC"/>
    <w:rsid w:val="00423D2E"/>
    <w:rsid w:val="00424095"/>
    <w:rsid w:val="004242E4"/>
    <w:rsid w:val="00424D72"/>
    <w:rsid w:val="00424DE1"/>
    <w:rsid w:val="004254C3"/>
    <w:rsid w:val="004259FD"/>
    <w:rsid w:val="00425FFC"/>
    <w:rsid w:val="00426373"/>
    <w:rsid w:val="00426545"/>
    <w:rsid w:val="004265F5"/>
    <w:rsid w:val="0042753C"/>
    <w:rsid w:val="004278C2"/>
    <w:rsid w:val="00431EE0"/>
    <w:rsid w:val="00432031"/>
    <w:rsid w:val="004321CB"/>
    <w:rsid w:val="00432504"/>
    <w:rsid w:val="00432D49"/>
    <w:rsid w:val="00433202"/>
    <w:rsid w:val="00433808"/>
    <w:rsid w:val="00434D98"/>
    <w:rsid w:val="00435004"/>
    <w:rsid w:val="004352A1"/>
    <w:rsid w:val="0043541C"/>
    <w:rsid w:val="004366FC"/>
    <w:rsid w:val="00436724"/>
    <w:rsid w:val="00440315"/>
    <w:rsid w:val="00440363"/>
    <w:rsid w:val="00440384"/>
    <w:rsid w:val="004405CA"/>
    <w:rsid w:val="00440882"/>
    <w:rsid w:val="00440A53"/>
    <w:rsid w:val="00440E1F"/>
    <w:rsid w:val="00441224"/>
    <w:rsid w:val="0044123A"/>
    <w:rsid w:val="00444C99"/>
    <w:rsid w:val="00445651"/>
    <w:rsid w:val="00445EC7"/>
    <w:rsid w:val="00446357"/>
    <w:rsid w:val="00446946"/>
    <w:rsid w:val="004500DE"/>
    <w:rsid w:val="004501AA"/>
    <w:rsid w:val="0045057C"/>
    <w:rsid w:val="00450C83"/>
    <w:rsid w:val="00451093"/>
    <w:rsid w:val="0045128B"/>
    <w:rsid w:val="00451774"/>
    <w:rsid w:val="00451B3C"/>
    <w:rsid w:val="00452B7A"/>
    <w:rsid w:val="00452F12"/>
    <w:rsid w:val="004531D0"/>
    <w:rsid w:val="00453575"/>
    <w:rsid w:val="0045402F"/>
    <w:rsid w:val="0045407B"/>
    <w:rsid w:val="0045452F"/>
    <w:rsid w:val="00454DBB"/>
    <w:rsid w:val="00454EE6"/>
    <w:rsid w:val="00455093"/>
    <w:rsid w:val="00455572"/>
    <w:rsid w:val="00456A15"/>
    <w:rsid w:val="00457755"/>
    <w:rsid w:val="00460C39"/>
    <w:rsid w:val="0046184F"/>
    <w:rsid w:val="00463330"/>
    <w:rsid w:val="00463700"/>
    <w:rsid w:val="004641D4"/>
    <w:rsid w:val="00464817"/>
    <w:rsid w:val="00464A7D"/>
    <w:rsid w:val="004652C7"/>
    <w:rsid w:val="0046556B"/>
    <w:rsid w:val="00465951"/>
    <w:rsid w:val="00465A30"/>
    <w:rsid w:val="00465B89"/>
    <w:rsid w:val="00465DE4"/>
    <w:rsid w:val="00466ECF"/>
    <w:rsid w:val="00467835"/>
    <w:rsid w:val="00467F10"/>
    <w:rsid w:val="0047089D"/>
    <w:rsid w:val="00471349"/>
    <w:rsid w:val="00471C7F"/>
    <w:rsid w:val="004724B4"/>
    <w:rsid w:val="00472676"/>
    <w:rsid w:val="00473FA0"/>
    <w:rsid w:val="004755FA"/>
    <w:rsid w:val="0047664B"/>
    <w:rsid w:val="0047676B"/>
    <w:rsid w:val="0047695C"/>
    <w:rsid w:val="0047712A"/>
    <w:rsid w:val="0047781E"/>
    <w:rsid w:val="00480169"/>
    <w:rsid w:val="004801BE"/>
    <w:rsid w:val="0048071B"/>
    <w:rsid w:val="00480737"/>
    <w:rsid w:val="004823D6"/>
    <w:rsid w:val="00482CC6"/>
    <w:rsid w:val="004835BF"/>
    <w:rsid w:val="00483E13"/>
    <w:rsid w:val="00485199"/>
    <w:rsid w:val="00485849"/>
    <w:rsid w:val="0048617E"/>
    <w:rsid w:val="0048629A"/>
    <w:rsid w:val="00486895"/>
    <w:rsid w:val="004869D5"/>
    <w:rsid w:val="00487807"/>
    <w:rsid w:val="00490AFE"/>
    <w:rsid w:val="00490ECB"/>
    <w:rsid w:val="0049108F"/>
    <w:rsid w:val="00493657"/>
    <w:rsid w:val="00494413"/>
    <w:rsid w:val="004947B5"/>
    <w:rsid w:val="00495441"/>
    <w:rsid w:val="004965B7"/>
    <w:rsid w:val="00496929"/>
    <w:rsid w:val="00496D23"/>
    <w:rsid w:val="00497966"/>
    <w:rsid w:val="00497B6E"/>
    <w:rsid w:val="004A094E"/>
    <w:rsid w:val="004A1038"/>
    <w:rsid w:val="004A182A"/>
    <w:rsid w:val="004A1E21"/>
    <w:rsid w:val="004A21D1"/>
    <w:rsid w:val="004A2531"/>
    <w:rsid w:val="004A26DE"/>
    <w:rsid w:val="004A2903"/>
    <w:rsid w:val="004A2941"/>
    <w:rsid w:val="004A3F5E"/>
    <w:rsid w:val="004A60BA"/>
    <w:rsid w:val="004A6A45"/>
    <w:rsid w:val="004A716B"/>
    <w:rsid w:val="004B0CB1"/>
    <w:rsid w:val="004B1D71"/>
    <w:rsid w:val="004B235F"/>
    <w:rsid w:val="004B23DB"/>
    <w:rsid w:val="004B3AA6"/>
    <w:rsid w:val="004B402C"/>
    <w:rsid w:val="004B4AC0"/>
    <w:rsid w:val="004B4E5B"/>
    <w:rsid w:val="004B529F"/>
    <w:rsid w:val="004B5428"/>
    <w:rsid w:val="004B544B"/>
    <w:rsid w:val="004B5D59"/>
    <w:rsid w:val="004B666F"/>
    <w:rsid w:val="004B6960"/>
    <w:rsid w:val="004B6F91"/>
    <w:rsid w:val="004B73F0"/>
    <w:rsid w:val="004B7C4B"/>
    <w:rsid w:val="004B7FCF"/>
    <w:rsid w:val="004C02BF"/>
    <w:rsid w:val="004C1588"/>
    <w:rsid w:val="004C16D7"/>
    <w:rsid w:val="004C35C8"/>
    <w:rsid w:val="004C3761"/>
    <w:rsid w:val="004C3A38"/>
    <w:rsid w:val="004C3C0A"/>
    <w:rsid w:val="004C470A"/>
    <w:rsid w:val="004C6285"/>
    <w:rsid w:val="004C636B"/>
    <w:rsid w:val="004C678A"/>
    <w:rsid w:val="004C6D09"/>
    <w:rsid w:val="004C6DE9"/>
    <w:rsid w:val="004C7787"/>
    <w:rsid w:val="004C7BBB"/>
    <w:rsid w:val="004D0FE0"/>
    <w:rsid w:val="004D35F7"/>
    <w:rsid w:val="004D3EAC"/>
    <w:rsid w:val="004D4198"/>
    <w:rsid w:val="004D45B3"/>
    <w:rsid w:val="004D4CE7"/>
    <w:rsid w:val="004D6841"/>
    <w:rsid w:val="004D79A3"/>
    <w:rsid w:val="004D7A45"/>
    <w:rsid w:val="004E0F80"/>
    <w:rsid w:val="004E14F4"/>
    <w:rsid w:val="004E261B"/>
    <w:rsid w:val="004E2702"/>
    <w:rsid w:val="004E32C7"/>
    <w:rsid w:val="004E3782"/>
    <w:rsid w:val="004E3C6B"/>
    <w:rsid w:val="004E43E2"/>
    <w:rsid w:val="004E4414"/>
    <w:rsid w:val="004E45A0"/>
    <w:rsid w:val="004E493A"/>
    <w:rsid w:val="004E4BA7"/>
    <w:rsid w:val="004E52BE"/>
    <w:rsid w:val="004E55AB"/>
    <w:rsid w:val="004E5B6D"/>
    <w:rsid w:val="004E6B1F"/>
    <w:rsid w:val="004E7015"/>
    <w:rsid w:val="004F028A"/>
    <w:rsid w:val="004F030B"/>
    <w:rsid w:val="004F0CE9"/>
    <w:rsid w:val="004F1427"/>
    <w:rsid w:val="004F18B2"/>
    <w:rsid w:val="004F1E72"/>
    <w:rsid w:val="004F245C"/>
    <w:rsid w:val="004F2A4C"/>
    <w:rsid w:val="004F4001"/>
    <w:rsid w:val="004F4554"/>
    <w:rsid w:val="004F49F3"/>
    <w:rsid w:val="004F4FAA"/>
    <w:rsid w:val="004F50B7"/>
    <w:rsid w:val="004F5D96"/>
    <w:rsid w:val="004F6EF4"/>
    <w:rsid w:val="004F7C43"/>
    <w:rsid w:val="00500FF9"/>
    <w:rsid w:val="00501254"/>
    <w:rsid w:val="00501514"/>
    <w:rsid w:val="00501C5C"/>
    <w:rsid w:val="00501F82"/>
    <w:rsid w:val="00502C9F"/>
    <w:rsid w:val="00502F0F"/>
    <w:rsid w:val="00503120"/>
    <w:rsid w:val="00503684"/>
    <w:rsid w:val="0050486B"/>
    <w:rsid w:val="00504ADE"/>
    <w:rsid w:val="00504F1E"/>
    <w:rsid w:val="00505A4E"/>
    <w:rsid w:val="0050603D"/>
    <w:rsid w:val="00510EBF"/>
    <w:rsid w:val="00511A16"/>
    <w:rsid w:val="00511AEA"/>
    <w:rsid w:val="0051227E"/>
    <w:rsid w:val="005153AC"/>
    <w:rsid w:val="005157ED"/>
    <w:rsid w:val="00515DF0"/>
    <w:rsid w:val="0051687C"/>
    <w:rsid w:val="00517017"/>
    <w:rsid w:val="00517165"/>
    <w:rsid w:val="00520BE5"/>
    <w:rsid w:val="005211B5"/>
    <w:rsid w:val="00521EAD"/>
    <w:rsid w:val="005225D6"/>
    <w:rsid w:val="00523573"/>
    <w:rsid w:val="00524618"/>
    <w:rsid w:val="0052552C"/>
    <w:rsid w:val="00525566"/>
    <w:rsid w:val="00525FA9"/>
    <w:rsid w:val="005261A4"/>
    <w:rsid w:val="00526ABB"/>
    <w:rsid w:val="005301B7"/>
    <w:rsid w:val="00531007"/>
    <w:rsid w:val="0053166C"/>
    <w:rsid w:val="005325A3"/>
    <w:rsid w:val="00532F0C"/>
    <w:rsid w:val="0053349C"/>
    <w:rsid w:val="00533A7C"/>
    <w:rsid w:val="005353F8"/>
    <w:rsid w:val="005354DE"/>
    <w:rsid w:val="00537D23"/>
    <w:rsid w:val="005410D5"/>
    <w:rsid w:val="00541A87"/>
    <w:rsid w:val="00541F6A"/>
    <w:rsid w:val="005428EA"/>
    <w:rsid w:val="00542F2D"/>
    <w:rsid w:val="0054512B"/>
    <w:rsid w:val="005454A8"/>
    <w:rsid w:val="00545B69"/>
    <w:rsid w:val="00547A8F"/>
    <w:rsid w:val="005522AD"/>
    <w:rsid w:val="00552D0D"/>
    <w:rsid w:val="0055313A"/>
    <w:rsid w:val="005534B1"/>
    <w:rsid w:val="00553B62"/>
    <w:rsid w:val="00553C3D"/>
    <w:rsid w:val="005540BD"/>
    <w:rsid w:val="00556123"/>
    <w:rsid w:val="005602D8"/>
    <w:rsid w:val="0056122D"/>
    <w:rsid w:val="00561A4E"/>
    <w:rsid w:val="0056269C"/>
    <w:rsid w:val="00562755"/>
    <w:rsid w:val="005636C9"/>
    <w:rsid w:val="005640A8"/>
    <w:rsid w:val="005655DF"/>
    <w:rsid w:val="005660D1"/>
    <w:rsid w:val="005666F1"/>
    <w:rsid w:val="00566E37"/>
    <w:rsid w:val="00567492"/>
    <w:rsid w:val="00567AFF"/>
    <w:rsid w:val="005700C2"/>
    <w:rsid w:val="00570494"/>
    <w:rsid w:val="005729DE"/>
    <w:rsid w:val="0057317A"/>
    <w:rsid w:val="00574848"/>
    <w:rsid w:val="00574BF7"/>
    <w:rsid w:val="005752E2"/>
    <w:rsid w:val="00575370"/>
    <w:rsid w:val="00576309"/>
    <w:rsid w:val="00577631"/>
    <w:rsid w:val="00577AC2"/>
    <w:rsid w:val="00577C70"/>
    <w:rsid w:val="00581E1C"/>
    <w:rsid w:val="005839B2"/>
    <w:rsid w:val="00584AB4"/>
    <w:rsid w:val="00585393"/>
    <w:rsid w:val="0058716C"/>
    <w:rsid w:val="00591599"/>
    <w:rsid w:val="00592F52"/>
    <w:rsid w:val="00593270"/>
    <w:rsid w:val="00593844"/>
    <w:rsid w:val="0059430E"/>
    <w:rsid w:val="00594918"/>
    <w:rsid w:val="005957A1"/>
    <w:rsid w:val="00595B22"/>
    <w:rsid w:val="00596142"/>
    <w:rsid w:val="0059647B"/>
    <w:rsid w:val="00596B2F"/>
    <w:rsid w:val="005A04A8"/>
    <w:rsid w:val="005A155D"/>
    <w:rsid w:val="005A249C"/>
    <w:rsid w:val="005A333D"/>
    <w:rsid w:val="005A4CAC"/>
    <w:rsid w:val="005A7D20"/>
    <w:rsid w:val="005B0052"/>
    <w:rsid w:val="005B0602"/>
    <w:rsid w:val="005B0FC3"/>
    <w:rsid w:val="005B3C5B"/>
    <w:rsid w:val="005B3DAC"/>
    <w:rsid w:val="005B4DBB"/>
    <w:rsid w:val="005B6FAE"/>
    <w:rsid w:val="005B7256"/>
    <w:rsid w:val="005B7A2C"/>
    <w:rsid w:val="005B7A9F"/>
    <w:rsid w:val="005C0691"/>
    <w:rsid w:val="005C09EF"/>
    <w:rsid w:val="005C1A30"/>
    <w:rsid w:val="005C2F64"/>
    <w:rsid w:val="005C3E87"/>
    <w:rsid w:val="005C49FD"/>
    <w:rsid w:val="005C5353"/>
    <w:rsid w:val="005C5CED"/>
    <w:rsid w:val="005C65D1"/>
    <w:rsid w:val="005C6D06"/>
    <w:rsid w:val="005C7CA6"/>
    <w:rsid w:val="005C7E9D"/>
    <w:rsid w:val="005D0460"/>
    <w:rsid w:val="005D0600"/>
    <w:rsid w:val="005D0A01"/>
    <w:rsid w:val="005D0FD8"/>
    <w:rsid w:val="005D2087"/>
    <w:rsid w:val="005D2391"/>
    <w:rsid w:val="005D2DFB"/>
    <w:rsid w:val="005D3247"/>
    <w:rsid w:val="005D3786"/>
    <w:rsid w:val="005D3CF1"/>
    <w:rsid w:val="005D42A9"/>
    <w:rsid w:val="005D51D4"/>
    <w:rsid w:val="005D52B6"/>
    <w:rsid w:val="005D5675"/>
    <w:rsid w:val="005D5E63"/>
    <w:rsid w:val="005D6324"/>
    <w:rsid w:val="005D6352"/>
    <w:rsid w:val="005D6C89"/>
    <w:rsid w:val="005D771C"/>
    <w:rsid w:val="005E1E96"/>
    <w:rsid w:val="005E3AB8"/>
    <w:rsid w:val="005E3C4E"/>
    <w:rsid w:val="005E3D58"/>
    <w:rsid w:val="005E4905"/>
    <w:rsid w:val="005E49D9"/>
    <w:rsid w:val="005E5B52"/>
    <w:rsid w:val="005E6555"/>
    <w:rsid w:val="005E6F43"/>
    <w:rsid w:val="005F0376"/>
    <w:rsid w:val="005F0E7C"/>
    <w:rsid w:val="005F1BE6"/>
    <w:rsid w:val="005F29FC"/>
    <w:rsid w:val="005F3133"/>
    <w:rsid w:val="005F3289"/>
    <w:rsid w:val="005F334D"/>
    <w:rsid w:val="005F3D9C"/>
    <w:rsid w:val="005F3F63"/>
    <w:rsid w:val="005F4A2C"/>
    <w:rsid w:val="005F5027"/>
    <w:rsid w:val="005F507E"/>
    <w:rsid w:val="005F53A7"/>
    <w:rsid w:val="005F54BB"/>
    <w:rsid w:val="005F5714"/>
    <w:rsid w:val="005F65EC"/>
    <w:rsid w:val="005F72DC"/>
    <w:rsid w:val="005F7970"/>
    <w:rsid w:val="00600E5F"/>
    <w:rsid w:val="00602247"/>
    <w:rsid w:val="006028DB"/>
    <w:rsid w:val="00602D37"/>
    <w:rsid w:val="00603490"/>
    <w:rsid w:val="0060401D"/>
    <w:rsid w:val="006044E2"/>
    <w:rsid w:val="006049C5"/>
    <w:rsid w:val="00605070"/>
    <w:rsid w:val="0060561D"/>
    <w:rsid w:val="006057F2"/>
    <w:rsid w:val="00605BF7"/>
    <w:rsid w:val="00606E05"/>
    <w:rsid w:val="006072FD"/>
    <w:rsid w:val="00610F13"/>
    <w:rsid w:val="00611FC9"/>
    <w:rsid w:val="006138AF"/>
    <w:rsid w:val="00613B03"/>
    <w:rsid w:val="00613C43"/>
    <w:rsid w:val="00614F60"/>
    <w:rsid w:val="0061516D"/>
    <w:rsid w:val="00616353"/>
    <w:rsid w:val="00616BB2"/>
    <w:rsid w:val="006202BA"/>
    <w:rsid w:val="006202C0"/>
    <w:rsid w:val="006205FA"/>
    <w:rsid w:val="00620D9C"/>
    <w:rsid w:val="00620F66"/>
    <w:rsid w:val="00620F75"/>
    <w:rsid w:val="0062127B"/>
    <w:rsid w:val="00621CC8"/>
    <w:rsid w:val="006232B5"/>
    <w:rsid w:val="0062410A"/>
    <w:rsid w:val="006262AF"/>
    <w:rsid w:val="00627778"/>
    <w:rsid w:val="006279BA"/>
    <w:rsid w:val="00627BAD"/>
    <w:rsid w:val="00627E31"/>
    <w:rsid w:val="00630EEE"/>
    <w:rsid w:val="00631C44"/>
    <w:rsid w:val="00632261"/>
    <w:rsid w:val="006329F7"/>
    <w:rsid w:val="00632BB5"/>
    <w:rsid w:val="006339C6"/>
    <w:rsid w:val="00633C65"/>
    <w:rsid w:val="006350BC"/>
    <w:rsid w:val="00636116"/>
    <w:rsid w:val="006368F6"/>
    <w:rsid w:val="00636ABC"/>
    <w:rsid w:val="00637186"/>
    <w:rsid w:val="00637A96"/>
    <w:rsid w:val="00641C61"/>
    <w:rsid w:val="00642636"/>
    <w:rsid w:val="006429E2"/>
    <w:rsid w:val="006437EC"/>
    <w:rsid w:val="0064607A"/>
    <w:rsid w:val="00646AB4"/>
    <w:rsid w:val="00646DEB"/>
    <w:rsid w:val="00646F09"/>
    <w:rsid w:val="00647B96"/>
    <w:rsid w:val="006500B8"/>
    <w:rsid w:val="00650376"/>
    <w:rsid w:val="0065138E"/>
    <w:rsid w:val="006519BA"/>
    <w:rsid w:val="00651E26"/>
    <w:rsid w:val="00652C16"/>
    <w:rsid w:val="00652E36"/>
    <w:rsid w:val="00654041"/>
    <w:rsid w:val="006541DE"/>
    <w:rsid w:val="00655388"/>
    <w:rsid w:val="0065643A"/>
    <w:rsid w:val="00656678"/>
    <w:rsid w:val="0065698F"/>
    <w:rsid w:val="00657E4F"/>
    <w:rsid w:val="00657EE1"/>
    <w:rsid w:val="006606E4"/>
    <w:rsid w:val="00660752"/>
    <w:rsid w:val="0066082E"/>
    <w:rsid w:val="0066112E"/>
    <w:rsid w:val="00662255"/>
    <w:rsid w:val="00662EA0"/>
    <w:rsid w:val="00664300"/>
    <w:rsid w:val="0066438E"/>
    <w:rsid w:val="006650C0"/>
    <w:rsid w:val="006656B7"/>
    <w:rsid w:val="00665D75"/>
    <w:rsid w:val="00666562"/>
    <w:rsid w:val="00666CA6"/>
    <w:rsid w:val="006671C7"/>
    <w:rsid w:val="00670F26"/>
    <w:rsid w:val="006721A9"/>
    <w:rsid w:val="00673C48"/>
    <w:rsid w:val="00674FB2"/>
    <w:rsid w:val="006754B4"/>
    <w:rsid w:val="00675C63"/>
    <w:rsid w:val="00675CFD"/>
    <w:rsid w:val="006762AB"/>
    <w:rsid w:val="00676DED"/>
    <w:rsid w:val="00676E09"/>
    <w:rsid w:val="0067707D"/>
    <w:rsid w:val="006770D4"/>
    <w:rsid w:val="0067715D"/>
    <w:rsid w:val="00680ACE"/>
    <w:rsid w:val="00682960"/>
    <w:rsid w:val="00682BC4"/>
    <w:rsid w:val="00683094"/>
    <w:rsid w:val="0068343D"/>
    <w:rsid w:val="00683A6E"/>
    <w:rsid w:val="006841BD"/>
    <w:rsid w:val="0068445C"/>
    <w:rsid w:val="006848C8"/>
    <w:rsid w:val="00684FB2"/>
    <w:rsid w:val="00685CBE"/>
    <w:rsid w:val="006870A8"/>
    <w:rsid w:val="00687434"/>
    <w:rsid w:val="00687801"/>
    <w:rsid w:val="00687DDD"/>
    <w:rsid w:val="006916FE"/>
    <w:rsid w:val="0069221D"/>
    <w:rsid w:val="00692324"/>
    <w:rsid w:val="0069257D"/>
    <w:rsid w:val="00692EA9"/>
    <w:rsid w:val="00693CCC"/>
    <w:rsid w:val="00693D68"/>
    <w:rsid w:val="00694058"/>
    <w:rsid w:val="006947AD"/>
    <w:rsid w:val="00696480"/>
    <w:rsid w:val="006965B5"/>
    <w:rsid w:val="006978FF"/>
    <w:rsid w:val="006A05F8"/>
    <w:rsid w:val="006A0652"/>
    <w:rsid w:val="006A09B1"/>
    <w:rsid w:val="006A1831"/>
    <w:rsid w:val="006A2D5B"/>
    <w:rsid w:val="006A31B4"/>
    <w:rsid w:val="006A3EF4"/>
    <w:rsid w:val="006A465D"/>
    <w:rsid w:val="006A65A1"/>
    <w:rsid w:val="006A66AB"/>
    <w:rsid w:val="006A6A58"/>
    <w:rsid w:val="006B191E"/>
    <w:rsid w:val="006B193E"/>
    <w:rsid w:val="006B3B80"/>
    <w:rsid w:val="006B4E84"/>
    <w:rsid w:val="006B50F0"/>
    <w:rsid w:val="006B60B5"/>
    <w:rsid w:val="006B6475"/>
    <w:rsid w:val="006B670E"/>
    <w:rsid w:val="006B705C"/>
    <w:rsid w:val="006B7CD4"/>
    <w:rsid w:val="006B7D21"/>
    <w:rsid w:val="006C0268"/>
    <w:rsid w:val="006C118F"/>
    <w:rsid w:val="006C145A"/>
    <w:rsid w:val="006C3B14"/>
    <w:rsid w:val="006C3CC5"/>
    <w:rsid w:val="006C4053"/>
    <w:rsid w:val="006C49AD"/>
    <w:rsid w:val="006C4D16"/>
    <w:rsid w:val="006C5AE0"/>
    <w:rsid w:val="006C5B5D"/>
    <w:rsid w:val="006C6AD3"/>
    <w:rsid w:val="006C6B94"/>
    <w:rsid w:val="006D0505"/>
    <w:rsid w:val="006D0591"/>
    <w:rsid w:val="006D09BB"/>
    <w:rsid w:val="006D121F"/>
    <w:rsid w:val="006D17C0"/>
    <w:rsid w:val="006D207E"/>
    <w:rsid w:val="006D29DC"/>
    <w:rsid w:val="006D3428"/>
    <w:rsid w:val="006D3934"/>
    <w:rsid w:val="006D3A34"/>
    <w:rsid w:val="006D3F15"/>
    <w:rsid w:val="006D58B9"/>
    <w:rsid w:val="006D5F27"/>
    <w:rsid w:val="006D64E0"/>
    <w:rsid w:val="006D7ACD"/>
    <w:rsid w:val="006E0155"/>
    <w:rsid w:val="006E080A"/>
    <w:rsid w:val="006E0BE7"/>
    <w:rsid w:val="006E12C0"/>
    <w:rsid w:val="006E18E7"/>
    <w:rsid w:val="006E25AB"/>
    <w:rsid w:val="006E2ED4"/>
    <w:rsid w:val="006E2F0E"/>
    <w:rsid w:val="006E416B"/>
    <w:rsid w:val="006E4180"/>
    <w:rsid w:val="006E4F63"/>
    <w:rsid w:val="006E543D"/>
    <w:rsid w:val="006E7647"/>
    <w:rsid w:val="006E7B6E"/>
    <w:rsid w:val="006F0A6B"/>
    <w:rsid w:val="006F1975"/>
    <w:rsid w:val="006F213B"/>
    <w:rsid w:val="006F2CFD"/>
    <w:rsid w:val="006F3005"/>
    <w:rsid w:val="006F3B39"/>
    <w:rsid w:val="006F477D"/>
    <w:rsid w:val="006F490E"/>
    <w:rsid w:val="006F50A4"/>
    <w:rsid w:val="006F55B8"/>
    <w:rsid w:val="006F640A"/>
    <w:rsid w:val="006F6C48"/>
    <w:rsid w:val="006F7648"/>
    <w:rsid w:val="006F7D31"/>
    <w:rsid w:val="007000A8"/>
    <w:rsid w:val="00700150"/>
    <w:rsid w:val="00700BC0"/>
    <w:rsid w:val="007010BE"/>
    <w:rsid w:val="00701730"/>
    <w:rsid w:val="00701C27"/>
    <w:rsid w:val="007028BD"/>
    <w:rsid w:val="00702BC3"/>
    <w:rsid w:val="0070322D"/>
    <w:rsid w:val="00703430"/>
    <w:rsid w:val="00703F22"/>
    <w:rsid w:val="00704D64"/>
    <w:rsid w:val="00707199"/>
    <w:rsid w:val="007073F8"/>
    <w:rsid w:val="00711185"/>
    <w:rsid w:val="00711BB1"/>
    <w:rsid w:val="007121D4"/>
    <w:rsid w:val="00712728"/>
    <w:rsid w:val="00713641"/>
    <w:rsid w:val="00714129"/>
    <w:rsid w:val="0071415E"/>
    <w:rsid w:val="00714EF1"/>
    <w:rsid w:val="00715FAF"/>
    <w:rsid w:val="007162D2"/>
    <w:rsid w:val="00717272"/>
    <w:rsid w:val="00717442"/>
    <w:rsid w:val="00720CE7"/>
    <w:rsid w:val="00722619"/>
    <w:rsid w:val="00723511"/>
    <w:rsid w:val="007236E9"/>
    <w:rsid w:val="00723DCE"/>
    <w:rsid w:val="00723FC0"/>
    <w:rsid w:val="007250B3"/>
    <w:rsid w:val="0072590D"/>
    <w:rsid w:val="00726662"/>
    <w:rsid w:val="00726951"/>
    <w:rsid w:val="00726AFC"/>
    <w:rsid w:val="0072710D"/>
    <w:rsid w:val="00727243"/>
    <w:rsid w:val="00730091"/>
    <w:rsid w:val="0073057B"/>
    <w:rsid w:val="00730F69"/>
    <w:rsid w:val="00731575"/>
    <w:rsid w:val="007322B8"/>
    <w:rsid w:val="00733348"/>
    <w:rsid w:val="00733F59"/>
    <w:rsid w:val="007348FF"/>
    <w:rsid w:val="00734973"/>
    <w:rsid w:val="007357FF"/>
    <w:rsid w:val="00735F50"/>
    <w:rsid w:val="007367E9"/>
    <w:rsid w:val="00736FE2"/>
    <w:rsid w:val="007373A1"/>
    <w:rsid w:val="00737B2C"/>
    <w:rsid w:val="00742C21"/>
    <w:rsid w:val="0074342A"/>
    <w:rsid w:val="00743CB8"/>
    <w:rsid w:val="00744938"/>
    <w:rsid w:val="007451B1"/>
    <w:rsid w:val="00747033"/>
    <w:rsid w:val="007472EE"/>
    <w:rsid w:val="00747A03"/>
    <w:rsid w:val="00750398"/>
    <w:rsid w:val="00750473"/>
    <w:rsid w:val="00751000"/>
    <w:rsid w:val="007514B6"/>
    <w:rsid w:val="0075161F"/>
    <w:rsid w:val="00751636"/>
    <w:rsid w:val="00751D6B"/>
    <w:rsid w:val="007522D2"/>
    <w:rsid w:val="00752312"/>
    <w:rsid w:val="00752BA5"/>
    <w:rsid w:val="00752EE6"/>
    <w:rsid w:val="007539E9"/>
    <w:rsid w:val="007539F1"/>
    <w:rsid w:val="00753A9C"/>
    <w:rsid w:val="00753BA8"/>
    <w:rsid w:val="00753CF8"/>
    <w:rsid w:val="007546EB"/>
    <w:rsid w:val="007547DC"/>
    <w:rsid w:val="007548AC"/>
    <w:rsid w:val="00756736"/>
    <w:rsid w:val="00760783"/>
    <w:rsid w:val="00760839"/>
    <w:rsid w:val="00760C0B"/>
    <w:rsid w:val="007610A2"/>
    <w:rsid w:val="007617F9"/>
    <w:rsid w:val="00761EFC"/>
    <w:rsid w:val="00762148"/>
    <w:rsid w:val="00762CB3"/>
    <w:rsid w:val="00763A19"/>
    <w:rsid w:val="00763B65"/>
    <w:rsid w:val="00763C2F"/>
    <w:rsid w:val="00765C08"/>
    <w:rsid w:val="007664A8"/>
    <w:rsid w:val="007678FF"/>
    <w:rsid w:val="007700A0"/>
    <w:rsid w:val="00770798"/>
    <w:rsid w:val="00770D8B"/>
    <w:rsid w:val="00771850"/>
    <w:rsid w:val="007725A3"/>
    <w:rsid w:val="007729AF"/>
    <w:rsid w:val="00772AC1"/>
    <w:rsid w:val="00772FB0"/>
    <w:rsid w:val="00773B3F"/>
    <w:rsid w:val="00773FDD"/>
    <w:rsid w:val="007752E4"/>
    <w:rsid w:val="00775755"/>
    <w:rsid w:val="007764A7"/>
    <w:rsid w:val="00777BB8"/>
    <w:rsid w:val="00780FDA"/>
    <w:rsid w:val="007815B2"/>
    <w:rsid w:val="007818EA"/>
    <w:rsid w:val="007819CE"/>
    <w:rsid w:val="00781D59"/>
    <w:rsid w:val="00781E25"/>
    <w:rsid w:val="007843DC"/>
    <w:rsid w:val="00784CF9"/>
    <w:rsid w:val="00784DD2"/>
    <w:rsid w:val="00785899"/>
    <w:rsid w:val="00785E1E"/>
    <w:rsid w:val="0078603E"/>
    <w:rsid w:val="00786834"/>
    <w:rsid w:val="00786EAB"/>
    <w:rsid w:val="00787040"/>
    <w:rsid w:val="0078719B"/>
    <w:rsid w:val="007875EF"/>
    <w:rsid w:val="007877A6"/>
    <w:rsid w:val="00787C99"/>
    <w:rsid w:val="00791165"/>
    <w:rsid w:val="00791542"/>
    <w:rsid w:val="0079287D"/>
    <w:rsid w:val="007938A7"/>
    <w:rsid w:val="00794982"/>
    <w:rsid w:val="00794D27"/>
    <w:rsid w:val="0079555D"/>
    <w:rsid w:val="00795882"/>
    <w:rsid w:val="007964A5"/>
    <w:rsid w:val="00796734"/>
    <w:rsid w:val="0079718A"/>
    <w:rsid w:val="007978D5"/>
    <w:rsid w:val="007A087E"/>
    <w:rsid w:val="007A28CC"/>
    <w:rsid w:val="007A4486"/>
    <w:rsid w:val="007A5BFC"/>
    <w:rsid w:val="007A5FEC"/>
    <w:rsid w:val="007A644C"/>
    <w:rsid w:val="007A6E36"/>
    <w:rsid w:val="007A7550"/>
    <w:rsid w:val="007A7CE4"/>
    <w:rsid w:val="007B136A"/>
    <w:rsid w:val="007B1528"/>
    <w:rsid w:val="007B2456"/>
    <w:rsid w:val="007B2773"/>
    <w:rsid w:val="007B34DA"/>
    <w:rsid w:val="007B371E"/>
    <w:rsid w:val="007B5B60"/>
    <w:rsid w:val="007B6E40"/>
    <w:rsid w:val="007C0568"/>
    <w:rsid w:val="007C0663"/>
    <w:rsid w:val="007C0842"/>
    <w:rsid w:val="007C110D"/>
    <w:rsid w:val="007C12CE"/>
    <w:rsid w:val="007C2391"/>
    <w:rsid w:val="007C2F9E"/>
    <w:rsid w:val="007C2FD8"/>
    <w:rsid w:val="007C3491"/>
    <w:rsid w:val="007C34BA"/>
    <w:rsid w:val="007C3D2B"/>
    <w:rsid w:val="007C468A"/>
    <w:rsid w:val="007C4F2C"/>
    <w:rsid w:val="007C5010"/>
    <w:rsid w:val="007C5A72"/>
    <w:rsid w:val="007C5CBE"/>
    <w:rsid w:val="007C68B9"/>
    <w:rsid w:val="007C6A97"/>
    <w:rsid w:val="007C77CF"/>
    <w:rsid w:val="007C7F82"/>
    <w:rsid w:val="007D00E9"/>
    <w:rsid w:val="007D039E"/>
    <w:rsid w:val="007D078E"/>
    <w:rsid w:val="007D154F"/>
    <w:rsid w:val="007D15E0"/>
    <w:rsid w:val="007D1690"/>
    <w:rsid w:val="007D2017"/>
    <w:rsid w:val="007D2249"/>
    <w:rsid w:val="007D3008"/>
    <w:rsid w:val="007D36A7"/>
    <w:rsid w:val="007D460E"/>
    <w:rsid w:val="007D4864"/>
    <w:rsid w:val="007D4D96"/>
    <w:rsid w:val="007D58A2"/>
    <w:rsid w:val="007D7FE9"/>
    <w:rsid w:val="007E0A86"/>
    <w:rsid w:val="007E24CC"/>
    <w:rsid w:val="007E2E89"/>
    <w:rsid w:val="007E2F47"/>
    <w:rsid w:val="007E4324"/>
    <w:rsid w:val="007E500D"/>
    <w:rsid w:val="007E647F"/>
    <w:rsid w:val="007E68B1"/>
    <w:rsid w:val="007E6DE8"/>
    <w:rsid w:val="007E78B1"/>
    <w:rsid w:val="007F001A"/>
    <w:rsid w:val="007F0C24"/>
    <w:rsid w:val="007F2C4B"/>
    <w:rsid w:val="007F57F1"/>
    <w:rsid w:val="007F6D77"/>
    <w:rsid w:val="007F6F62"/>
    <w:rsid w:val="007F704B"/>
    <w:rsid w:val="007F7AAA"/>
    <w:rsid w:val="0080140C"/>
    <w:rsid w:val="008020B7"/>
    <w:rsid w:val="00802AE6"/>
    <w:rsid w:val="00802FAB"/>
    <w:rsid w:val="00803504"/>
    <w:rsid w:val="008038DB"/>
    <w:rsid w:val="00803951"/>
    <w:rsid w:val="00803D9B"/>
    <w:rsid w:val="00805040"/>
    <w:rsid w:val="00805C93"/>
    <w:rsid w:val="008064AF"/>
    <w:rsid w:val="008066C3"/>
    <w:rsid w:val="008071E5"/>
    <w:rsid w:val="008073F7"/>
    <w:rsid w:val="008078FA"/>
    <w:rsid w:val="008107A0"/>
    <w:rsid w:val="0081114E"/>
    <w:rsid w:val="00811310"/>
    <w:rsid w:val="0081161D"/>
    <w:rsid w:val="00813181"/>
    <w:rsid w:val="0081337A"/>
    <w:rsid w:val="008139D2"/>
    <w:rsid w:val="00813BC9"/>
    <w:rsid w:val="00813E5B"/>
    <w:rsid w:val="00815070"/>
    <w:rsid w:val="00815151"/>
    <w:rsid w:val="00815421"/>
    <w:rsid w:val="008156AD"/>
    <w:rsid w:val="00815BA0"/>
    <w:rsid w:val="0081610C"/>
    <w:rsid w:val="008165D6"/>
    <w:rsid w:val="0081702E"/>
    <w:rsid w:val="00817449"/>
    <w:rsid w:val="00817E41"/>
    <w:rsid w:val="00820594"/>
    <w:rsid w:val="00820A43"/>
    <w:rsid w:val="0082368E"/>
    <w:rsid w:val="008237B7"/>
    <w:rsid w:val="008245A7"/>
    <w:rsid w:val="0082464E"/>
    <w:rsid w:val="00826C39"/>
    <w:rsid w:val="008272C3"/>
    <w:rsid w:val="008275CF"/>
    <w:rsid w:val="00827621"/>
    <w:rsid w:val="00827BEE"/>
    <w:rsid w:val="00827C06"/>
    <w:rsid w:val="008325D4"/>
    <w:rsid w:val="008326C6"/>
    <w:rsid w:val="00832B24"/>
    <w:rsid w:val="008353D2"/>
    <w:rsid w:val="00835A21"/>
    <w:rsid w:val="0083652E"/>
    <w:rsid w:val="00836669"/>
    <w:rsid w:val="00836A37"/>
    <w:rsid w:val="00836AEF"/>
    <w:rsid w:val="00836F4B"/>
    <w:rsid w:val="00837081"/>
    <w:rsid w:val="008372C3"/>
    <w:rsid w:val="008373CF"/>
    <w:rsid w:val="00837AAF"/>
    <w:rsid w:val="00837E42"/>
    <w:rsid w:val="00840005"/>
    <w:rsid w:val="0084030B"/>
    <w:rsid w:val="00840E9D"/>
    <w:rsid w:val="00840FAE"/>
    <w:rsid w:val="0084115B"/>
    <w:rsid w:val="00841F52"/>
    <w:rsid w:val="00842253"/>
    <w:rsid w:val="00844669"/>
    <w:rsid w:val="00844A0D"/>
    <w:rsid w:val="008450B4"/>
    <w:rsid w:val="008451E0"/>
    <w:rsid w:val="00845565"/>
    <w:rsid w:val="00845970"/>
    <w:rsid w:val="00845E77"/>
    <w:rsid w:val="00846B67"/>
    <w:rsid w:val="00847686"/>
    <w:rsid w:val="008478E0"/>
    <w:rsid w:val="00847A39"/>
    <w:rsid w:val="0085020E"/>
    <w:rsid w:val="008507C3"/>
    <w:rsid w:val="00851FFC"/>
    <w:rsid w:val="00852152"/>
    <w:rsid w:val="0085217F"/>
    <w:rsid w:val="008523A3"/>
    <w:rsid w:val="00852D4A"/>
    <w:rsid w:val="00854544"/>
    <w:rsid w:val="00854B3A"/>
    <w:rsid w:val="008552FD"/>
    <w:rsid w:val="00855791"/>
    <w:rsid w:val="00855A44"/>
    <w:rsid w:val="00855BD9"/>
    <w:rsid w:val="00855C9E"/>
    <w:rsid w:val="00856C0F"/>
    <w:rsid w:val="00857848"/>
    <w:rsid w:val="00860779"/>
    <w:rsid w:val="00860811"/>
    <w:rsid w:val="00861D6A"/>
    <w:rsid w:val="008633E1"/>
    <w:rsid w:val="00863AFA"/>
    <w:rsid w:val="00864651"/>
    <w:rsid w:val="00864871"/>
    <w:rsid w:val="00865236"/>
    <w:rsid w:val="008653FB"/>
    <w:rsid w:val="00865786"/>
    <w:rsid w:val="0086602C"/>
    <w:rsid w:val="008666C9"/>
    <w:rsid w:val="0086674F"/>
    <w:rsid w:val="00866C91"/>
    <w:rsid w:val="00867AFC"/>
    <w:rsid w:val="00867B1D"/>
    <w:rsid w:val="008701DC"/>
    <w:rsid w:val="0087080C"/>
    <w:rsid w:val="00870F88"/>
    <w:rsid w:val="008710FA"/>
    <w:rsid w:val="00872682"/>
    <w:rsid w:val="00873F5F"/>
    <w:rsid w:val="008743D0"/>
    <w:rsid w:val="00874EB4"/>
    <w:rsid w:val="00875472"/>
    <w:rsid w:val="008757DB"/>
    <w:rsid w:val="00876868"/>
    <w:rsid w:val="0087724E"/>
    <w:rsid w:val="0088008B"/>
    <w:rsid w:val="008803B7"/>
    <w:rsid w:val="00880C66"/>
    <w:rsid w:val="008814BF"/>
    <w:rsid w:val="008819BD"/>
    <w:rsid w:val="008819D8"/>
    <w:rsid w:val="008819F0"/>
    <w:rsid w:val="00881DBD"/>
    <w:rsid w:val="00883650"/>
    <w:rsid w:val="008841B3"/>
    <w:rsid w:val="0088498A"/>
    <w:rsid w:val="00884D8D"/>
    <w:rsid w:val="00884F20"/>
    <w:rsid w:val="00885015"/>
    <w:rsid w:val="00885B2E"/>
    <w:rsid w:val="00886197"/>
    <w:rsid w:val="008864B9"/>
    <w:rsid w:val="00886C3F"/>
    <w:rsid w:val="00886E35"/>
    <w:rsid w:val="00887FFB"/>
    <w:rsid w:val="00890885"/>
    <w:rsid w:val="00890FB2"/>
    <w:rsid w:val="008911B1"/>
    <w:rsid w:val="008914BD"/>
    <w:rsid w:val="0089165B"/>
    <w:rsid w:val="00892BD2"/>
    <w:rsid w:val="00892BE8"/>
    <w:rsid w:val="00892E8F"/>
    <w:rsid w:val="008936F2"/>
    <w:rsid w:val="00893729"/>
    <w:rsid w:val="0089459A"/>
    <w:rsid w:val="00895B8B"/>
    <w:rsid w:val="00896EC9"/>
    <w:rsid w:val="00896F79"/>
    <w:rsid w:val="0089775A"/>
    <w:rsid w:val="008A08E0"/>
    <w:rsid w:val="008A12F5"/>
    <w:rsid w:val="008A2B8C"/>
    <w:rsid w:val="008A3050"/>
    <w:rsid w:val="008A33A8"/>
    <w:rsid w:val="008A3B8A"/>
    <w:rsid w:val="008A48B9"/>
    <w:rsid w:val="008A5717"/>
    <w:rsid w:val="008A5E0A"/>
    <w:rsid w:val="008A5E2C"/>
    <w:rsid w:val="008A629B"/>
    <w:rsid w:val="008A6CB3"/>
    <w:rsid w:val="008A7B3A"/>
    <w:rsid w:val="008B03DD"/>
    <w:rsid w:val="008B0A47"/>
    <w:rsid w:val="008B1551"/>
    <w:rsid w:val="008B16D9"/>
    <w:rsid w:val="008B1769"/>
    <w:rsid w:val="008B2EC7"/>
    <w:rsid w:val="008B35B1"/>
    <w:rsid w:val="008B3AE8"/>
    <w:rsid w:val="008B41E2"/>
    <w:rsid w:val="008B4410"/>
    <w:rsid w:val="008B49D2"/>
    <w:rsid w:val="008B4CA1"/>
    <w:rsid w:val="008B5824"/>
    <w:rsid w:val="008B5826"/>
    <w:rsid w:val="008B5E06"/>
    <w:rsid w:val="008B5E37"/>
    <w:rsid w:val="008B62B7"/>
    <w:rsid w:val="008B7970"/>
    <w:rsid w:val="008B7A9E"/>
    <w:rsid w:val="008C0AB5"/>
    <w:rsid w:val="008C2358"/>
    <w:rsid w:val="008C2557"/>
    <w:rsid w:val="008C31AF"/>
    <w:rsid w:val="008C352D"/>
    <w:rsid w:val="008C3816"/>
    <w:rsid w:val="008C3DA5"/>
    <w:rsid w:val="008C5A02"/>
    <w:rsid w:val="008C640E"/>
    <w:rsid w:val="008C756E"/>
    <w:rsid w:val="008D0D2D"/>
    <w:rsid w:val="008D2497"/>
    <w:rsid w:val="008D26F4"/>
    <w:rsid w:val="008D29D4"/>
    <w:rsid w:val="008D2DA3"/>
    <w:rsid w:val="008D2DB0"/>
    <w:rsid w:val="008D4E6F"/>
    <w:rsid w:val="008D54A5"/>
    <w:rsid w:val="008D567F"/>
    <w:rsid w:val="008D657B"/>
    <w:rsid w:val="008D7B0E"/>
    <w:rsid w:val="008E0740"/>
    <w:rsid w:val="008E1D02"/>
    <w:rsid w:val="008E29E1"/>
    <w:rsid w:val="008E3709"/>
    <w:rsid w:val="008E3D4D"/>
    <w:rsid w:val="008E4428"/>
    <w:rsid w:val="008E4E19"/>
    <w:rsid w:val="008E5B58"/>
    <w:rsid w:val="008E5CAE"/>
    <w:rsid w:val="008E6751"/>
    <w:rsid w:val="008E685C"/>
    <w:rsid w:val="008E6895"/>
    <w:rsid w:val="008F04ED"/>
    <w:rsid w:val="008F08E6"/>
    <w:rsid w:val="008F1538"/>
    <w:rsid w:val="008F1820"/>
    <w:rsid w:val="008F1B73"/>
    <w:rsid w:val="008F2934"/>
    <w:rsid w:val="008F3397"/>
    <w:rsid w:val="008F38CD"/>
    <w:rsid w:val="008F3F0C"/>
    <w:rsid w:val="008F5C7C"/>
    <w:rsid w:val="008F5CC5"/>
    <w:rsid w:val="008F5F14"/>
    <w:rsid w:val="008F6F9C"/>
    <w:rsid w:val="008F763F"/>
    <w:rsid w:val="00901C70"/>
    <w:rsid w:val="00901E2D"/>
    <w:rsid w:val="00901EAB"/>
    <w:rsid w:val="00901F18"/>
    <w:rsid w:val="00902518"/>
    <w:rsid w:val="009025BB"/>
    <w:rsid w:val="00902649"/>
    <w:rsid w:val="00902C7E"/>
    <w:rsid w:val="00903261"/>
    <w:rsid w:val="0090362D"/>
    <w:rsid w:val="00903E73"/>
    <w:rsid w:val="00904720"/>
    <w:rsid w:val="00905914"/>
    <w:rsid w:val="00906455"/>
    <w:rsid w:val="00906885"/>
    <w:rsid w:val="00906983"/>
    <w:rsid w:val="00906BDA"/>
    <w:rsid w:val="00906EA3"/>
    <w:rsid w:val="00907D23"/>
    <w:rsid w:val="0091009D"/>
    <w:rsid w:val="009114A8"/>
    <w:rsid w:val="009117BC"/>
    <w:rsid w:val="00911EDB"/>
    <w:rsid w:val="0091341E"/>
    <w:rsid w:val="00913556"/>
    <w:rsid w:val="0091378C"/>
    <w:rsid w:val="00913A46"/>
    <w:rsid w:val="0091413B"/>
    <w:rsid w:val="0091458C"/>
    <w:rsid w:val="00914806"/>
    <w:rsid w:val="009157A3"/>
    <w:rsid w:val="00915DA7"/>
    <w:rsid w:val="00916157"/>
    <w:rsid w:val="00920214"/>
    <w:rsid w:val="0092058D"/>
    <w:rsid w:val="009207C0"/>
    <w:rsid w:val="00920824"/>
    <w:rsid w:val="00921CFF"/>
    <w:rsid w:val="00922F21"/>
    <w:rsid w:val="00923928"/>
    <w:rsid w:val="00923A55"/>
    <w:rsid w:val="0092412E"/>
    <w:rsid w:val="00924FB6"/>
    <w:rsid w:val="00926E41"/>
    <w:rsid w:val="00931ED8"/>
    <w:rsid w:val="00931F6B"/>
    <w:rsid w:val="00931FFF"/>
    <w:rsid w:val="00932D76"/>
    <w:rsid w:val="00932DE4"/>
    <w:rsid w:val="00933158"/>
    <w:rsid w:val="00933D15"/>
    <w:rsid w:val="00933D34"/>
    <w:rsid w:val="00934AB4"/>
    <w:rsid w:val="00935CA2"/>
    <w:rsid w:val="00940262"/>
    <w:rsid w:val="0094323C"/>
    <w:rsid w:val="00943C20"/>
    <w:rsid w:val="00945A38"/>
    <w:rsid w:val="00945F07"/>
    <w:rsid w:val="00946635"/>
    <w:rsid w:val="0094795D"/>
    <w:rsid w:val="00950E3C"/>
    <w:rsid w:val="00951714"/>
    <w:rsid w:val="00951A5D"/>
    <w:rsid w:val="00951A8E"/>
    <w:rsid w:val="00952264"/>
    <w:rsid w:val="009525CB"/>
    <w:rsid w:val="00953115"/>
    <w:rsid w:val="009537BC"/>
    <w:rsid w:val="00953BE0"/>
    <w:rsid w:val="00953C63"/>
    <w:rsid w:val="00954708"/>
    <w:rsid w:val="00954F2A"/>
    <w:rsid w:val="00955D4B"/>
    <w:rsid w:val="00956577"/>
    <w:rsid w:val="0095693E"/>
    <w:rsid w:val="00957CB9"/>
    <w:rsid w:val="0096007F"/>
    <w:rsid w:val="00960A52"/>
    <w:rsid w:val="00960EE8"/>
    <w:rsid w:val="00960F43"/>
    <w:rsid w:val="00960FA5"/>
    <w:rsid w:val="0096291D"/>
    <w:rsid w:val="00962A87"/>
    <w:rsid w:val="00962D03"/>
    <w:rsid w:val="009639E0"/>
    <w:rsid w:val="00964C5C"/>
    <w:rsid w:val="00966054"/>
    <w:rsid w:val="00966449"/>
    <w:rsid w:val="00967695"/>
    <w:rsid w:val="00967871"/>
    <w:rsid w:val="00970112"/>
    <w:rsid w:val="009709FF"/>
    <w:rsid w:val="00970A6E"/>
    <w:rsid w:val="00970E0D"/>
    <w:rsid w:val="00971378"/>
    <w:rsid w:val="00972F30"/>
    <w:rsid w:val="009733D6"/>
    <w:rsid w:val="0097347E"/>
    <w:rsid w:val="00973C14"/>
    <w:rsid w:val="00973EF0"/>
    <w:rsid w:val="00975011"/>
    <w:rsid w:val="0097629E"/>
    <w:rsid w:val="00976372"/>
    <w:rsid w:val="00977286"/>
    <w:rsid w:val="009776AB"/>
    <w:rsid w:val="00977702"/>
    <w:rsid w:val="00981007"/>
    <w:rsid w:val="009815F5"/>
    <w:rsid w:val="009818AB"/>
    <w:rsid w:val="009820A4"/>
    <w:rsid w:val="00982308"/>
    <w:rsid w:val="009828DC"/>
    <w:rsid w:val="00982DED"/>
    <w:rsid w:val="0098349A"/>
    <w:rsid w:val="00983D6E"/>
    <w:rsid w:val="00984EA6"/>
    <w:rsid w:val="00985317"/>
    <w:rsid w:val="00985485"/>
    <w:rsid w:val="00985A46"/>
    <w:rsid w:val="00986A86"/>
    <w:rsid w:val="00986D34"/>
    <w:rsid w:val="00987629"/>
    <w:rsid w:val="00987948"/>
    <w:rsid w:val="00987AE1"/>
    <w:rsid w:val="00991916"/>
    <w:rsid w:val="00991AC7"/>
    <w:rsid w:val="0099316C"/>
    <w:rsid w:val="00993D51"/>
    <w:rsid w:val="00993D96"/>
    <w:rsid w:val="00994C97"/>
    <w:rsid w:val="00995FBF"/>
    <w:rsid w:val="0099616A"/>
    <w:rsid w:val="00996187"/>
    <w:rsid w:val="0099646A"/>
    <w:rsid w:val="00996473"/>
    <w:rsid w:val="0099654C"/>
    <w:rsid w:val="00996A3E"/>
    <w:rsid w:val="00996A6D"/>
    <w:rsid w:val="0099795E"/>
    <w:rsid w:val="009A0B54"/>
    <w:rsid w:val="009A1131"/>
    <w:rsid w:val="009A17B8"/>
    <w:rsid w:val="009A1CC0"/>
    <w:rsid w:val="009A1E4C"/>
    <w:rsid w:val="009A1F2E"/>
    <w:rsid w:val="009A1F7A"/>
    <w:rsid w:val="009A2106"/>
    <w:rsid w:val="009A2688"/>
    <w:rsid w:val="009A3385"/>
    <w:rsid w:val="009A46B7"/>
    <w:rsid w:val="009A4C5B"/>
    <w:rsid w:val="009A518C"/>
    <w:rsid w:val="009A5412"/>
    <w:rsid w:val="009A66ED"/>
    <w:rsid w:val="009A6B7E"/>
    <w:rsid w:val="009A6BDC"/>
    <w:rsid w:val="009B0A56"/>
    <w:rsid w:val="009B0B27"/>
    <w:rsid w:val="009B3979"/>
    <w:rsid w:val="009B39F9"/>
    <w:rsid w:val="009B4760"/>
    <w:rsid w:val="009B5151"/>
    <w:rsid w:val="009B5FB9"/>
    <w:rsid w:val="009B6F0F"/>
    <w:rsid w:val="009B6F86"/>
    <w:rsid w:val="009B701A"/>
    <w:rsid w:val="009B734F"/>
    <w:rsid w:val="009B7C3D"/>
    <w:rsid w:val="009C0131"/>
    <w:rsid w:val="009C0223"/>
    <w:rsid w:val="009C07A7"/>
    <w:rsid w:val="009C2E75"/>
    <w:rsid w:val="009C315C"/>
    <w:rsid w:val="009C3513"/>
    <w:rsid w:val="009C3CAA"/>
    <w:rsid w:val="009C50AB"/>
    <w:rsid w:val="009C5737"/>
    <w:rsid w:val="009C57B4"/>
    <w:rsid w:val="009C5B19"/>
    <w:rsid w:val="009C607D"/>
    <w:rsid w:val="009C64D1"/>
    <w:rsid w:val="009C6FCF"/>
    <w:rsid w:val="009C724A"/>
    <w:rsid w:val="009C7B9E"/>
    <w:rsid w:val="009D03F0"/>
    <w:rsid w:val="009D0DE4"/>
    <w:rsid w:val="009D25E5"/>
    <w:rsid w:val="009D2EED"/>
    <w:rsid w:val="009D5D53"/>
    <w:rsid w:val="009D6674"/>
    <w:rsid w:val="009D6884"/>
    <w:rsid w:val="009D6ADB"/>
    <w:rsid w:val="009D705E"/>
    <w:rsid w:val="009D75EE"/>
    <w:rsid w:val="009E1404"/>
    <w:rsid w:val="009E188E"/>
    <w:rsid w:val="009E2162"/>
    <w:rsid w:val="009E2437"/>
    <w:rsid w:val="009E251A"/>
    <w:rsid w:val="009E2AAC"/>
    <w:rsid w:val="009E2E5E"/>
    <w:rsid w:val="009E333D"/>
    <w:rsid w:val="009E4367"/>
    <w:rsid w:val="009E4B2B"/>
    <w:rsid w:val="009E50C0"/>
    <w:rsid w:val="009E63F3"/>
    <w:rsid w:val="009E6D44"/>
    <w:rsid w:val="009E6F2D"/>
    <w:rsid w:val="009E741A"/>
    <w:rsid w:val="009F0C2A"/>
    <w:rsid w:val="009F1E5C"/>
    <w:rsid w:val="009F1F30"/>
    <w:rsid w:val="009F26FF"/>
    <w:rsid w:val="009F33C5"/>
    <w:rsid w:val="009F3D2D"/>
    <w:rsid w:val="009F3F8D"/>
    <w:rsid w:val="009F5069"/>
    <w:rsid w:val="009F592A"/>
    <w:rsid w:val="009F5A3E"/>
    <w:rsid w:val="009F6402"/>
    <w:rsid w:val="009F6E6F"/>
    <w:rsid w:val="009F6E74"/>
    <w:rsid w:val="009F7BC5"/>
    <w:rsid w:val="009F7C0C"/>
    <w:rsid w:val="009F7F28"/>
    <w:rsid w:val="00A00E14"/>
    <w:rsid w:val="00A00E35"/>
    <w:rsid w:val="00A012FD"/>
    <w:rsid w:val="00A02A57"/>
    <w:rsid w:val="00A04CFD"/>
    <w:rsid w:val="00A04EB2"/>
    <w:rsid w:val="00A05830"/>
    <w:rsid w:val="00A05B3A"/>
    <w:rsid w:val="00A05BEC"/>
    <w:rsid w:val="00A05FC8"/>
    <w:rsid w:val="00A067D9"/>
    <w:rsid w:val="00A120A1"/>
    <w:rsid w:val="00A13F84"/>
    <w:rsid w:val="00A14D62"/>
    <w:rsid w:val="00A14DD8"/>
    <w:rsid w:val="00A15259"/>
    <w:rsid w:val="00A15CA8"/>
    <w:rsid w:val="00A160A3"/>
    <w:rsid w:val="00A16384"/>
    <w:rsid w:val="00A1654E"/>
    <w:rsid w:val="00A168DF"/>
    <w:rsid w:val="00A1759C"/>
    <w:rsid w:val="00A2183F"/>
    <w:rsid w:val="00A21FD4"/>
    <w:rsid w:val="00A22A3A"/>
    <w:rsid w:val="00A22BAD"/>
    <w:rsid w:val="00A22FBD"/>
    <w:rsid w:val="00A235ED"/>
    <w:rsid w:val="00A2510D"/>
    <w:rsid w:val="00A25A5D"/>
    <w:rsid w:val="00A30266"/>
    <w:rsid w:val="00A30F0F"/>
    <w:rsid w:val="00A3160D"/>
    <w:rsid w:val="00A31C55"/>
    <w:rsid w:val="00A32FD0"/>
    <w:rsid w:val="00A3358E"/>
    <w:rsid w:val="00A33EA8"/>
    <w:rsid w:val="00A3489D"/>
    <w:rsid w:val="00A35200"/>
    <w:rsid w:val="00A35421"/>
    <w:rsid w:val="00A35CF2"/>
    <w:rsid w:val="00A36134"/>
    <w:rsid w:val="00A36EFC"/>
    <w:rsid w:val="00A43C76"/>
    <w:rsid w:val="00A445F4"/>
    <w:rsid w:val="00A447A0"/>
    <w:rsid w:val="00A44BD3"/>
    <w:rsid w:val="00A44C6F"/>
    <w:rsid w:val="00A45BF4"/>
    <w:rsid w:val="00A45E1A"/>
    <w:rsid w:val="00A46E97"/>
    <w:rsid w:val="00A4750C"/>
    <w:rsid w:val="00A47D37"/>
    <w:rsid w:val="00A50F1C"/>
    <w:rsid w:val="00A5196E"/>
    <w:rsid w:val="00A51BBB"/>
    <w:rsid w:val="00A520A4"/>
    <w:rsid w:val="00A53572"/>
    <w:rsid w:val="00A53AEC"/>
    <w:rsid w:val="00A544CD"/>
    <w:rsid w:val="00A55512"/>
    <w:rsid w:val="00A56B66"/>
    <w:rsid w:val="00A5702A"/>
    <w:rsid w:val="00A572BA"/>
    <w:rsid w:val="00A57EC8"/>
    <w:rsid w:val="00A625E8"/>
    <w:rsid w:val="00A6312F"/>
    <w:rsid w:val="00A63623"/>
    <w:rsid w:val="00A639B1"/>
    <w:rsid w:val="00A649B9"/>
    <w:rsid w:val="00A64C49"/>
    <w:rsid w:val="00A64FC3"/>
    <w:rsid w:val="00A65C1A"/>
    <w:rsid w:val="00A65CEB"/>
    <w:rsid w:val="00A6650F"/>
    <w:rsid w:val="00A6668B"/>
    <w:rsid w:val="00A67047"/>
    <w:rsid w:val="00A70379"/>
    <w:rsid w:val="00A70A05"/>
    <w:rsid w:val="00A71AD6"/>
    <w:rsid w:val="00A72A70"/>
    <w:rsid w:val="00A72AF9"/>
    <w:rsid w:val="00A732F0"/>
    <w:rsid w:val="00A7333F"/>
    <w:rsid w:val="00A7366C"/>
    <w:rsid w:val="00A74392"/>
    <w:rsid w:val="00A743A9"/>
    <w:rsid w:val="00A74ABE"/>
    <w:rsid w:val="00A754BB"/>
    <w:rsid w:val="00A76CAC"/>
    <w:rsid w:val="00A77ED8"/>
    <w:rsid w:val="00A807D2"/>
    <w:rsid w:val="00A81267"/>
    <w:rsid w:val="00A81714"/>
    <w:rsid w:val="00A81AD4"/>
    <w:rsid w:val="00A8208F"/>
    <w:rsid w:val="00A82A94"/>
    <w:rsid w:val="00A82B80"/>
    <w:rsid w:val="00A83C48"/>
    <w:rsid w:val="00A857E9"/>
    <w:rsid w:val="00A85D89"/>
    <w:rsid w:val="00A86896"/>
    <w:rsid w:val="00A87542"/>
    <w:rsid w:val="00A87BE8"/>
    <w:rsid w:val="00A87CE1"/>
    <w:rsid w:val="00A87DDF"/>
    <w:rsid w:val="00A90AC2"/>
    <w:rsid w:val="00A90FD5"/>
    <w:rsid w:val="00A9165B"/>
    <w:rsid w:val="00A92059"/>
    <w:rsid w:val="00A928DA"/>
    <w:rsid w:val="00A93905"/>
    <w:rsid w:val="00A93B19"/>
    <w:rsid w:val="00A93B4C"/>
    <w:rsid w:val="00A94397"/>
    <w:rsid w:val="00A94453"/>
    <w:rsid w:val="00A95378"/>
    <w:rsid w:val="00A95562"/>
    <w:rsid w:val="00A9689F"/>
    <w:rsid w:val="00A96BC9"/>
    <w:rsid w:val="00AA095E"/>
    <w:rsid w:val="00AA0EA1"/>
    <w:rsid w:val="00AA1B5B"/>
    <w:rsid w:val="00AA1BBA"/>
    <w:rsid w:val="00AA1D96"/>
    <w:rsid w:val="00AA26E0"/>
    <w:rsid w:val="00AA4E79"/>
    <w:rsid w:val="00AA5CBB"/>
    <w:rsid w:val="00AA5EB2"/>
    <w:rsid w:val="00AB0431"/>
    <w:rsid w:val="00AB0948"/>
    <w:rsid w:val="00AB09EB"/>
    <w:rsid w:val="00AB1770"/>
    <w:rsid w:val="00AB191B"/>
    <w:rsid w:val="00AB2146"/>
    <w:rsid w:val="00AB2F9B"/>
    <w:rsid w:val="00AB4237"/>
    <w:rsid w:val="00AB4CBA"/>
    <w:rsid w:val="00AB52A8"/>
    <w:rsid w:val="00AB5F2D"/>
    <w:rsid w:val="00AB5FBA"/>
    <w:rsid w:val="00AB5FEE"/>
    <w:rsid w:val="00AB7FB7"/>
    <w:rsid w:val="00AC04F8"/>
    <w:rsid w:val="00AC0749"/>
    <w:rsid w:val="00AC0B70"/>
    <w:rsid w:val="00AC0C29"/>
    <w:rsid w:val="00AC24D3"/>
    <w:rsid w:val="00AC3741"/>
    <w:rsid w:val="00AC3B85"/>
    <w:rsid w:val="00AC418C"/>
    <w:rsid w:val="00AC4578"/>
    <w:rsid w:val="00AC462A"/>
    <w:rsid w:val="00AC478C"/>
    <w:rsid w:val="00AC4A46"/>
    <w:rsid w:val="00AC5D42"/>
    <w:rsid w:val="00AC604E"/>
    <w:rsid w:val="00AC633A"/>
    <w:rsid w:val="00AC7086"/>
    <w:rsid w:val="00AC7586"/>
    <w:rsid w:val="00AC782D"/>
    <w:rsid w:val="00AC7EA7"/>
    <w:rsid w:val="00AD028B"/>
    <w:rsid w:val="00AD0BA1"/>
    <w:rsid w:val="00AD0C4B"/>
    <w:rsid w:val="00AD1B08"/>
    <w:rsid w:val="00AD3CAF"/>
    <w:rsid w:val="00AD5225"/>
    <w:rsid w:val="00AD624F"/>
    <w:rsid w:val="00AD63F4"/>
    <w:rsid w:val="00AD6740"/>
    <w:rsid w:val="00AE17C6"/>
    <w:rsid w:val="00AE1DC2"/>
    <w:rsid w:val="00AE1E62"/>
    <w:rsid w:val="00AE22F5"/>
    <w:rsid w:val="00AE2C4C"/>
    <w:rsid w:val="00AE3B35"/>
    <w:rsid w:val="00AE40E3"/>
    <w:rsid w:val="00AE479A"/>
    <w:rsid w:val="00AE5A48"/>
    <w:rsid w:val="00AE7442"/>
    <w:rsid w:val="00AF0231"/>
    <w:rsid w:val="00AF1EAE"/>
    <w:rsid w:val="00AF22DF"/>
    <w:rsid w:val="00AF2455"/>
    <w:rsid w:val="00AF2820"/>
    <w:rsid w:val="00AF477B"/>
    <w:rsid w:val="00AF47A7"/>
    <w:rsid w:val="00AF485B"/>
    <w:rsid w:val="00AF56AC"/>
    <w:rsid w:val="00AF6225"/>
    <w:rsid w:val="00AF641F"/>
    <w:rsid w:val="00AF6AD4"/>
    <w:rsid w:val="00AF701E"/>
    <w:rsid w:val="00AF7534"/>
    <w:rsid w:val="00AF7B71"/>
    <w:rsid w:val="00B00065"/>
    <w:rsid w:val="00B00DE6"/>
    <w:rsid w:val="00B0103B"/>
    <w:rsid w:val="00B01613"/>
    <w:rsid w:val="00B0183E"/>
    <w:rsid w:val="00B018AC"/>
    <w:rsid w:val="00B01F4C"/>
    <w:rsid w:val="00B031C2"/>
    <w:rsid w:val="00B03311"/>
    <w:rsid w:val="00B033BB"/>
    <w:rsid w:val="00B03CC8"/>
    <w:rsid w:val="00B04572"/>
    <w:rsid w:val="00B04F49"/>
    <w:rsid w:val="00B05CFC"/>
    <w:rsid w:val="00B05E62"/>
    <w:rsid w:val="00B0670D"/>
    <w:rsid w:val="00B076DD"/>
    <w:rsid w:val="00B07C47"/>
    <w:rsid w:val="00B11040"/>
    <w:rsid w:val="00B110FC"/>
    <w:rsid w:val="00B11502"/>
    <w:rsid w:val="00B1170B"/>
    <w:rsid w:val="00B11A8C"/>
    <w:rsid w:val="00B12882"/>
    <w:rsid w:val="00B12957"/>
    <w:rsid w:val="00B129C6"/>
    <w:rsid w:val="00B133A0"/>
    <w:rsid w:val="00B134BA"/>
    <w:rsid w:val="00B135CC"/>
    <w:rsid w:val="00B142EC"/>
    <w:rsid w:val="00B148EC"/>
    <w:rsid w:val="00B1551D"/>
    <w:rsid w:val="00B157A3"/>
    <w:rsid w:val="00B16897"/>
    <w:rsid w:val="00B17A37"/>
    <w:rsid w:val="00B17D0C"/>
    <w:rsid w:val="00B20F99"/>
    <w:rsid w:val="00B214D4"/>
    <w:rsid w:val="00B21848"/>
    <w:rsid w:val="00B21C74"/>
    <w:rsid w:val="00B22049"/>
    <w:rsid w:val="00B23366"/>
    <w:rsid w:val="00B24BD4"/>
    <w:rsid w:val="00B24FE7"/>
    <w:rsid w:val="00B25332"/>
    <w:rsid w:val="00B2591D"/>
    <w:rsid w:val="00B25DC5"/>
    <w:rsid w:val="00B26231"/>
    <w:rsid w:val="00B30356"/>
    <w:rsid w:val="00B3174D"/>
    <w:rsid w:val="00B354CC"/>
    <w:rsid w:val="00B35769"/>
    <w:rsid w:val="00B35B00"/>
    <w:rsid w:val="00B35B68"/>
    <w:rsid w:val="00B36DD7"/>
    <w:rsid w:val="00B36E91"/>
    <w:rsid w:val="00B379F0"/>
    <w:rsid w:val="00B401B5"/>
    <w:rsid w:val="00B41F87"/>
    <w:rsid w:val="00B42A90"/>
    <w:rsid w:val="00B42AC4"/>
    <w:rsid w:val="00B43751"/>
    <w:rsid w:val="00B438E8"/>
    <w:rsid w:val="00B43A67"/>
    <w:rsid w:val="00B4497E"/>
    <w:rsid w:val="00B454AF"/>
    <w:rsid w:val="00B46934"/>
    <w:rsid w:val="00B46FCC"/>
    <w:rsid w:val="00B47588"/>
    <w:rsid w:val="00B50013"/>
    <w:rsid w:val="00B50262"/>
    <w:rsid w:val="00B50338"/>
    <w:rsid w:val="00B527D7"/>
    <w:rsid w:val="00B5293C"/>
    <w:rsid w:val="00B53037"/>
    <w:rsid w:val="00B534DC"/>
    <w:rsid w:val="00B53CF8"/>
    <w:rsid w:val="00B54B1F"/>
    <w:rsid w:val="00B5553A"/>
    <w:rsid w:val="00B56038"/>
    <w:rsid w:val="00B56F24"/>
    <w:rsid w:val="00B5720F"/>
    <w:rsid w:val="00B60027"/>
    <w:rsid w:val="00B60045"/>
    <w:rsid w:val="00B60AFF"/>
    <w:rsid w:val="00B61163"/>
    <w:rsid w:val="00B61343"/>
    <w:rsid w:val="00B61929"/>
    <w:rsid w:val="00B61948"/>
    <w:rsid w:val="00B61C1B"/>
    <w:rsid w:val="00B622C6"/>
    <w:rsid w:val="00B64394"/>
    <w:rsid w:val="00B644F8"/>
    <w:rsid w:val="00B645D5"/>
    <w:rsid w:val="00B65AEB"/>
    <w:rsid w:val="00B66B98"/>
    <w:rsid w:val="00B6710F"/>
    <w:rsid w:val="00B676D0"/>
    <w:rsid w:val="00B67CE1"/>
    <w:rsid w:val="00B70828"/>
    <w:rsid w:val="00B70D35"/>
    <w:rsid w:val="00B70F67"/>
    <w:rsid w:val="00B718C4"/>
    <w:rsid w:val="00B71EBC"/>
    <w:rsid w:val="00B723C7"/>
    <w:rsid w:val="00B725A0"/>
    <w:rsid w:val="00B7408F"/>
    <w:rsid w:val="00B7441D"/>
    <w:rsid w:val="00B7466F"/>
    <w:rsid w:val="00B7495A"/>
    <w:rsid w:val="00B74A42"/>
    <w:rsid w:val="00B74C21"/>
    <w:rsid w:val="00B74F9F"/>
    <w:rsid w:val="00B75D2D"/>
    <w:rsid w:val="00B75F06"/>
    <w:rsid w:val="00B76969"/>
    <w:rsid w:val="00B77220"/>
    <w:rsid w:val="00B774EB"/>
    <w:rsid w:val="00B80C4F"/>
    <w:rsid w:val="00B81AFF"/>
    <w:rsid w:val="00B81E0E"/>
    <w:rsid w:val="00B82050"/>
    <w:rsid w:val="00B8403C"/>
    <w:rsid w:val="00B85332"/>
    <w:rsid w:val="00B85FDC"/>
    <w:rsid w:val="00B86B76"/>
    <w:rsid w:val="00B86E25"/>
    <w:rsid w:val="00B87F4D"/>
    <w:rsid w:val="00B90B1F"/>
    <w:rsid w:val="00B93874"/>
    <w:rsid w:val="00B9395F"/>
    <w:rsid w:val="00B93CF3"/>
    <w:rsid w:val="00B94552"/>
    <w:rsid w:val="00B94E02"/>
    <w:rsid w:val="00B95EA7"/>
    <w:rsid w:val="00B965E3"/>
    <w:rsid w:val="00B96648"/>
    <w:rsid w:val="00B97001"/>
    <w:rsid w:val="00B972A7"/>
    <w:rsid w:val="00B97530"/>
    <w:rsid w:val="00B979A9"/>
    <w:rsid w:val="00BA0E2C"/>
    <w:rsid w:val="00BA1061"/>
    <w:rsid w:val="00BA1612"/>
    <w:rsid w:val="00BA1D7E"/>
    <w:rsid w:val="00BA2594"/>
    <w:rsid w:val="00BA2E3E"/>
    <w:rsid w:val="00BA3048"/>
    <w:rsid w:val="00BA34DF"/>
    <w:rsid w:val="00BA3662"/>
    <w:rsid w:val="00BA45BA"/>
    <w:rsid w:val="00BA4FB4"/>
    <w:rsid w:val="00BA56CB"/>
    <w:rsid w:val="00BA66EF"/>
    <w:rsid w:val="00BB079F"/>
    <w:rsid w:val="00BB0A30"/>
    <w:rsid w:val="00BB204C"/>
    <w:rsid w:val="00BB260B"/>
    <w:rsid w:val="00BB44E1"/>
    <w:rsid w:val="00BB4A2E"/>
    <w:rsid w:val="00BB5231"/>
    <w:rsid w:val="00BB52EF"/>
    <w:rsid w:val="00BB5655"/>
    <w:rsid w:val="00BB56F6"/>
    <w:rsid w:val="00BB5883"/>
    <w:rsid w:val="00BB5A56"/>
    <w:rsid w:val="00BB63D3"/>
    <w:rsid w:val="00BB6D6D"/>
    <w:rsid w:val="00BB6EF6"/>
    <w:rsid w:val="00BB7069"/>
    <w:rsid w:val="00BC3B65"/>
    <w:rsid w:val="00BC4573"/>
    <w:rsid w:val="00BC46D5"/>
    <w:rsid w:val="00BC475A"/>
    <w:rsid w:val="00BC48A6"/>
    <w:rsid w:val="00BC4EFE"/>
    <w:rsid w:val="00BC55DB"/>
    <w:rsid w:val="00BC5A1B"/>
    <w:rsid w:val="00BC5A9E"/>
    <w:rsid w:val="00BC5AA8"/>
    <w:rsid w:val="00BC5FE3"/>
    <w:rsid w:val="00BC61A2"/>
    <w:rsid w:val="00BC683F"/>
    <w:rsid w:val="00BC7790"/>
    <w:rsid w:val="00BC7F3C"/>
    <w:rsid w:val="00BD0359"/>
    <w:rsid w:val="00BD1B9D"/>
    <w:rsid w:val="00BD2218"/>
    <w:rsid w:val="00BD226C"/>
    <w:rsid w:val="00BD2DEF"/>
    <w:rsid w:val="00BD38C5"/>
    <w:rsid w:val="00BD6CFF"/>
    <w:rsid w:val="00BD72A0"/>
    <w:rsid w:val="00BD75DF"/>
    <w:rsid w:val="00BD7E45"/>
    <w:rsid w:val="00BD7FD7"/>
    <w:rsid w:val="00BE0288"/>
    <w:rsid w:val="00BE051A"/>
    <w:rsid w:val="00BE133F"/>
    <w:rsid w:val="00BE1351"/>
    <w:rsid w:val="00BE2A5B"/>
    <w:rsid w:val="00BE351E"/>
    <w:rsid w:val="00BE36CD"/>
    <w:rsid w:val="00BE392A"/>
    <w:rsid w:val="00BE4264"/>
    <w:rsid w:val="00BE4386"/>
    <w:rsid w:val="00BE549E"/>
    <w:rsid w:val="00BE5500"/>
    <w:rsid w:val="00BE56FD"/>
    <w:rsid w:val="00BE6510"/>
    <w:rsid w:val="00BE65AE"/>
    <w:rsid w:val="00BE6BB8"/>
    <w:rsid w:val="00BE7CF0"/>
    <w:rsid w:val="00BF039F"/>
    <w:rsid w:val="00BF04EA"/>
    <w:rsid w:val="00BF1197"/>
    <w:rsid w:val="00BF5667"/>
    <w:rsid w:val="00BF6832"/>
    <w:rsid w:val="00BF76BC"/>
    <w:rsid w:val="00C00B82"/>
    <w:rsid w:val="00C00C06"/>
    <w:rsid w:val="00C02270"/>
    <w:rsid w:val="00C023B5"/>
    <w:rsid w:val="00C029C9"/>
    <w:rsid w:val="00C02B6E"/>
    <w:rsid w:val="00C035A2"/>
    <w:rsid w:val="00C0440B"/>
    <w:rsid w:val="00C04D44"/>
    <w:rsid w:val="00C05532"/>
    <w:rsid w:val="00C057F4"/>
    <w:rsid w:val="00C05A32"/>
    <w:rsid w:val="00C05AAE"/>
    <w:rsid w:val="00C06B51"/>
    <w:rsid w:val="00C10701"/>
    <w:rsid w:val="00C1071D"/>
    <w:rsid w:val="00C11910"/>
    <w:rsid w:val="00C11DD8"/>
    <w:rsid w:val="00C12493"/>
    <w:rsid w:val="00C129D5"/>
    <w:rsid w:val="00C12B3C"/>
    <w:rsid w:val="00C12C3C"/>
    <w:rsid w:val="00C13613"/>
    <w:rsid w:val="00C14DF1"/>
    <w:rsid w:val="00C14E17"/>
    <w:rsid w:val="00C14E99"/>
    <w:rsid w:val="00C15992"/>
    <w:rsid w:val="00C15D3A"/>
    <w:rsid w:val="00C1608F"/>
    <w:rsid w:val="00C16C99"/>
    <w:rsid w:val="00C17059"/>
    <w:rsid w:val="00C17722"/>
    <w:rsid w:val="00C2032F"/>
    <w:rsid w:val="00C20B87"/>
    <w:rsid w:val="00C22013"/>
    <w:rsid w:val="00C22172"/>
    <w:rsid w:val="00C22304"/>
    <w:rsid w:val="00C2252F"/>
    <w:rsid w:val="00C22587"/>
    <w:rsid w:val="00C22680"/>
    <w:rsid w:val="00C2359D"/>
    <w:rsid w:val="00C24324"/>
    <w:rsid w:val="00C246E2"/>
    <w:rsid w:val="00C25124"/>
    <w:rsid w:val="00C256D1"/>
    <w:rsid w:val="00C25829"/>
    <w:rsid w:val="00C272DE"/>
    <w:rsid w:val="00C30619"/>
    <w:rsid w:val="00C30D4E"/>
    <w:rsid w:val="00C3123B"/>
    <w:rsid w:val="00C33FCF"/>
    <w:rsid w:val="00C34108"/>
    <w:rsid w:val="00C3434F"/>
    <w:rsid w:val="00C3473E"/>
    <w:rsid w:val="00C35A53"/>
    <w:rsid w:val="00C36414"/>
    <w:rsid w:val="00C36C93"/>
    <w:rsid w:val="00C372C2"/>
    <w:rsid w:val="00C37F98"/>
    <w:rsid w:val="00C40C01"/>
    <w:rsid w:val="00C40E33"/>
    <w:rsid w:val="00C4248F"/>
    <w:rsid w:val="00C4301E"/>
    <w:rsid w:val="00C433CC"/>
    <w:rsid w:val="00C44FF3"/>
    <w:rsid w:val="00C4529D"/>
    <w:rsid w:val="00C456FD"/>
    <w:rsid w:val="00C46F07"/>
    <w:rsid w:val="00C46FCA"/>
    <w:rsid w:val="00C47952"/>
    <w:rsid w:val="00C50B74"/>
    <w:rsid w:val="00C514D4"/>
    <w:rsid w:val="00C518EE"/>
    <w:rsid w:val="00C51900"/>
    <w:rsid w:val="00C51F53"/>
    <w:rsid w:val="00C52A2F"/>
    <w:rsid w:val="00C52D05"/>
    <w:rsid w:val="00C54390"/>
    <w:rsid w:val="00C54902"/>
    <w:rsid w:val="00C54EC7"/>
    <w:rsid w:val="00C55D5D"/>
    <w:rsid w:val="00C575F8"/>
    <w:rsid w:val="00C57C56"/>
    <w:rsid w:val="00C602E7"/>
    <w:rsid w:val="00C6089F"/>
    <w:rsid w:val="00C60FEC"/>
    <w:rsid w:val="00C610A2"/>
    <w:rsid w:val="00C61B03"/>
    <w:rsid w:val="00C61C73"/>
    <w:rsid w:val="00C62824"/>
    <w:rsid w:val="00C62BFC"/>
    <w:rsid w:val="00C63AF9"/>
    <w:rsid w:val="00C63BD9"/>
    <w:rsid w:val="00C63D0E"/>
    <w:rsid w:val="00C63EA6"/>
    <w:rsid w:val="00C64012"/>
    <w:rsid w:val="00C640DF"/>
    <w:rsid w:val="00C643B9"/>
    <w:rsid w:val="00C6602E"/>
    <w:rsid w:val="00C67AC6"/>
    <w:rsid w:val="00C67B68"/>
    <w:rsid w:val="00C67DFE"/>
    <w:rsid w:val="00C74CC3"/>
    <w:rsid w:val="00C74E0A"/>
    <w:rsid w:val="00C756BC"/>
    <w:rsid w:val="00C75AA0"/>
    <w:rsid w:val="00C75C8B"/>
    <w:rsid w:val="00C75D9F"/>
    <w:rsid w:val="00C7611E"/>
    <w:rsid w:val="00C775A1"/>
    <w:rsid w:val="00C77F33"/>
    <w:rsid w:val="00C809A3"/>
    <w:rsid w:val="00C81CAA"/>
    <w:rsid w:val="00C81EEF"/>
    <w:rsid w:val="00C83E29"/>
    <w:rsid w:val="00C85654"/>
    <w:rsid w:val="00C85C74"/>
    <w:rsid w:val="00C864AD"/>
    <w:rsid w:val="00C9013C"/>
    <w:rsid w:val="00C90453"/>
    <w:rsid w:val="00C90B21"/>
    <w:rsid w:val="00C91F59"/>
    <w:rsid w:val="00C922AC"/>
    <w:rsid w:val="00C92C6F"/>
    <w:rsid w:val="00C93BF6"/>
    <w:rsid w:val="00C93EEB"/>
    <w:rsid w:val="00C9559A"/>
    <w:rsid w:val="00C955EE"/>
    <w:rsid w:val="00C9655B"/>
    <w:rsid w:val="00C96685"/>
    <w:rsid w:val="00C96B78"/>
    <w:rsid w:val="00C96BF9"/>
    <w:rsid w:val="00C96EF9"/>
    <w:rsid w:val="00CA068D"/>
    <w:rsid w:val="00CA2233"/>
    <w:rsid w:val="00CA26A5"/>
    <w:rsid w:val="00CA2CA4"/>
    <w:rsid w:val="00CA5566"/>
    <w:rsid w:val="00CA5E57"/>
    <w:rsid w:val="00CA6491"/>
    <w:rsid w:val="00CA64E5"/>
    <w:rsid w:val="00CA768B"/>
    <w:rsid w:val="00CA7937"/>
    <w:rsid w:val="00CA7F38"/>
    <w:rsid w:val="00CB00E5"/>
    <w:rsid w:val="00CB402E"/>
    <w:rsid w:val="00CB4649"/>
    <w:rsid w:val="00CB4BE4"/>
    <w:rsid w:val="00CB4D33"/>
    <w:rsid w:val="00CB508A"/>
    <w:rsid w:val="00CB5649"/>
    <w:rsid w:val="00CB5E63"/>
    <w:rsid w:val="00CB6663"/>
    <w:rsid w:val="00CB6930"/>
    <w:rsid w:val="00CB7133"/>
    <w:rsid w:val="00CB78FB"/>
    <w:rsid w:val="00CC07B8"/>
    <w:rsid w:val="00CC1A29"/>
    <w:rsid w:val="00CC1B97"/>
    <w:rsid w:val="00CC1DE6"/>
    <w:rsid w:val="00CC2192"/>
    <w:rsid w:val="00CC2C91"/>
    <w:rsid w:val="00CC35E8"/>
    <w:rsid w:val="00CC3C51"/>
    <w:rsid w:val="00CC4077"/>
    <w:rsid w:val="00CC4560"/>
    <w:rsid w:val="00CC56DC"/>
    <w:rsid w:val="00CC5B8D"/>
    <w:rsid w:val="00CC645A"/>
    <w:rsid w:val="00CC64B0"/>
    <w:rsid w:val="00CC7564"/>
    <w:rsid w:val="00CD002B"/>
    <w:rsid w:val="00CD0491"/>
    <w:rsid w:val="00CD1586"/>
    <w:rsid w:val="00CD172D"/>
    <w:rsid w:val="00CD2238"/>
    <w:rsid w:val="00CD41E4"/>
    <w:rsid w:val="00CD4B20"/>
    <w:rsid w:val="00CD5AF1"/>
    <w:rsid w:val="00CD6930"/>
    <w:rsid w:val="00CD7098"/>
    <w:rsid w:val="00CD7C86"/>
    <w:rsid w:val="00CE0850"/>
    <w:rsid w:val="00CE1B16"/>
    <w:rsid w:val="00CE2C66"/>
    <w:rsid w:val="00CE301E"/>
    <w:rsid w:val="00CE3B7E"/>
    <w:rsid w:val="00CE3C87"/>
    <w:rsid w:val="00CE4735"/>
    <w:rsid w:val="00CE505E"/>
    <w:rsid w:val="00CE509B"/>
    <w:rsid w:val="00CE5378"/>
    <w:rsid w:val="00CE6989"/>
    <w:rsid w:val="00CE7888"/>
    <w:rsid w:val="00CF0443"/>
    <w:rsid w:val="00CF077E"/>
    <w:rsid w:val="00CF0867"/>
    <w:rsid w:val="00CF1E8C"/>
    <w:rsid w:val="00CF3114"/>
    <w:rsid w:val="00CF3319"/>
    <w:rsid w:val="00CF3782"/>
    <w:rsid w:val="00CF51D7"/>
    <w:rsid w:val="00CF5605"/>
    <w:rsid w:val="00CF69B3"/>
    <w:rsid w:val="00CF71CA"/>
    <w:rsid w:val="00CF7E6C"/>
    <w:rsid w:val="00D000D2"/>
    <w:rsid w:val="00D00DF1"/>
    <w:rsid w:val="00D0117A"/>
    <w:rsid w:val="00D023FA"/>
    <w:rsid w:val="00D030EC"/>
    <w:rsid w:val="00D0361B"/>
    <w:rsid w:val="00D03E4B"/>
    <w:rsid w:val="00D03E6F"/>
    <w:rsid w:val="00D047F6"/>
    <w:rsid w:val="00D04934"/>
    <w:rsid w:val="00D04FC9"/>
    <w:rsid w:val="00D078E0"/>
    <w:rsid w:val="00D10FC5"/>
    <w:rsid w:val="00D117F7"/>
    <w:rsid w:val="00D11E8A"/>
    <w:rsid w:val="00D11FD9"/>
    <w:rsid w:val="00D128F6"/>
    <w:rsid w:val="00D12AA5"/>
    <w:rsid w:val="00D146A1"/>
    <w:rsid w:val="00D14E0F"/>
    <w:rsid w:val="00D16121"/>
    <w:rsid w:val="00D1780F"/>
    <w:rsid w:val="00D20C0C"/>
    <w:rsid w:val="00D21190"/>
    <w:rsid w:val="00D220C8"/>
    <w:rsid w:val="00D22DCA"/>
    <w:rsid w:val="00D22F07"/>
    <w:rsid w:val="00D231CD"/>
    <w:rsid w:val="00D23AC4"/>
    <w:rsid w:val="00D2471C"/>
    <w:rsid w:val="00D24C0B"/>
    <w:rsid w:val="00D24C97"/>
    <w:rsid w:val="00D25967"/>
    <w:rsid w:val="00D26DEA"/>
    <w:rsid w:val="00D27572"/>
    <w:rsid w:val="00D27F9B"/>
    <w:rsid w:val="00D30A98"/>
    <w:rsid w:val="00D30C5A"/>
    <w:rsid w:val="00D316B7"/>
    <w:rsid w:val="00D31C88"/>
    <w:rsid w:val="00D31D50"/>
    <w:rsid w:val="00D32527"/>
    <w:rsid w:val="00D32BBE"/>
    <w:rsid w:val="00D33ACA"/>
    <w:rsid w:val="00D35008"/>
    <w:rsid w:val="00D35FC1"/>
    <w:rsid w:val="00D36AA7"/>
    <w:rsid w:val="00D36C10"/>
    <w:rsid w:val="00D3774C"/>
    <w:rsid w:val="00D37838"/>
    <w:rsid w:val="00D40081"/>
    <w:rsid w:val="00D40859"/>
    <w:rsid w:val="00D40CF7"/>
    <w:rsid w:val="00D40F86"/>
    <w:rsid w:val="00D427C0"/>
    <w:rsid w:val="00D4339A"/>
    <w:rsid w:val="00D44135"/>
    <w:rsid w:val="00D50305"/>
    <w:rsid w:val="00D50A1E"/>
    <w:rsid w:val="00D50C14"/>
    <w:rsid w:val="00D51F59"/>
    <w:rsid w:val="00D520F0"/>
    <w:rsid w:val="00D52D76"/>
    <w:rsid w:val="00D531AC"/>
    <w:rsid w:val="00D5324C"/>
    <w:rsid w:val="00D535E4"/>
    <w:rsid w:val="00D53C72"/>
    <w:rsid w:val="00D540CD"/>
    <w:rsid w:val="00D540F4"/>
    <w:rsid w:val="00D546D0"/>
    <w:rsid w:val="00D546F3"/>
    <w:rsid w:val="00D549C0"/>
    <w:rsid w:val="00D55A6B"/>
    <w:rsid w:val="00D55D4E"/>
    <w:rsid w:val="00D5653D"/>
    <w:rsid w:val="00D56604"/>
    <w:rsid w:val="00D566B0"/>
    <w:rsid w:val="00D56BCB"/>
    <w:rsid w:val="00D60F49"/>
    <w:rsid w:val="00D61E27"/>
    <w:rsid w:val="00D62D98"/>
    <w:rsid w:val="00D6566D"/>
    <w:rsid w:val="00D65884"/>
    <w:rsid w:val="00D65E42"/>
    <w:rsid w:val="00D662B0"/>
    <w:rsid w:val="00D66D5C"/>
    <w:rsid w:val="00D66F68"/>
    <w:rsid w:val="00D67442"/>
    <w:rsid w:val="00D7156F"/>
    <w:rsid w:val="00D72B58"/>
    <w:rsid w:val="00D73641"/>
    <w:rsid w:val="00D73E40"/>
    <w:rsid w:val="00D75F05"/>
    <w:rsid w:val="00D76482"/>
    <w:rsid w:val="00D81117"/>
    <w:rsid w:val="00D81AB9"/>
    <w:rsid w:val="00D81D04"/>
    <w:rsid w:val="00D83FD8"/>
    <w:rsid w:val="00D84675"/>
    <w:rsid w:val="00D84883"/>
    <w:rsid w:val="00D848C2"/>
    <w:rsid w:val="00D84F13"/>
    <w:rsid w:val="00D850B8"/>
    <w:rsid w:val="00D85800"/>
    <w:rsid w:val="00D861FE"/>
    <w:rsid w:val="00D8633C"/>
    <w:rsid w:val="00D87123"/>
    <w:rsid w:val="00D8737E"/>
    <w:rsid w:val="00D87618"/>
    <w:rsid w:val="00D9059F"/>
    <w:rsid w:val="00D90910"/>
    <w:rsid w:val="00D91C06"/>
    <w:rsid w:val="00D932B3"/>
    <w:rsid w:val="00D93AE7"/>
    <w:rsid w:val="00D93C20"/>
    <w:rsid w:val="00D93EDB"/>
    <w:rsid w:val="00D9440F"/>
    <w:rsid w:val="00D95BD4"/>
    <w:rsid w:val="00DA0CC2"/>
    <w:rsid w:val="00DA0E51"/>
    <w:rsid w:val="00DA177D"/>
    <w:rsid w:val="00DA1903"/>
    <w:rsid w:val="00DA3193"/>
    <w:rsid w:val="00DA3BFF"/>
    <w:rsid w:val="00DA4A28"/>
    <w:rsid w:val="00DA51C0"/>
    <w:rsid w:val="00DA5582"/>
    <w:rsid w:val="00DA5B58"/>
    <w:rsid w:val="00DA647D"/>
    <w:rsid w:val="00DA675F"/>
    <w:rsid w:val="00DA724B"/>
    <w:rsid w:val="00DA74F0"/>
    <w:rsid w:val="00DA7D26"/>
    <w:rsid w:val="00DB2731"/>
    <w:rsid w:val="00DB2BA6"/>
    <w:rsid w:val="00DB2DBD"/>
    <w:rsid w:val="00DB3599"/>
    <w:rsid w:val="00DB4EEF"/>
    <w:rsid w:val="00DB5458"/>
    <w:rsid w:val="00DB59EC"/>
    <w:rsid w:val="00DB652A"/>
    <w:rsid w:val="00DB7286"/>
    <w:rsid w:val="00DB7373"/>
    <w:rsid w:val="00DB7C35"/>
    <w:rsid w:val="00DC01B5"/>
    <w:rsid w:val="00DC06C3"/>
    <w:rsid w:val="00DC24A9"/>
    <w:rsid w:val="00DC34CA"/>
    <w:rsid w:val="00DC4CA2"/>
    <w:rsid w:val="00DC4E06"/>
    <w:rsid w:val="00DC5B67"/>
    <w:rsid w:val="00DC5E25"/>
    <w:rsid w:val="00DC7458"/>
    <w:rsid w:val="00DC74D1"/>
    <w:rsid w:val="00DD06F1"/>
    <w:rsid w:val="00DD15C5"/>
    <w:rsid w:val="00DD1CFA"/>
    <w:rsid w:val="00DD1F01"/>
    <w:rsid w:val="00DD22F2"/>
    <w:rsid w:val="00DD30C0"/>
    <w:rsid w:val="00DD34AA"/>
    <w:rsid w:val="00DD3698"/>
    <w:rsid w:val="00DD39E3"/>
    <w:rsid w:val="00DD3D07"/>
    <w:rsid w:val="00DD4386"/>
    <w:rsid w:val="00DD5002"/>
    <w:rsid w:val="00DD550E"/>
    <w:rsid w:val="00DD59FE"/>
    <w:rsid w:val="00DD5B3B"/>
    <w:rsid w:val="00DD7561"/>
    <w:rsid w:val="00DD7978"/>
    <w:rsid w:val="00DD7ADE"/>
    <w:rsid w:val="00DE1567"/>
    <w:rsid w:val="00DE16D8"/>
    <w:rsid w:val="00DE1CAC"/>
    <w:rsid w:val="00DE2E28"/>
    <w:rsid w:val="00DE2FE7"/>
    <w:rsid w:val="00DE4499"/>
    <w:rsid w:val="00DE44F5"/>
    <w:rsid w:val="00DE5373"/>
    <w:rsid w:val="00DE6AC9"/>
    <w:rsid w:val="00DE792A"/>
    <w:rsid w:val="00DF0E56"/>
    <w:rsid w:val="00DF1053"/>
    <w:rsid w:val="00DF212C"/>
    <w:rsid w:val="00DF214B"/>
    <w:rsid w:val="00DF2677"/>
    <w:rsid w:val="00DF4546"/>
    <w:rsid w:val="00DF57B2"/>
    <w:rsid w:val="00DF5B80"/>
    <w:rsid w:val="00DF5D8A"/>
    <w:rsid w:val="00DF6A3B"/>
    <w:rsid w:val="00DF6CDD"/>
    <w:rsid w:val="00DF7076"/>
    <w:rsid w:val="00DF7905"/>
    <w:rsid w:val="00DF7A1F"/>
    <w:rsid w:val="00E008AC"/>
    <w:rsid w:val="00E016B6"/>
    <w:rsid w:val="00E023E8"/>
    <w:rsid w:val="00E0272B"/>
    <w:rsid w:val="00E02977"/>
    <w:rsid w:val="00E0330F"/>
    <w:rsid w:val="00E035AD"/>
    <w:rsid w:val="00E03D90"/>
    <w:rsid w:val="00E04465"/>
    <w:rsid w:val="00E0463B"/>
    <w:rsid w:val="00E04754"/>
    <w:rsid w:val="00E04F52"/>
    <w:rsid w:val="00E053D0"/>
    <w:rsid w:val="00E07070"/>
    <w:rsid w:val="00E072C4"/>
    <w:rsid w:val="00E077CA"/>
    <w:rsid w:val="00E1080C"/>
    <w:rsid w:val="00E1184A"/>
    <w:rsid w:val="00E11A18"/>
    <w:rsid w:val="00E12951"/>
    <w:rsid w:val="00E12FF8"/>
    <w:rsid w:val="00E133AB"/>
    <w:rsid w:val="00E13843"/>
    <w:rsid w:val="00E14154"/>
    <w:rsid w:val="00E14AE6"/>
    <w:rsid w:val="00E151D5"/>
    <w:rsid w:val="00E1594C"/>
    <w:rsid w:val="00E171E0"/>
    <w:rsid w:val="00E179D1"/>
    <w:rsid w:val="00E20209"/>
    <w:rsid w:val="00E206D0"/>
    <w:rsid w:val="00E210F9"/>
    <w:rsid w:val="00E23123"/>
    <w:rsid w:val="00E231E3"/>
    <w:rsid w:val="00E24015"/>
    <w:rsid w:val="00E243F8"/>
    <w:rsid w:val="00E2536F"/>
    <w:rsid w:val="00E25ED8"/>
    <w:rsid w:val="00E26131"/>
    <w:rsid w:val="00E269B2"/>
    <w:rsid w:val="00E26A8C"/>
    <w:rsid w:val="00E26FB1"/>
    <w:rsid w:val="00E275C9"/>
    <w:rsid w:val="00E27614"/>
    <w:rsid w:val="00E27685"/>
    <w:rsid w:val="00E27D3E"/>
    <w:rsid w:val="00E30B70"/>
    <w:rsid w:val="00E30B99"/>
    <w:rsid w:val="00E30E95"/>
    <w:rsid w:val="00E319BB"/>
    <w:rsid w:val="00E34200"/>
    <w:rsid w:val="00E352A4"/>
    <w:rsid w:val="00E35370"/>
    <w:rsid w:val="00E353D3"/>
    <w:rsid w:val="00E364A0"/>
    <w:rsid w:val="00E412F9"/>
    <w:rsid w:val="00E41653"/>
    <w:rsid w:val="00E42A4E"/>
    <w:rsid w:val="00E437D4"/>
    <w:rsid w:val="00E43D51"/>
    <w:rsid w:val="00E4414E"/>
    <w:rsid w:val="00E45014"/>
    <w:rsid w:val="00E4594C"/>
    <w:rsid w:val="00E46739"/>
    <w:rsid w:val="00E46978"/>
    <w:rsid w:val="00E46B29"/>
    <w:rsid w:val="00E47863"/>
    <w:rsid w:val="00E47D19"/>
    <w:rsid w:val="00E514DB"/>
    <w:rsid w:val="00E517D1"/>
    <w:rsid w:val="00E51ADD"/>
    <w:rsid w:val="00E51CF8"/>
    <w:rsid w:val="00E51F2D"/>
    <w:rsid w:val="00E52A99"/>
    <w:rsid w:val="00E54A8D"/>
    <w:rsid w:val="00E54C28"/>
    <w:rsid w:val="00E55355"/>
    <w:rsid w:val="00E55BE2"/>
    <w:rsid w:val="00E569F2"/>
    <w:rsid w:val="00E56E50"/>
    <w:rsid w:val="00E60897"/>
    <w:rsid w:val="00E60ACA"/>
    <w:rsid w:val="00E6253B"/>
    <w:rsid w:val="00E63EB4"/>
    <w:rsid w:val="00E63F71"/>
    <w:rsid w:val="00E6439F"/>
    <w:rsid w:val="00E64684"/>
    <w:rsid w:val="00E646EF"/>
    <w:rsid w:val="00E653BF"/>
    <w:rsid w:val="00E65E22"/>
    <w:rsid w:val="00E66F45"/>
    <w:rsid w:val="00E67318"/>
    <w:rsid w:val="00E70C95"/>
    <w:rsid w:val="00E71961"/>
    <w:rsid w:val="00E71A9C"/>
    <w:rsid w:val="00E71C4B"/>
    <w:rsid w:val="00E71D82"/>
    <w:rsid w:val="00E72E24"/>
    <w:rsid w:val="00E7444C"/>
    <w:rsid w:val="00E74550"/>
    <w:rsid w:val="00E7546F"/>
    <w:rsid w:val="00E76AD6"/>
    <w:rsid w:val="00E77617"/>
    <w:rsid w:val="00E7786B"/>
    <w:rsid w:val="00E8014A"/>
    <w:rsid w:val="00E803C6"/>
    <w:rsid w:val="00E80574"/>
    <w:rsid w:val="00E806EA"/>
    <w:rsid w:val="00E819D7"/>
    <w:rsid w:val="00E8250A"/>
    <w:rsid w:val="00E83128"/>
    <w:rsid w:val="00E84048"/>
    <w:rsid w:val="00E85052"/>
    <w:rsid w:val="00E86086"/>
    <w:rsid w:val="00E869C2"/>
    <w:rsid w:val="00E86AF1"/>
    <w:rsid w:val="00E87399"/>
    <w:rsid w:val="00E87A01"/>
    <w:rsid w:val="00E90C6A"/>
    <w:rsid w:val="00E91133"/>
    <w:rsid w:val="00E913FB"/>
    <w:rsid w:val="00E91437"/>
    <w:rsid w:val="00E924AC"/>
    <w:rsid w:val="00E92C47"/>
    <w:rsid w:val="00E94064"/>
    <w:rsid w:val="00E945F3"/>
    <w:rsid w:val="00E9463A"/>
    <w:rsid w:val="00E95EF2"/>
    <w:rsid w:val="00E96C38"/>
    <w:rsid w:val="00E9732B"/>
    <w:rsid w:val="00E9794B"/>
    <w:rsid w:val="00E97E27"/>
    <w:rsid w:val="00EA017C"/>
    <w:rsid w:val="00EA023C"/>
    <w:rsid w:val="00EA06AF"/>
    <w:rsid w:val="00EA1A5C"/>
    <w:rsid w:val="00EA2EA8"/>
    <w:rsid w:val="00EA35C5"/>
    <w:rsid w:val="00EA360D"/>
    <w:rsid w:val="00EA4132"/>
    <w:rsid w:val="00EA5111"/>
    <w:rsid w:val="00EA6301"/>
    <w:rsid w:val="00EA681F"/>
    <w:rsid w:val="00EA6C0A"/>
    <w:rsid w:val="00EA71BC"/>
    <w:rsid w:val="00EA755E"/>
    <w:rsid w:val="00EA7570"/>
    <w:rsid w:val="00EA778C"/>
    <w:rsid w:val="00EA7B1E"/>
    <w:rsid w:val="00EA7C7C"/>
    <w:rsid w:val="00EB129C"/>
    <w:rsid w:val="00EB2042"/>
    <w:rsid w:val="00EB214E"/>
    <w:rsid w:val="00EB236C"/>
    <w:rsid w:val="00EB23EF"/>
    <w:rsid w:val="00EB284E"/>
    <w:rsid w:val="00EB2B43"/>
    <w:rsid w:val="00EB3D30"/>
    <w:rsid w:val="00EB4FF4"/>
    <w:rsid w:val="00EB4FFF"/>
    <w:rsid w:val="00EB58C4"/>
    <w:rsid w:val="00EB69A8"/>
    <w:rsid w:val="00EB7418"/>
    <w:rsid w:val="00EB772A"/>
    <w:rsid w:val="00EB7ED9"/>
    <w:rsid w:val="00EC0139"/>
    <w:rsid w:val="00EC0947"/>
    <w:rsid w:val="00EC1745"/>
    <w:rsid w:val="00EC2485"/>
    <w:rsid w:val="00EC2A7C"/>
    <w:rsid w:val="00EC3BAF"/>
    <w:rsid w:val="00EC4025"/>
    <w:rsid w:val="00EC4814"/>
    <w:rsid w:val="00EC50E6"/>
    <w:rsid w:val="00EC62AF"/>
    <w:rsid w:val="00EC63E6"/>
    <w:rsid w:val="00EC7A52"/>
    <w:rsid w:val="00EC7BF4"/>
    <w:rsid w:val="00ED0765"/>
    <w:rsid w:val="00ED0D5F"/>
    <w:rsid w:val="00ED12EA"/>
    <w:rsid w:val="00ED1D50"/>
    <w:rsid w:val="00ED2408"/>
    <w:rsid w:val="00ED2447"/>
    <w:rsid w:val="00ED3BB5"/>
    <w:rsid w:val="00ED4414"/>
    <w:rsid w:val="00ED4EB0"/>
    <w:rsid w:val="00ED55EB"/>
    <w:rsid w:val="00ED5994"/>
    <w:rsid w:val="00ED674B"/>
    <w:rsid w:val="00ED6BAF"/>
    <w:rsid w:val="00ED70A1"/>
    <w:rsid w:val="00ED7C40"/>
    <w:rsid w:val="00EE0337"/>
    <w:rsid w:val="00EE0C14"/>
    <w:rsid w:val="00EE0C90"/>
    <w:rsid w:val="00EE11E3"/>
    <w:rsid w:val="00EE1412"/>
    <w:rsid w:val="00EE1534"/>
    <w:rsid w:val="00EE19AE"/>
    <w:rsid w:val="00EE1DFC"/>
    <w:rsid w:val="00EE21BF"/>
    <w:rsid w:val="00EE3D44"/>
    <w:rsid w:val="00EE4B7F"/>
    <w:rsid w:val="00EE4F63"/>
    <w:rsid w:val="00EE544C"/>
    <w:rsid w:val="00EE7C9F"/>
    <w:rsid w:val="00EF06BC"/>
    <w:rsid w:val="00EF0FF4"/>
    <w:rsid w:val="00EF18EE"/>
    <w:rsid w:val="00EF1F5A"/>
    <w:rsid w:val="00EF288D"/>
    <w:rsid w:val="00EF29E5"/>
    <w:rsid w:val="00EF4DBC"/>
    <w:rsid w:val="00EF4EE7"/>
    <w:rsid w:val="00EF5EEC"/>
    <w:rsid w:val="00EF7246"/>
    <w:rsid w:val="00EF76CB"/>
    <w:rsid w:val="00F006D4"/>
    <w:rsid w:val="00F012BA"/>
    <w:rsid w:val="00F03239"/>
    <w:rsid w:val="00F04292"/>
    <w:rsid w:val="00F058A5"/>
    <w:rsid w:val="00F0646A"/>
    <w:rsid w:val="00F07C3D"/>
    <w:rsid w:val="00F07C48"/>
    <w:rsid w:val="00F11857"/>
    <w:rsid w:val="00F12174"/>
    <w:rsid w:val="00F124E3"/>
    <w:rsid w:val="00F12665"/>
    <w:rsid w:val="00F126A8"/>
    <w:rsid w:val="00F12C90"/>
    <w:rsid w:val="00F131CD"/>
    <w:rsid w:val="00F16B95"/>
    <w:rsid w:val="00F17DBC"/>
    <w:rsid w:val="00F20D25"/>
    <w:rsid w:val="00F218F0"/>
    <w:rsid w:val="00F22888"/>
    <w:rsid w:val="00F23177"/>
    <w:rsid w:val="00F237B6"/>
    <w:rsid w:val="00F2468A"/>
    <w:rsid w:val="00F2635B"/>
    <w:rsid w:val="00F278F8"/>
    <w:rsid w:val="00F30128"/>
    <w:rsid w:val="00F3054D"/>
    <w:rsid w:val="00F31CDA"/>
    <w:rsid w:val="00F31D90"/>
    <w:rsid w:val="00F32D8B"/>
    <w:rsid w:val="00F331EB"/>
    <w:rsid w:val="00F345B0"/>
    <w:rsid w:val="00F3531C"/>
    <w:rsid w:val="00F360DA"/>
    <w:rsid w:val="00F36371"/>
    <w:rsid w:val="00F36446"/>
    <w:rsid w:val="00F36D5D"/>
    <w:rsid w:val="00F37373"/>
    <w:rsid w:val="00F405E0"/>
    <w:rsid w:val="00F40D3D"/>
    <w:rsid w:val="00F41011"/>
    <w:rsid w:val="00F43934"/>
    <w:rsid w:val="00F43B6D"/>
    <w:rsid w:val="00F44071"/>
    <w:rsid w:val="00F44249"/>
    <w:rsid w:val="00F447B8"/>
    <w:rsid w:val="00F44D3F"/>
    <w:rsid w:val="00F45708"/>
    <w:rsid w:val="00F45F2D"/>
    <w:rsid w:val="00F47099"/>
    <w:rsid w:val="00F47644"/>
    <w:rsid w:val="00F50124"/>
    <w:rsid w:val="00F519D6"/>
    <w:rsid w:val="00F52714"/>
    <w:rsid w:val="00F553DA"/>
    <w:rsid w:val="00F55855"/>
    <w:rsid w:val="00F55859"/>
    <w:rsid w:val="00F5589F"/>
    <w:rsid w:val="00F55B8D"/>
    <w:rsid w:val="00F55C5B"/>
    <w:rsid w:val="00F56EAD"/>
    <w:rsid w:val="00F57D94"/>
    <w:rsid w:val="00F60B7F"/>
    <w:rsid w:val="00F61164"/>
    <w:rsid w:val="00F61984"/>
    <w:rsid w:val="00F61F83"/>
    <w:rsid w:val="00F62937"/>
    <w:rsid w:val="00F62A12"/>
    <w:rsid w:val="00F63953"/>
    <w:rsid w:val="00F6483D"/>
    <w:rsid w:val="00F64DD9"/>
    <w:rsid w:val="00F650D9"/>
    <w:rsid w:val="00F652EB"/>
    <w:rsid w:val="00F67871"/>
    <w:rsid w:val="00F67CE3"/>
    <w:rsid w:val="00F70716"/>
    <w:rsid w:val="00F70A5B"/>
    <w:rsid w:val="00F70D86"/>
    <w:rsid w:val="00F718DC"/>
    <w:rsid w:val="00F71C5A"/>
    <w:rsid w:val="00F71CAA"/>
    <w:rsid w:val="00F72699"/>
    <w:rsid w:val="00F72D33"/>
    <w:rsid w:val="00F72EFA"/>
    <w:rsid w:val="00F73683"/>
    <w:rsid w:val="00F73CA4"/>
    <w:rsid w:val="00F74844"/>
    <w:rsid w:val="00F74A3A"/>
    <w:rsid w:val="00F75043"/>
    <w:rsid w:val="00F753E1"/>
    <w:rsid w:val="00F75AD4"/>
    <w:rsid w:val="00F76080"/>
    <w:rsid w:val="00F765A0"/>
    <w:rsid w:val="00F769BA"/>
    <w:rsid w:val="00F77331"/>
    <w:rsid w:val="00F778BA"/>
    <w:rsid w:val="00F77DF6"/>
    <w:rsid w:val="00F8038A"/>
    <w:rsid w:val="00F806DB"/>
    <w:rsid w:val="00F80988"/>
    <w:rsid w:val="00F80A54"/>
    <w:rsid w:val="00F80EC6"/>
    <w:rsid w:val="00F813EB"/>
    <w:rsid w:val="00F81ADE"/>
    <w:rsid w:val="00F83385"/>
    <w:rsid w:val="00F83F0C"/>
    <w:rsid w:val="00F855AD"/>
    <w:rsid w:val="00F8598E"/>
    <w:rsid w:val="00F860D3"/>
    <w:rsid w:val="00F87076"/>
    <w:rsid w:val="00F87931"/>
    <w:rsid w:val="00F87CC6"/>
    <w:rsid w:val="00F908EC"/>
    <w:rsid w:val="00F90B10"/>
    <w:rsid w:val="00F90DE7"/>
    <w:rsid w:val="00F9144D"/>
    <w:rsid w:val="00F91AD2"/>
    <w:rsid w:val="00F91EA2"/>
    <w:rsid w:val="00F920E1"/>
    <w:rsid w:val="00F93675"/>
    <w:rsid w:val="00F93779"/>
    <w:rsid w:val="00F937EE"/>
    <w:rsid w:val="00F93AE5"/>
    <w:rsid w:val="00F93B72"/>
    <w:rsid w:val="00F94311"/>
    <w:rsid w:val="00F94623"/>
    <w:rsid w:val="00F94CCF"/>
    <w:rsid w:val="00F9564F"/>
    <w:rsid w:val="00F96B69"/>
    <w:rsid w:val="00F97AA5"/>
    <w:rsid w:val="00FA086E"/>
    <w:rsid w:val="00FA1FD6"/>
    <w:rsid w:val="00FA2095"/>
    <w:rsid w:val="00FA26C7"/>
    <w:rsid w:val="00FA2B25"/>
    <w:rsid w:val="00FA3EC8"/>
    <w:rsid w:val="00FA6453"/>
    <w:rsid w:val="00FA64B1"/>
    <w:rsid w:val="00FA7241"/>
    <w:rsid w:val="00FA7800"/>
    <w:rsid w:val="00FA7E18"/>
    <w:rsid w:val="00FB0634"/>
    <w:rsid w:val="00FB0CFC"/>
    <w:rsid w:val="00FB120F"/>
    <w:rsid w:val="00FB23BA"/>
    <w:rsid w:val="00FB3949"/>
    <w:rsid w:val="00FB3CC8"/>
    <w:rsid w:val="00FB5B98"/>
    <w:rsid w:val="00FB65D9"/>
    <w:rsid w:val="00FB6D12"/>
    <w:rsid w:val="00FB7125"/>
    <w:rsid w:val="00FB7231"/>
    <w:rsid w:val="00FB7926"/>
    <w:rsid w:val="00FB79BA"/>
    <w:rsid w:val="00FC02DA"/>
    <w:rsid w:val="00FC05A8"/>
    <w:rsid w:val="00FC1044"/>
    <w:rsid w:val="00FC13B6"/>
    <w:rsid w:val="00FC1899"/>
    <w:rsid w:val="00FC2688"/>
    <w:rsid w:val="00FC2AC7"/>
    <w:rsid w:val="00FC2B66"/>
    <w:rsid w:val="00FC2C28"/>
    <w:rsid w:val="00FC4560"/>
    <w:rsid w:val="00FC4C05"/>
    <w:rsid w:val="00FC4DF6"/>
    <w:rsid w:val="00FC4F90"/>
    <w:rsid w:val="00FC56B6"/>
    <w:rsid w:val="00FC6156"/>
    <w:rsid w:val="00FC62C4"/>
    <w:rsid w:val="00FC709C"/>
    <w:rsid w:val="00FC7122"/>
    <w:rsid w:val="00FD0B73"/>
    <w:rsid w:val="00FD21E4"/>
    <w:rsid w:val="00FD2A06"/>
    <w:rsid w:val="00FD397E"/>
    <w:rsid w:val="00FD4D0E"/>
    <w:rsid w:val="00FD5081"/>
    <w:rsid w:val="00FD5471"/>
    <w:rsid w:val="00FD5EB0"/>
    <w:rsid w:val="00FD5F79"/>
    <w:rsid w:val="00FD6F02"/>
    <w:rsid w:val="00FD70BC"/>
    <w:rsid w:val="00FD71CC"/>
    <w:rsid w:val="00FD7796"/>
    <w:rsid w:val="00FD7B3D"/>
    <w:rsid w:val="00FE11C6"/>
    <w:rsid w:val="00FE1585"/>
    <w:rsid w:val="00FE2716"/>
    <w:rsid w:val="00FE2D62"/>
    <w:rsid w:val="00FE3097"/>
    <w:rsid w:val="00FE3626"/>
    <w:rsid w:val="00FE3748"/>
    <w:rsid w:val="00FE5C87"/>
    <w:rsid w:val="00FF0B55"/>
    <w:rsid w:val="00FF1139"/>
    <w:rsid w:val="00FF2C08"/>
    <w:rsid w:val="00FF3A6B"/>
    <w:rsid w:val="00FF4561"/>
    <w:rsid w:val="00FF4848"/>
    <w:rsid w:val="00FF5131"/>
    <w:rsid w:val="00FF57F6"/>
    <w:rsid w:val="00FF582D"/>
    <w:rsid w:val="00FF5B97"/>
    <w:rsid w:val="00FF6C91"/>
    <w:rsid w:val="00FF7618"/>
    <w:rsid w:val="0169167B"/>
    <w:rsid w:val="0195DB87"/>
    <w:rsid w:val="031BB5DC"/>
    <w:rsid w:val="0320316B"/>
    <w:rsid w:val="04AD3268"/>
    <w:rsid w:val="063F7427"/>
    <w:rsid w:val="0A8F96AA"/>
    <w:rsid w:val="0ABD5C0F"/>
    <w:rsid w:val="0BA9B7E1"/>
    <w:rsid w:val="0BF811DB"/>
    <w:rsid w:val="1034E568"/>
    <w:rsid w:val="11961981"/>
    <w:rsid w:val="13F891C5"/>
    <w:rsid w:val="157E61F2"/>
    <w:rsid w:val="15B90AA9"/>
    <w:rsid w:val="1664256E"/>
    <w:rsid w:val="16EC6A88"/>
    <w:rsid w:val="1934D607"/>
    <w:rsid w:val="1BDBC9E3"/>
    <w:rsid w:val="1E4F6EFF"/>
    <w:rsid w:val="1F173A49"/>
    <w:rsid w:val="256F9793"/>
    <w:rsid w:val="30C5976D"/>
    <w:rsid w:val="32F27DE5"/>
    <w:rsid w:val="3475F834"/>
    <w:rsid w:val="34BBABF0"/>
    <w:rsid w:val="350E51E1"/>
    <w:rsid w:val="38E3AC83"/>
    <w:rsid w:val="391F39C5"/>
    <w:rsid w:val="3CCEAB5B"/>
    <w:rsid w:val="3E26CBA7"/>
    <w:rsid w:val="4099D313"/>
    <w:rsid w:val="40B7C27C"/>
    <w:rsid w:val="45BA3160"/>
    <w:rsid w:val="4615F49C"/>
    <w:rsid w:val="48115E02"/>
    <w:rsid w:val="49347BDB"/>
    <w:rsid w:val="49CFEECC"/>
    <w:rsid w:val="4AE4B955"/>
    <w:rsid w:val="4C06B99A"/>
    <w:rsid w:val="4F7F43CF"/>
    <w:rsid w:val="50F70A7D"/>
    <w:rsid w:val="51E2DFEA"/>
    <w:rsid w:val="5588BEE3"/>
    <w:rsid w:val="5C39BD24"/>
    <w:rsid w:val="615E5720"/>
    <w:rsid w:val="687032BE"/>
    <w:rsid w:val="6B5920CC"/>
    <w:rsid w:val="70CE41CF"/>
    <w:rsid w:val="71C854F7"/>
    <w:rsid w:val="737E5F04"/>
    <w:rsid w:val="74A781FC"/>
    <w:rsid w:val="797A436B"/>
    <w:rsid w:val="7A5BA47D"/>
    <w:rsid w:val="7D93453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5A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1599"/>
    <w:pPr>
      <w:spacing w:after="200" w:line="276" w:lineRule="auto"/>
    </w:pPr>
    <w:rPr>
      <w:rFonts w:ascii="Times New Roman" w:eastAsia="Times New Roman" w:hAnsi="Times New Roman" w:cs="Times New Roman"/>
      <w:lang w:bidi="en-US"/>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5F1BE6"/>
    <w:pPr>
      <w:widowControl w:val="0"/>
      <w:numPr>
        <w:numId w:val="6"/>
      </w:numPr>
      <w:shd w:val="pct5" w:color="auto" w:fill="auto"/>
      <w:spacing w:after="240"/>
      <w:jc w:val="both"/>
      <w:outlineLvl w:val="0"/>
    </w:pPr>
    <w:rPr>
      <w:rFonts w:ascii="Arial" w:hAnsi="Arial" w:cs="Arial"/>
      <w:b/>
      <w:bCs/>
      <w:caps/>
      <w:sz w:val="24"/>
      <w:szCs w:val="24"/>
      <w:lang w:bidi="ar-SA"/>
    </w:rPr>
  </w:style>
  <w:style w:type="paragraph" w:styleId="Nadpis2">
    <w:name w:val="heading 2"/>
    <w:basedOn w:val="Normln"/>
    <w:next w:val="Normln"/>
    <w:link w:val="Nadpis2Char"/>
    <w:uiPriority w:val="9"/>
    <w:unhideWhenUsed/>
    <w:qFormat/>
    <w:rsid w:val="009818A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
    <w:basedOn w:val="Normln"/>
    <w:next w:val="Normln"/>
    <w:link w:val="Nadpis3Char"/>
    <w:unhideWhenUsed/>
    <w:qFormat/>
    <w:rsid w:val="00E646EF"/>
    <w:pPr>
      <w:keepNext/>
      <w:keepLines/>
      <w:spacing w:before="200" w:after="0"/>
      <w:outlineLvl w:val="2"/>
    </w:pPr>
    <w:rPr>
      <w:rFonts w:asciiTheme="majorHAnsi" w:eastAsiaTheme="majorEastAsia" w:hAnsiTheme="majorHAnsi" w:cstheme="majorBidi"/>
      <w:b/>
      <w:bCs/>
      <w:color w:val="5B9BD5" w:themeColor="accent1"/>
    </w:rPr>
  </w:style>
  <w:style w:type="paragraph" w:styleId="Nadpis9">
    <w:name w:val="heading 9"/>
    <w:basedOn w:val="Normln"/>
    <w:next w:val="Normln"/>
    <w:link w:val="Nadpis9Char"/>
    <w:uiPriority w:val="9"/>
    <w:semiHidden/>
    <w:unhideWhenUsed/>
    <w:qFormat/>
    <w:rsid w:val="008557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5F1BE6"/>
    <w:rPr>
      <w:rFonts w:ascii="Arial" w:eastAsia="Times New Roman" w:hAnsi="Arial" w:cs="Arial"/>
      <w:b/>
      <w:bCs/>
      <w:caps/>
      <w:sz w:val="24"/>
      <w:szCs w:val="24"/>
      <w:shd w:val="pct5" w:color="auto" w:fill="auto"/>
    </w:rPr>
  </w:style>
  <w:style w:type="paragraph" w:styleId="Zhlav">
    <w:name w:val="header"/>
    <w:basedOn w:val="Normln"/>
    <w:link w:val="ZhlavChar"/>
    <w:uiPriority w:val="99"/>
    <w:rsid w:val="00BE1351"/>
    <w:pPr>
      <w:tabs>
        <w:tab w:val="center" w:pos="4536"/>
        <w:tab w:val="right" w:pos="9072"/>
      </w:tabs>
    </w:pPr>
    <w:rPr>
      <w:rFonts w:ascii="Arial" w:hAnsi="Arial"/>
      <w:szCs w:val="24"/>
      <w:lang w:bidi="ar-SA"/>
    </w:rPr>
  </w:style>
  <w:style w:type="character" w:customStyle="1" w:styleId="ZhlavChar">
    <w:name w:val="Záhlaví Char"/>
    <w:basedOn w:val="Standardnpsmoodstavce"/>
    <w:link w:val="Zhlav"/>
    <w:uiPriority w:val="99"/>
    <w:rsid w:val="00BE1351"/>
    <w:rPr>
      <w:rFonts w:ascii="Arial" w:eastAsia="Times New Roman" w:hAnsi="Arial" w:cs="Times New Roman"/>
      <w:szCs w:val="24"/>
      <w:lang w:val="en-US"/>
    </w:rPr>
  </w:style>
  <w:style w:type="paragraph" w:styleId="Zpat">
    <w:name w:val="footer"/>
    <w:basedOn w:val="Normln"/>
    <w:link w:val="ZpatChar"/>
    <w:uiPriority w:val="99"/>
    <w:rsid w:val="00BE1351"/>
    <w:pPr>
      <w:tabs>
        <w:tab w:val="center" w:pos="4536"/>
        <w:tab w:val="right" w:pos="9072"/>
      </w:tabs>
    </w:pPr>
    <w:rPr>
      <w:rFonts w:ascii="Arial" w:hAnsi="Arial"/>
      <w:szCs w:val="24"/>
      <w:lang w:eastAsia="cs-CZ" w:bidi="ar-SA"/>
    </w:rPr>
  </w:style>
  <w:style w:type="character" w:customStyle="1" w:styleId="ZpatChar">
    <w:name w:val="Zápatí Char"/>
    <w:basedOn w:val="Standardnpsmoodstavce"/>
    <w:link w:val="Zpat"/>
    <w:uiPriority w:val="99"/>
    <w:rsid w:val="00BE1351"/>
    <w:rPr>
      <w:rFonts w:ascii="Arial" w:eastAsia="Times New Roman" w:hAnsi="Arial" w:cs="Times New Roman"/>
      <w:szCs w:val="24"/>
      <w:lang w:eastAsia="cs-CZ"/>
    </w:rPr>
  </w:style>
  <w:style w:type="character" w:styleId="Hypertextovodkaz">
    <w:name w:val="Hyperlink"/>
    <w:uiPriority w:val="99"/>
    <w:rsid w:val="00BE1351"/>
    <w:rPr>
      <w:rFonts w:ascii="Tahoma" w:hAnsi="Tahoma"/>
      <w:color w:val="0000FF"/>
      <w:u w:val="single"/>
      <w:lang w:val="en-US" w:eastAsia="en-US" w:bidi="ar-SA"/>
    </w:rPr>
  </w:style>
  <w:style w:type="paragraph" w:styleId="Obsah1">
    <w:name w:val="toc 1"/>
    <w:basedOn w:val="Normln"/>
    <w:next w:val="Normln"/>
    <w:autoRedefine/>
    <w:uiPriority w:val="39"/>
    <w:qFormat/>
    <w:rsid w:val="004C6DE9"/>
    <w:pPr>
      <w:tabs>
        <w:tab w:val="left" w:pos="720"/>
        <w:tab w:val="right" w:leader="dot" w:pos="8931"/>
      </w:tabs>
      <w:spacing w:after="0" w:line="360" w:lineRule="auto"/>
      <w:ind w:left="720" w:hanging="720"/>
    </w:pPr>
  </w:style>
  <w:style w:type="paragraph" w:styleId="Odstavecseseznamem">
    <w:name w:val="List Paragraph"/>
    <w:aliases w:val="Nad,Odstavec cíl se seznamem,Odstavec se seznamem5,Odstavec_muj,List Paragraph"/>
    <w:basedOn w:val="Normln"/>
    <w:link w:val="OdstavecseseznamemChar"/>
    <w:uiPriority w:val="34"/>
    <w:qFormat/>
    <w:rsid w:val="00BE1351"/>
    <w:pPr>
      <w:ind w:left="720"/>
      <w:contextualSpacing/>
    </w:pPr>
  </w:style>
  <w:style w:type="paragraph" w:styleId="Bezmezer">
    <w:name w:val="No Spacing"/>
    <w:basedOn w:val="Stylodstavecslovan"/>
    <w:next w:val="Normln"/>
    <w:link w:val="BezmezerChar"/>
    <w:autoRedefine/>
    <w:uiPriority w:val="1"/>
    <w:qFormat/>
    <w:rsid w:val="008666C9"/>
    <w:pPr>
      <w:keepNext/>
      <w:keepLines/>
      <w:tabs>
        <w:tab w:val="clear" w:pos="142"/>
      </w:tabs>
      <w:spacing w:line="276" w:lineRule="auto"/>
      <w:ind w:left="0" w:firstLine="0"/>
      <w:pPrChange w:id="0" w:author="Autor">
        <w:pPr>
          <w:keepNext/>
          <w:keepLines/>
          <w:numPr>
            <w:ilvl w:val="1"/>
            <w:numId w:val="6"/>
          </w:numPr>
          <w:tabs>
            <w:tab w:val="num" w:pos="4821"/>
          </w:tabs>
          <w:spacing w:after="120" w:line="276" w:lineRule="auto"/>
          <w:ind w:left="1154" w:hanging="360"/>
          <w:jc w:val="both"/>
          <w:outlineLvl w:val="1"/>
        </w:pPr>
      </w:pPrChange>
    </w:pPr>
    <w:rPr>
      <w:rFonts w:ascii="Arial" w:hAnsi="Arial" w:cs="Arial"/>
      <w:b/>
      <w:szCs w:val="20"/>
      <w:rPrChange w:id="0" w:author="Autor">
        <w:rPr>
          <w:rFonts w:ascii="Arial" w:eastAsiaTheme="minorHAnsi" w:hAnsi="Arial" w:cs="Arial"/>
          <w:b/>
          <w:sz w:val="22"/>
          <w:lang w:val="cs-CZ" w:eastAsia="en-US" w:bidi="ar-SA"/>
        </w:rPr>
      </w:rPrChange>
    </w:rPr>
  </w:style>
  <w:style w:type="character" w:customStyle="1" w:styleId="BezmezerChar">
    <w:name w:val="Bez mezer Char"/>
    <w:link w:val="Bezmezer"/>
    <w:uiPriority w:val="1"/>
    <w:rsid w:val="008666C9"/>
    <w:rPr>
      <w:rFonts w:ascii="Arial" w:hAnsi="Arial" w:cs="Arial"/>
      <w:b/>
      <w:szCs w:val="20"/>
    </w:rPr>
  </w:style>
  <w:style w:type="table" w:styleId="Mkatabulky">
    <w:name w:val="Table Grid"/>
    <w:basedOn w:val="Normlntabulka"/>
    <w:uiPriority w:val="99"/>
    <w:rsid w:val="00BE135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Fnormln">
    <w:name w:val="AKFZF_normální"/>
    <w:link w:val="AKFZFnormlnChar"/>
    <w:qFormat/>
    <w:rsid w:val="00BE1351"/>
    <w:pPr>
      <w:spacing w:after="100" w:line="288" w:lineRule="auto"/>
      <w:jc w:val="both"/>
    </w:pPr>
    <w:rPr>
      <w:rFonts w:ascii="Arial" w:eastAsia="Calibri" w:hAnsi="Arial" w:cs="Calibri"/>
    </w:rPr>
  </w:style>
  <w:style w:type="character" w:customStyle="1" w:styleId="AKFZFnormlnChar">
    <w:name w:val="AKFZF_normální Char"/>
    <w:basedOn w:val="Standardnpsmoodstavce"/>
    <w:link w:val="AKFZFnormln"/>
    <w:rsid w:val="00BE1351"/>
    <w:rPr>
      <w:rFonts w:ascii="Arial" w:eastAsia="Calibri" w:hAnsi="Arial" w:cs="Calibri"/>
    </w:rPr>
  </w:style>
  <w:style w:type="paragraph" w:customStyle="1" w:styleId="AKFZFpodpis">
    <w:name w:val="AKFZF_podpis"/>
    <w:basedOn w:val="AKFZFnormln"/>
    <w:link w:val="AKFZFpodpisChar"/>
    <w:qFormat/>
    <w:rsid w:val="00BE1351"/>
    <w:pPr>
      <w:spacing w:after="0"/>
    </w:pPr>
  </w:style>
  <w:style w:type="character" w:customStyle="1" w:styleId="AKFZFpodpisChar">
    <w:name w:val="AKFZF_podpis Char"/>
    <w:basedOn w:val="AKFZFnormlnChar"/>
    <w:link w:val="AKFZFpodpis"/>
    <w:rsid w:val="00BE1351"/>
    <w:rPr>
      <w:rFonts w:ascii="Arial" w:eastAsia="Calibri" w:hAnsi="Arial" w:cs="Calibri"/>
    </w:rPr>
  </w:style>
  <w:style w:type="paragraph" w:customStyle="1" w:styleId="lneksmlouvy">
    <w:name w:val="článek_smlouvy"/>
    <w:basedOn w:val="Normln"/>
    <w:uiPriority w:val="99"/>
    <w:qFormat/>
    <w:rsid w:val="00BE1351"/>
    <w:pPr>
      <w:numPr>
        <w:ilvl w:val="1"/>
        <w:numId w:val="1"/>
      </w:numPr>
      <w:spacing w:after="100" w:line="288" w:lineRule="auto"/>
      <w:jc w:val="both"/>
    </w:pPr>
    <w:rPr>
      <w:rFonts w:ascii="Arial" w:eastAsia="Calibri" w:hAnsi="Arial" w:cs="Calibri"/>
      <w:lang w:bidi="ar-SA"/>
    </w:rPr>
  </w:style>
  <w:style w:type="paragraph" w:customStyle="1" w:styleId="lneksmlouvynadpis">
    <w:name w:val="Článek_smlouvy_nadpis"/>
    <w:basedOn w:val="Normln"/>
    <w:uiPriority w:val="99"/>
    <w:qFormat/>
    <w:rsid w:val="00BE1351"/>
    <w:pPr>
      <w:numPr>
        <w:numId w:val="1"/>
      </w:numPr>
      <w:spacing w:before="240" w:after="100" w:line="288" w:lineRule="auto"/>
      <w:jc w:val="both"/>
      <w:outlineLvl w:val="0"/>
    </w:pPr>
    <w:rPr>
      <w:rFonts w:ascii="Arial" w:eastAsia="Calibri" w:hAnsi="Arial" w:cs="Calibri"/>
      <w:b/>
      <w:caps/>
      <w:lang w:bidi="ar-SA"/>
    </w:rPr>
  </w:style>
  <w:style w:type="paragraph" w:customStyle="1" w:styleId="AAOdstavec">
    <w:name w:val="AA_Odstavec"/>
    <w:basedOn w:val="Normln"/>
    <w:rsid w:val="00211A71"/>
    <w:pPr>
      <w:widowControl w:val="0"/>
      <w:spacing w:after="0" w:line="240" w:lineRule="auto"/>
      <w:ind w:left="567"/>
      <w:jc w:val="both"/>
    </w:pPr>
    <w:rPr>
      <w:rFonts w:ascii="Georgia" w:hAnsi="Georgia"/>
      <w:iCs/>
      <w:lang w:bidi="ar-SA"/>
    </w:rPr>
  </w:style>
  <w:style w:type="character" w:styleId="Odkaznakoment">
    <w:name w:val="annotation reference"/>
    <w:basedOn w:val="Standardnpsmoodstavce"/>
    <w:unhideWhenUsed/>
    <w:rsid w:val="009E188E"/>
    <w:rPr>
      <w:sz w:val="16"/>
      <w:szCs w:val="16"/>
    </w:rPr>
  </w:style>
  <w:style w:type="paragraph" w:styleId="Textkomente">
    <w:name w:val="annotation text"/>
    <w:basedOn w:val="Normln"/>
    <w:link w:val="TextkomenteChar"/>
    <w:unhideWhenUsed/>
    <w:rsid w:val="009E188E"/>
    <w:pPr>
      <w:spacing w:line="240" w:lineRule="auto"/>
    </w:pPr>
    <w:rPr>
      <w:sz w:val="20"/>
      <w:szCs w:val="20"/>
    </w:rPr>
  </w:style>
  <w:style w:type="character" w:customStyle="1" w:styleId="TextkomenteChar">
    <w:name w:val="Text komentáře Char"/>
    <w:basedOn w:val="Standardnpsmoodstavce"/>
    <w:link w:val="Textkomente"/>
    <w:rsid w:val="009E188E"/>
    <w:rPr>
      <w:rFonts w:ascii="Times New Roman" w:eastAsia="Times New Roman" w:hAnsi="Times New Roman" w:cs="Times New Roman"/>
      <w:sz w:val="20"/>
      <w:szCs w:val="20"/>
      <w:lang w:val="en-US" w:bidi="en-US"/>
    </w:rPr>
  </w:style>
  <w:style w:type="paragraph" w:styleId="Pedmtkomente">
    <w:name w:val="annotation subject"/>
    <w:basedOn w:val="Textkomente"/>
    <w:next w:val="Textkomente"/>
    <w:link w:val="PedmtkomenteChar"/>
    <w:uiPriority w:val="99"/>
    <w:semiHidden/>
    <w:unhideWhenUsed/>
    <w:rsid w:val="009E188E"/>
    <w:rPr>
      <w:b/>
      <w:bCs/>
    </w:rPr>
  </w:style>
  <w:style w:type="character" w:customStyle="1" w:styleId="PedmtkomenteChar">
    <w:name w:val="Předmět komentáře Char"/>
    <w:basedOn w:val="TextkomenteChar"/>
    <w:link w:val="Pedmtkomente"/>
    <w:uiPriority w:val="99"/>
    <w:semiHidden/>
    <w:rsid w:val="009E188E"/>
    <w:rPr>
      <w:rFonts w:ascii="Times New Roman" w:eastAsia="Times New Roman" w:hAnsi="Times New Roman" w:cs="Times New Roman"/>
      <w:b/>
      <w:bCs/>
      <w:sz w:val="20"/>
      <w:szCs w:val="20"/>
      <w:lang w:val="en-US" w:bidi="en-US"/>
    </w:rPr>
  </w:style>
  <w:style w:type="paragraph" w:styleId="Textbubliny">
    <w:name w:val="Balloon Text"/>
    <w:basedOn w:val="Normln"/>
    <w:link w:val="TextbublinyChar"/>
    <w:uiPriority w:val="99"/>
    <w:semiHidden/>
    <w:unhideWhenUsed/>
    <w:rsid w:val="009E18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88E"/>
    <w:rPr>
      <w:rFonts w:ascii="Segoe UI" w:eastAsia="Times New Roman" w:hAnsi="Segoe UI" w:cs="Segoe UI"/>
      <w:sz w:val="18"/>
      <w:szCs w:val="18"/>
      <w:lang w:val="en-US" w:bidi="en-US"/>
    </w:rPr>
  </w:style>
  <w:style w:type="paragraph" w:styleId="Revize">
    <w:name w:val="Revision"/>
    <w:hidden/>
    <w:uiPriority w:val="99"/>
    <w:semiHidden/>
    <w:rsid w:val="00BC5FE3"/>
    <w:pPr>
      <w:spacing w:after="0" w:line="240" w:lineRule="auto"/>
    </w:pPr>
    <w:rPr>
      <w:rFonts w:ascii="Times New Roman" w:eastAsia="Times New Roman" w:hAnsi="Times New Roman" w:cs="Times New Roman"/>
      <w:lang w:val="en-US" w:bidi="en-US"/>
    </w:rPr>
  </w:style>
  <w:style w:type="character" w:customStyle="1" w:styleId="Nadpis2Char">
    <w:name w:val="Nadpis 2 Char"/>
    <w:basedOn w:val="Standardnpsmoodstavce"/>
    <w:link w:val="Nadpis2"/>
    <w:uiPriority w:val="9"/>
    <w:rsid w:val="009818AB"/>
    <w:rPr>
      <w:rFonts w:asciiTheme="majorHAnsi" w:eastAsiaTheme="majorEastAsia" w:hAnsiTheme="majorHAnsi" w:cstheme="majorBidi"/>
      <w:b/>
      <w:bCs/>
      <w:color w:val="5B9BD5" w:themeColor="accent1"/>
      <w:sz w:val="26"/>
      <w:szCs w:val="26"/>
      <w:lang w:val="en-US" w:bidi="en-US"/>
    </w:rPr>
  </w:style>
  <w:style w:type="paragraph" w:customStyle="1" w:styleId="normalodsazene">
    <w:name w:val="normalodsazene"/>
    <w:basedOn w:val="Normln"/>
    <w:uiPriority w:val="99"/>
    <w:rsid w:val="009025BB"/>
    <w:pPr>
      <w:spacing w:before="100" w:beforeAutospacing="1" w:after="100" w:afterAutospacing="1" w:line="240" w:lineRule="auto"/>
    </w:pPr>
    <w:rPr>
      <w:sz w:val="20"/>
      <w:szCs w:val="24"/>
      <w:lang w:eastAsia="cs-CZ" w:bidi="ar-SA"/>
    </w:rPr>
  </w:style>
  <w:style w:type="paragraph" w:styleId="Textpoznpodarou">
    <w:name w:val="footnote text"/>
    <w:basedOn w:val="Normln"/>
    <w:link w:val="TextpoznpodarouChar"/>
    <w:uiPriority w:val="99"/>
    <w:unhideWhenUsed/>
    <w:rsid w:val="001579AC"/>
    <w:pPr>
      <w:spacing w:after="0" w:line="240" w:lineRule="auto"/>
      <w:jc w:val="both"/>
    </w:pPr>
    <w:rPr>
      <w:rFonts w:ascii="Arial" w:eastAsia="Calibri" w:hAnsi="Arial"/>
      <w:sz w:val="20"/>
      <w:szCs w:val="20"/>
      <w:lang w:eastAsia="cs-CZ" w:bidi="ar-SA"/>
    </w:rPr>
  </w:style>
  <w:style w:type="character" w:customStyle="1" w:styleId="TextpoznpodarouChar">
    <w:name w:val="Text pozn. pod čarou Char"/>
    <w:basedOn w:val="Standardnpsmoodstavce"/>
    <w:link w:val="Textpoznpodarou"/>
    <w:rsid w:val="001579AC"/>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1579AC"/>
    <w:rPr>
      <w:rFonts w:ascii="Times New Roman" w:hAnsi="Times New Roman" w:cs="Times New Roman" w:hint="default"/>
      <w:vertAlign w:val="superscript"/>
    </w:rPr>
  </w:style>
  <w:style w:type="paragraph" w:customStyle="1" w:styleId="AAodsazen">
    <w:name w:val="AA_odsazení"/>
    <w:basedOn w:val="Normln"/>
    <w:rsid w:val="007C68B9"/>
    <w:pPr>
      <w:tabs>
        <w:tab w:val="num" w:pos="1140"/>
        <w:tab w:val="right" w:leader="dot" w:pos="7371"/>
      </w:tabs>
      <w:autoSpaceDE w:val="0"/>
      <w:autoSpaceDN w:val="0"/>
      <w:adjustRightInd w:val="0"/>
      <w:spacing w:before="120" w:after="0" w:line="240" w:lineRule="auto"/>
      <w:ind w:left="1140" w:hanging="360"/>
      <w:jc w:val="both"/>
    </w:pPr>
    <w:rPr>
      <w:rFonts w:ascii="Arial" w:hAnsi="Arial" w:cs="Arial"/>
      <w:sz w:val="24"/>
      <w:szCs w:val="24"/>
      <w:lang w:eastAsia="cs-CZ" w:bidi="ar-SA"/>
    </w:rPr>
  </w:style>
  <w:style w:type="paragraph" w:customStyle="1" w:styleId="Styl58">
    <w:name w:val="Styl58"/>
    <w:basedOn w:val="Normln"/>
    <w:qFormat/>
    <w:rsid w:val="007C68B9"/>
    <w:pPr>
      <w:widowControl w:val="0"/>
      <w:numPr>
        <w:ilvl w:val="1"/>
        <w:numId w:val="3"/>
      </w:numPr>
      <w:tabs>
        <w:tab w:val="left" w:pos="1080"/>
      </w:tabs>
      <w:spacing w:before="200" w:after="100" w:line="240" w:lineRule="auto"/>
      <w:jc w:val="both"/>
      <w:outlineLvl w:val="1"/>
    </w:pPr>
    <w:rPr>
      <w:rFonts w:ascii="Arial" w:hAnsi="Arial" w:cs="Arial"/>
      <w:b/>
      <w:bCs/>
      <w:iCs/>
      <w:sz w:val="24"/>
      <w:szCs w:val="24"/>
      <w:lang w:eastAsia="cs-CZ" w:bidi="ar-SA"/>
    </w:rPr>
  </w:style>
  <w:style w:type="paragraph" w:styleId="Zkladntext">
    <w:name w:val="Body Text"/>
    <w:basedOn w:val="Normln"/>
    <w:link w:val="ZkladntextChar"/>
    <w:rsid w:val="005729DE"/>
    <w:pPr>
      <w:widowControl w:val="0"/>
      <w:spacing w:after="0" w:line="240" w:lineRule="auto"/>
      <w:jc w:val="both"/>
    </w:pPr>
    <w:rPr>
      <w:rFonts w:ascii="Arial" w:hAnsi="Arial"/>
      <w:sz w:val="20"/>
      <w:szCs w:val="20"/>
      <w:lang w:eastAsia="ar-SA" w:bidi="ar-SA"/>
    </w:rPr>
  </w:style>
  <w:style w:type="character" w:customStyle="1" w:styleId="ZkladntextChar">
    <w:name w:val="Základní text Char"/>
    <w:basedOn w:val="Standardnpsmoodstavce"/>
    <w:link w:val="Zkladntext"/>
    <w:rsid w:val="005729DE"/>
    <w:rPr>
      <w:rFonts w:ascii="Arial" w:eastAsia="Times New Roman" w:hAnsi="Arial" w:cs="Times New Roman"/>
      <w:sz w:val="20"/>
      <w:szCs w:val="20"/>
      <w:lang w:eastAsia="ar-SA"/>
    </w:rPr>
  </w:style>
  <w:style w:type="character" w:styleId="Sledovanodkaz">
    <w:name w:val="FollowedHyperlink"/>
    <w:basedOn w:val="Standardnpsmoodstavce"/>
    <w:uiPriority w:val="99"/>
    <w:semiHidden/>
    <w:unhideWhenUsed/>
    <w:rsid w:val="00FC1899"/>
    <w:rPr>
      <w:color w:val="954F72" w:themeColor="followedHyperlink"/>
      <w:u w:val="single"/>
    </w:rPr>
  </w:style>
  <w:style w:type="paragraph" w:customStyle="1" w:styleId="Textodstavce">
    <w:name w:val="Text odstavce"/>
    <w:basedOn w:val="Normln"/>
    <w:rsid w:val="00845E77"/>
    <w:pPr>
      <w:widowControl w:val="0"/>
      <w:numPr>
        <w:numId w:val="4"/>
      </w:numPr>
      <w:tabs>
        <w:tab w:val="left" w:pos="851"/>
      </w:tabs>
      <w:spacing w:before="120" w:after="120" w:line="300" w:lineRule="auto"/>
      <w:jc w:val="both"/>
      <w:outlineLvl w:val="6"/>
    </w:pPr>
    <w:rPr>
      <w:rFonts w:cstheme="minorHAnsi"/>
      <w:sz w:val="24"/>
      <w:lang w:eastAsia="cs-CZ" w:bidi="ar-SA"/>
    </w:rPr>
  </w:style>
  <w:style w:type="paragraph" w:customStyle="1" w:styleId="Textbodu">
    <w:name w:val="Text bodu"/>
    <w:basedOn w:val="Normln"/>
    <w:rsid w:val="00845E77"/>
    <w:pPr>
      <w:widowControl w:val="0"/>
      <w:numPr>
        <w:ilvl w:val="2"/>
        <w:numId w:val="4"/>
      </w:numPr>
      <w:spacing w:before="120" w:after="0" w:line="300" w:lineRule="auto"/>
      <w:jc w:val="both"/>
      <w:outlineLvl w:val="8"/>
    </w:pPr>
    <w:rPr>
      <w:rFonts w:cstheme="minorHAnsi"/>
      <w:sz w:val="24"/>
      <w:lang w:eastAsia="cs-CZ" w:bidi="ar-SA"/>
    </w:rPr>
  </w:style>
  <w:style w:type="paragraph" w:customStyle="1" w:styleId="Textpsmene">
    <w:name w:val="Text písmene"/>
    <w:basedOn w:val="Normln"/>
    <w:rsid w:val="00845E77"/>
    <w:pPr>
      <w:widowControl w:val="0"/>
      <w:numPr>
        <w:ilvl w:val="1"/>
        <w:numId w:val="4"/>
      </w:numPr>
      <w:spacing w:before="120" w:after="0" w:line="300" w:lineRule="auto"/>
      <w:jc w:val="both"/>
      <w:outlineLvl w:val="7"/>
    </w:pPr>
    <w:rPr>
      <w:rFonts w:cstheme="minorHAnsi"/>
      <w:sz w:val="24"/>
      <w:lang w:eastAsia="cs-CZ" w:bidi="ar-SA"/>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
    <w:basedOn w:val="Standardnpsmoodstavce"/>
    <w:link w:val="Nadpis3"/>
    <w:uiPriority w:val="9"/>
    <w:semiHidden/>
    <w:rsid w:val="00E646EF"/>
    <w:rPr>
      <w:rFonts w:asciiTheme="majorHAnsi" w:eastAsiaTheme="majorEastAsia" w:hAnsiTheme="majorHAnsi" w:cstheme="majorBidi"/>
      <w:b/>
      <w:bCs/>
      <w:color w:val="5B9BD5" w:themeColor="accent1"/>
      <w:lang w:val="en-US" w:bidi="en-US"/>
    </w:rPr>
  </w:style>
  <w:style w:type="paragraph" w:customStyle="1" w:styleId="Standard">
    <w:name w:val="Standard"/>
    <w:rsid w:val="00143543"/>
    <w:pPr>
      <w:widowControl w:val="0"/>
      <w:suppressAutoHyphens/>
      <w:autoSpaceDN w:val="0"/>
      <w:spacing w:after="200" w:line="276" w:lineRule="auto"/>
      <w:textAlignment w:val="baseline"/>
    </w:pPr>
    <w:rPr>
      <w:rFonts w:ascii="Calibri" w:eastAsia="Arial" w:hAnsi="Calibri" w:cs="Calibri"/>
      <w:kern w:val="3"/>
      <w:szCs w:val="20"/>
      <w:lang w:eastAsia="cs-CZ" w:bidi="ne-IN"/>
    </w:rPr>
  </w:style>
  <w:style w:type="paragraph" w:customStyle="1" w:styleId="Standarduser">
    <w:name w:val="Standard (user)"/>
    <w:uiPriority w:val="99"/>
    <w:rsid w:val="00143543"/>
    <w:pPr>
      <w:suppressAutoHyphens/>
      <w:autoSpaceDN w:val="0"/>
      <w:spacing w:after="200" w:line="276" w:lineRule="auto"/>
      <w:textAlignment w:val="baseline"/>
    </w:pPr>
    <w:rPr>
      <w:rFonts w:ascii="Courier New" w:eastAsia="Arial" w:hAnsi="Courier New" w:cs="Calibri"/>
      <w:kern w:val="3"/>
      <w:sz w:val="20"/>
      <w:szCs w:val="20"/>
      <w:lang w:eastAsia="cs-CZ" w:bidi="ne-IN"/>
    </w:rPr>
  </w:style>
  <w:style w:type="character" w:customStyle="1" w:styleId="ZKLADNChar">
    <w:name w:val="ZÁKLADNÍ Char"/>
    <w:link w:val="ZKLADN"/>
    <w:uiPriority w:val="99"/>
    <w:locked/>
    <w:rsid w:val="00FD21E4"/>
    <w:rPr>
      <w:rFonts w:ascii="Garamond" w:hAnsi="Garamond" w:cs="Garamond"/>
    </w:rPr>
  </w:style>
  <w:style w:type="paragraph" w:customStyle="1" w:styleId="ZKLADN">
    <w:name w:val="ZÁKLADNÍ"/>
    <w:basedOn w:val="Zkladntext"/>
    <w:link w:val="ZKLADNChar"/>
    <w:uiPriority w:val="99"/>
    <w:rsid w:val="00FD21E4"/>
    <w:pPr>
      <w:spacing w:before="120" w:after="120" w:line="280" w:lineRule="atLeast"/>
    </w:pPr>
    <w:rPr>
      <w:rFonts w:ascii="Garamond" w:eastAsiaTheme="minorHAnsi" w:hAnsi="Garamond" w:cs="Garamond"/>
      <w:sz w:val="22"/>
      <w:szCs w:val="22"/>
      <w:lang w:eastAsia="en-US"/>
    </w:rPr>
  </w:style>
  <w:style w:type="paragraph" w:customStyle="1" w:styleId="Odrky">
    <w:name w:val="Odrážky"/>
    <w:basedOn w:val="Normln"/>
    <w:rsid w:val="00FD21E4"/>
    <w:pPr>
      <w:numPr>
        <w:numId w:val="5"/>
      </w:numPr>
      <w:spacing w:before="60" w:after="60" w:line="240" w:lineRule="auto"/>
      <w:jc w:val="both"/>
    </w:pPr>
    <w:rPr>
      <w:rFonts w:ascii="Arial" w:hAnsi="Arial" w:cs="Arial"/>
      <w:sz w:val="24"/>
      <w:szCs w:val="24"/>
      <w:lang w:eastAsia="cs-CZ" w:bidi="ar-SA"/>
    </w:rPr>
  </w:style>
  <w:style w:type="paragraph" w:customStyle="1" w:styleId="StylGaramond12bPROST">
    <w:name w:val="Styl Garamond 12 b. PROSTÝ"/>
    <w:basedOn w:val="Normln"/>
    <w:uiPriority w:val="99"/>
    <w:rsid w:val="0094795D"/>
    <w:pPr>
      <w:spacing w:after="120" w:line="320" w:lineRule="atLeast"/>
      <w:jc w:val="both"/>
    </w:pPr>
    <w:rPr>
      <w:rFonts w:ascii="Garamond" w:hAnsi="Garamond" w:cs="Garamond"/>
      <w:color w:val="394A58"/>
      <w:sz w:val="24"/>
      <w:szCs w:val="24"/>
      <w:lang w:eastAsia="cs-CZ" w:bidi="ar-SA"/>
    </w:rPr>
  </w:style>
  <w:style w:type="character" w:customStyle="1" w:styleId="StylodstavecslovanChar">
    <w:name w:val="Styl odstavec číslovaný Char"/>
    <w:link w:val="Stylodstavecslovan"/>
    <w:locked/>
    <w:rsid w:val="00DD7978"/>
    <w:rPr>
      <w:rFonts w:cs="Calibri"/>
    </w:rPr>
  </w:style>
  <w:style w:type="paragraph" w:customStyle="1" w:styleId="Stylodstavecslovan">
    <w:name w:val="Styl odstavec číslovaný"/>
    <w:basedOn w:val="Nadpis2"/>
    <w:link w:val="StylodstavecslovanChar"/>
    <w:rsid w:val="00DD7978"/>
    <w:pPr>
      <w:keepNext w:val="0"/>
      <w:keepLines w:val="0"/>
      <w:tabs>
        <w:tab w:val="num" w:pos="142"/>
      </w:tabs>
      <w:spacing w:before="0" w:after="120" w:line="280" w:lineRule="atLeast"/>
      <w:ind w:left="1154" w:hanging="360"/>
      <w:jc w:val="both"/>
    </w:pPr>
    <w:rPr>
      <w:rFonts w:asciiTheme="minorHAnsi" w:eastAsiaTheme="minorHAnsi" w:hAnsiTheme="minorHAnsi" w:cs="Calibri"/>
      <w:b w:val="0"/>
      <w:bCs w:val="0"/>
      <w:color w:val="auto"/>
      <w:sz w:val="22"/>
      <w:szCs w:val="22"/>
      <w:lang w:bidi="ar-SA"/>
    </w:rPr>
  </w:style>
  <w:style w:type="paragraph" w:customStyle="1" w:styleId="StylNadpis1ZKLADN">
    <w:name w:val="Styl Nadpis 1 ZÁKLADNÍ"/>
    <w:basedOn w:val="Nadpis1"/>
    <w:uiPriority w:val="99"/>
    <w:rsid w:val="00DD7978"/>
    <w:pPr>
      <w:shd w:val="clear" w:color="auto" w:fill="D9D9D9"/>
      <w:spacing w:before="480" w:after="360" w:line="240" w:lineRule="auto"/>
      <w:jc w:val="left"/>
    </w:pPr>
    <w:rPr>
      <w:rFonts w:cs="Calibri"/>
      <w:smallCaps/>
      <w:color w:val="394A58"/>
      <w:kern w:val="28"/>
      <w:sz w:val="22"/>
      <w:szCs w:val="22"/>
      <w:lang w:eastAsia="cs-CZ"/>
    </w:rPr>
  </w:style>
  <w:style w:type="paragraph" w:customStyle="1" w:styleId="CharCharCharChar">
    <w:name w:val="Char Char Char Char"/>
    <w:basedOn w:val="Normln"/>
    <w:rsid w:val="002545AD"/>
    <w:pPr>
      <w:spacing w:after="160" w:line="240" w:lineRule="exact"/>
    </w:pPr>
    <w:rPr>
      <w:rFonts w:ascii="Verdana" w:hAnsi="Verdana" w:cs="Verdana"/>
      <w:sz w:val="20"/>
      <w:szCs w:val="20"/>
      <w:lang w:bidi="ar-SA"/>
    </w:rPr>
  </w:style>
  <w:style w:type="paragraph" w:customStyle="1" w:styleId="Svtlmkazvraznn31">
    <w:name w:val="Světlá mřížka – zvýraznění 31"/>
    <w:basedOn w:val="Normln"/>
    <w:uiPriority w:val="34"/>
    <w:qFormat/>
    <w:rsid w:val="001012FE"/>
    <w:pPr>
      <w:spacing w:after="0" w:line="240" w:lineRule="auto"/>
      <w:ind w:left="720"/>
      <w:contextualSpacing/>
    </w:pPr>
    <w:rPr>
      <w:rFonts w:ascii="Arial" w:hAnsi="Arial"/>
      <w:sz w:val="20"/>
      <w:szCs w:val="20"/>
      <w:lang w:eastAsia="cs-CZ" w:bidi="ar-SA"/>
    </w:rPr>
  </w:style>
  <w:style w:type="paragraph" w:styleId="Normlnweb">
    <w:name w:val="Normal (Web)"/>
    <w:basedOn w:val="Normln"/>
    <w:uiPriority w:val="99"/>
    <w:rsid w:val="00B965E3"/>
    <w:pPr>
      <w:spacing w:before="100" w:beforeAutospacing="1" w:after="100" w:afterAutospacing="1" w:line="240" w:lineRule="auto"/>
    </w:pPr>
    <w:rPr>
      <w:rFonts w:ascii="Arial Unicode MS" w:eastAsia="Arial Unicode MS" w:hAnsi="Arial Unicode MS" w:cs="Arial Unicode MS"/>
      <w:sz w:val="24"/>
      <w:szCs w:val="24"/>
      <w:lang w:eastAsia="cs-CZ" w:bidi="ar-SA"/>
    </w:rPr>
  </w:style>
  <w:style w:type="paragraph" w:customStyle="1" w:styleId="3rove">
    <w:name w:val="3. úroveň"/>
    <w:basedOn w:val="Bezmezer"/>
    <w:link w:val="3roveChar"/>
    <w:qFormat/>
    <w:rsid w:val="008B5826"/>
    <w:pPr>
      <w:numPr>
        <w:ilvl w:val="2"/>
      </w:numPr>
    </w:pPr>
    <w:rPr>
      <w:sz w:val="20"/>
    </w:rPr>
  </w:style>
  <w:style w:type="paragraph" w:customStyle="1" w:styleId="dkanormln">
    <w:name w:val="Øádka normální"/>
    <w:basedOn w:val="Normln"/>
    <w:uiPriority w:val="99"/>
    <w:rsid w:val="00581E1C"/>
    <w:pPr>
      <w:spacing w:after="0" w:line="240" w:lineRule="auto"/>
      <w:jc w:val="both"/>
    </w:pPr>
    <w:rPr>
      <w:kern w:val="16"/>
      <w:sz w:val="24"/>
      <w:szCs w:val="20"/>
      <w:lang w:eastAsia="cs-CZ" w:bidi="ar-SA"/>
    </w:rPr>
  </w:style>
  <w:style w:type="character" w:customStyle="1" w:styleId="3roveChar">
    <w:name w:val="3. úroveň Char"/>
    <w:basedOn w:val="BezmezerChar"/>
    <w:link w:val="3rove"/>
    <w:rsid w:val="008B5826"/>
    <w:rPr>
      <w:rFonts w:ascii="Arial" w:hAnsi="Arial" w:cs="Arial"/>
      <w:b/>
      <w:sz w:val="20"/>
      <w:szCs w:val="20"/>
    </w:rPr>
  </w:style>
  <w:style w:type="paragraph" w:customStyle="1" w:styleId="CharCharCharChar0">
    <w:name w:val="Char Char Char Char0"/>
    <w:basedOn w:val="Normln"/>
    <w:rsid w:val="00581E1C"/>
    <w:pPr>
      <w:spacing w:after="160" w:line="240" w:lineRule="exact"/>
    </w:pPr>
    <w:rPr>
      <w:rFonts w:ascii="Verdana" w:hAnsi="Verdana" w:cs="Verdana"/>
      <w:sz w:val="20"/>
      <w:szCs w:val="20"/>
      <w:lang w:bidi="ar-SA"/>
    </w:rPr>
  </w:style>
  <w:style w:type="paragraph" w:customStyle="1" w:styleId="RLTextlnkuslovan">
    <w:name w:val="RL Text článku číslovaný"/>
    <w:basedOn w:val="Normln"/>
    <w:rsid w:val="000910DB"/>
    <w:pPr>
      <w:numPr>
        <w:ilvl w:val="1"/>
        <w:numId w:val="8"/>
      </w:numPr>
      <w:spacing w:after="120" w:line="280" w:lineRule="exact"/>
      <w:jc w:val="both"/>
    </w:pPr>
    <w:rPr>
      <w:rFonts w:ascii="Garamond" w:hAnsi="Garamond"/>
      <w:color w:val="394A58"/>
      <w:szCs w:val="20"/>
      <w:lang w:eastAsia="cs-CZ" w:bidi="ar-SA"/>
    </w:rPr>
  </w:style>
  <w:style w:type="paragraph" w:customStyle="1" w:styleId="RLlneksmlouvy">
    <w:name w:val="RL Článek smlouvy"/>
    <w:basedOn w:val="Normln"/>
    <w:rsid w:val="000910DB"/>
    <w:pPr>
      <w:keepNext/>
      <w:numPr>
        <w:numId w:val="8"/>
      </w:numPr>
      <w:spacing w:before="360" w:after="120" w:line="280" w:lineRule="exact"/>
      <w:jc w:val="both"/>
    </w:pPr>
    <w:rPr>
      <w:rFonts w:ascii="Garamond" w:eastAsia="Calibri" w:hAnsi="Garamond"/>
      <w:b/>
      <w:bCs/>
      <w:color w:val="394A58"/>
      <w:sz w:val="24"/>
      <w:szCs w:val="24"/>
      <w:lang w:eastAsia="cs-CZ" w:bidi="ar-SA"/>
    </w:rPr>
  </w:style>
  <w:style w:type="paragraph" w:customStyle="1" w:styleId="Textbody">
    <w:name w:val="Text body"/>
    <w:basedOn w:val="Standard"/>
    <w:rsid w:val="00501254"/>
    <w:pPr>
      <w:suppressAutoHyphens w:val="0"/>
      <w:spacing w:after="0" w:line="240" w:lineRule="auto"/>
      <w:jc w:val="both"/>
    </w:pPr>
    <w:rPr>
      <w:rFonts w:ascii="Arial" w:eastAsia="Times New Roman" w:hAnsi="Arial" w:cs="Times New Roman"/>
      <w:sz w:val="20"/>
      <w:lang w:bidi="ar-SA"/>
    </w:rPr>
  </w:style>
  <w:style w:type="character" w:customStyle="1" w:styleId="Nadpis9Char">
    <w:name w:val="Nadpis 9 Char"/>
    <w:basedOn w:val="Standardnpsmoodstavce"/>
    <w:link w:val="Nadpis9"/>
    <w:uiPriority w:val="9"/>
    <w:semiHidden/>
    <w:rsid w:val="00855791"/>
    <w:rPr>
      <w:rFonts w:asciiTheme="majorHAnsi" w:eastAsiaTheme="majorEastAsia" w:hAnsiTheme="majorHAnsi" w:cstheme="majorBidi"/>
      <w:i/>
      <w:iCs/>
      <w:color w:val="404040" w:themeColor="text1" w:themeTint="BF"/>
      <w:sz w:val="20"/>
      <w:szCs w:val="20"/>
      <w:lang w:val="en-US" w:bidi="en-US"/>
    </w:rPr>
  </w:style>
  <w:style w:type="character" w:customStyle="1" w:styleId="OdstavecseseznamemChar">
    <w:name w:val="Odstavec se seznamem Char"/>
    <w:aliases w:val="Nad Char,Odstavec cíl se seznamem Char,Odstavec se seznamem5 Char,Odstavec_muj Char,List Paragraph Char"/>
    <w:link w:val="Odstavecseseznamem"/>
    <w:uiPriority w:val="34"/>
    <w:rsid w:val="00537D23"/>
    <w:rPr>
      <w:rFonts w:ascii="Times New Roman" w:eastAsia="Times New Roman" w:hAnsi="Times New Roman" w:cs="Times New Roman"/>
      <w:lang w:bidi="en-US"/>
    </w:rPr>
  </w:style>
  <w:style w:type="character" w:customStyle="1" w:styleId="nadpisclanku1">
    <w:name w:val="nadpis_clanku1"/>
    <w:rsid w:val="000C48FF"/>
    <w:rPr>
      <w:rFonts w:ascii="Arial" w:hAnsi="Arial" w:cs="Arial" w:hint="default"/>
      <w:b/>
      <w:bCs/>
      <w:color w:val="000000"/>
      <w:sz w:val="20"/>
      <w:szCs w:val="20"/>
    </w:rPr>
  </w:style>
  <w:style w:type="numbering" w:customStyle="1" w:styleId="WW8Num7">
    <w:name w:val="WW8Num7"/>
    <w:basedOn w:val="Bezseznamu"/>
    <w:rsid w:val="00773FDD"/>
    <w:pPr>
      <w:numPr>
        <w:numId w:val="10"/>
      </w:numPr>
    </w:pPr>
  </w:style>
  <w:style w:type="character" w:styleId="Siln">
    <w:name w:val="Strong"/>
    <w:basedOn w:val="Standardnpsmoodstavce"/>
    <w:uiPriority w:val="22"/>
    <w:qFormat/>
    <w:rsid w:val="00342333"/>
    <w:rPr>
      <w:b/>
      <w:bCs/>
    </w:rPr>
  </w:style>
  <w:style w:type="character" w:customStyle="1" w:styleId="m-6148529757002162541gmail-msoins">
    <w:name w:val="m_-6148529757002162541gmail-msoins"/>
    <w:basedOn w:val="Standardnpsmoodstavce"/>
    <w:rsid w:val="007A6E36"/>
  </w:style>
  <w:style w:type="character" w:customStyle="1" w:styleId="m-6148529757002162541gmail-msodel">
    <w:name w:val="m_-6148529757002162541gmail-msodel"/>
    <w:basedOn w:val="Standardnpsmoodstavce"/>
    <w:rsid w:val="007A6E36"/>
  </w:style>
  <w:style w:type="character" w:customStyle="1" w:styleId="preformatted">
    <w:name w:val="preformatted"/>
    <w:basedOn w:val="Standardnpsmoodstavce"/>
    <w:rsid w:val="0021125F"/>
  </w:style>
  <w:style w:type="paragraph" w:customStyle="1" w:styleId="Default">
    <w:name w:val="Default"/>
    <w:rsid w:val="00117CAA"/>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8B5E37"/>
    <w:rPr>
      <w:color w:val="808080"/>
      <w:shd w:val="clear" w:color="auto" w:fill="E6E6E6"/>
    </w:rPr>
  </w:style>
  <w:style w:type="character" w:customStyle="1" w:styleId="form-control-static">
    <w:name w:val="form-control-static"/>
    <w:basedOn w:val="Standardnpsmoodstavce"/>
    <w:rsid w:val="00613B03"/>
  </w:style>
  <w:style w:type="paragraph" w:customStyle="1" w:styleId="Zkladntext-prvnodsazen1">
    <w:name w:val="Základní text - první odsazený1"/>
    <w:basedOn w:val="Textbody"/>
    <w:rsid w:val="00D540F4"/>
    <w:pPr>
      <w:widowControl/>
      <w:spacing w:after="120"/>
      <w:ind w:firstLine="210"/>
      <w:jc w:val="left"/>
    </w:pPr>
    <w:rPr>
      <w:rFonts w:ascii="Times New Roman" w:hAnsi="Times New Roman"/>
      <w:sz w:val="24"/>
      <w:szCs w:val="24"/>
    </w:rPr>
  </w:style>
  <w:style w:type="paragraph" w:customStyle="1" w:styleId="StylNadpis1CourierNewBl">
    <w:name w:val="Styl Nadpis 1 + Courier New Bílá"/>
    <w:basedOn w:val="Nadpis1"/>
    <w:rsid w:val="00D540F4"/>
    <w:pPr>
      <w:keepNext/>
      <w:numPr>
        <w:numId w:val="12"/>
      </w:numPr>
      <w:shd w:val="clear" w:color="auto" w:fill="F2F2F2"/>
      <w:autoSpaceDN w:val="0"/>
      <w:spacing w:before="600" w:after="300" w:line="240" w:lineRule="auto"/>
      <w:jc w:val="left"/>
      <w:textAlignment w:val="baseline"/>
    </w:pPr>
    <w:rPr>
      <w:rFonts w:ascii="Courier New" w:hAnsi="Courier New" w:cs="Times New Roman"/>
      <w:caps w:val="0"/>
      <w:color w:val="000000"/>
      <w:kern w:val="3"/>
      <w:sz w:val="26"/>
      <w:szCs w:val="20"/>
      <w:lang w:eastAsia="cs-CZ"/>
    </w:rPr>
  </w:style>
  <w:style w:type="numbering" w:customStyle="1" w:styleId="Outline">
    <w:name w:val="Outline"/>
    <w:basedOn w:val="Bezseznamu"/>
    <w:rsid w:val="00D540F4"/>
    <w:pPr>
      <w:numPr>
        <w:numId w:val="12"/>
      </w:numPr>
    </w:pPr>
  </w:style>
  <w:style w:type="character" w:styleId="Zdraznn">
    <w:name w:val="Emphasis"/>
    <w:basedOn w:val="Standardnpsmoodstavce"/>
    <w:uiPriority w:val="20"/>
    <w:qFormat/>
    <w:rsid w:val="00482CC6"/>
    <w:rPr>
      <w:i/>
      <w:iCs/>
    </w:rPr>
  </w:style>
  <w:style w:type="paragraph" w:customStyle="1" w:styleId="NORMLN0">
    <w:name w:val="NORMÁLNÍ"/>
    <w:link w:val="NORMLNChar"/>
    <w:qFormat/>
    <w:rsid w:val="006F1975"/>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6F1975"/>
    <w:rPr>
      <w:rFonts w:ascii="Arial" w:eastAsia="Calibri" w:hAnsi="Arial" w:cs="Calibri"/>
      <w:snapToGrid w:val="0"/>
      <w:sz w:val="20"/>
    </w:rPr>
  </w:style>
  <w:style w:type="numbering" w:customStyle="1" w:styleId="WW8Num2">
    <w:name w:val="WW8Num2"/>
    <w:basedOn w:val="Bezseznamu"/>
    <w:rsid w:val="00D72B58"/>
    <w:pPr>
      <w:numPr>
        <w:numId w:val="14"/>
      </w:numPr>
    </w:pPr>
  </w:style>
  <w:style w:type="paragraph" w:styleId="Titulek">
    <w:name w:val="caption"/>
    <w:basedOn w:val="Normln"/>
    <w:next w:val="Normln"/>
    <w:uiPriority w:val="35"/>
    <w:unhideWhenUsed/>
    <w:qFormat/>
    <w:rsid w:val="007D00E9"/>
    <w:pPr>
      <w:spacing w:line="240" w:lineRule="auto"/>
    </w:pPr>
    <w:rPr>
      <w:i/>
      <w:iCs/>
      <w:color w:val="44546A" w:themeColor="text2"/>
      <w:sz w:val="18"/>
      <w:szCs w:val="18"/>
    </w:rPr>
  </w:style>
  <w:style w:type="paragraph" w:customStyle="1" w:styleId="Pleading3L1">
    <w:name w:val="Pleading3_L1"/>
    <w:basedOn w:val="Normln"/>
    <w:rsid w:val="009639E0"/>
    <w:pPr>
      <w:keepNext/>
      <w:numPr>
        <w:numId w:val="17"/>
      </w:numPr>
      <w:spacing w:before="240" w:after="0" w:line="240" w:lineRule="exact"/>
      <w:jc w:val="center"/>
    </w:pPr>
    <w:rPr>
      <w:rFonts w:eastAsiaTheme="minorHAnsi"/>
      <w:b/>
      <w:bCs/>
      <w:caps/>
      <w:sz w:val="24"/>
      <w:szCs w:val="24"/>
      <w:lang w:bidi="ar-SA"/>
    </w:rPr>
  </w:style>
  <w:style w:type="paragraph" w:customStyle="1" w:styleId="Pleading3L2">
    <w:name w:val="Pleading3_L2"/>
    <w:basedOn w:val="Normln"/>
    <w:rsid w:val="009639E0"/>
    <w:pPr>
      <w:numPr>
        <w:ilvl w:val="1"/>
        <w:numId w:val="17"/>
      </w:numPr>
      <w:spacing w:before="240" w:after="0" w:line="240" w:lineRule="auto"/>
      <w:jc w:val="both"/>
    </w:pPr>
    <w:rPr>
      <w:rFonts w:eastAsiaTheme="minorHAnsi"/>
      <w:sz w:val="24"/>
      <w:szCs w:val="24"/>
      <w:lang w:bidi="ar-SA"/>
    </w:rPr>
  </w:style>
  <w:style w:type="paragraph" w:customStyle="1" w:styleId="Pleading3L3">
    <w:name w:val="Pleading3_L3"/>
    <w:basedOn w:val="Normln"/>
    <w:rsid w:val="009639E0"/>
    <w:pPr>
      <w:numPr>
        <w:ilvl w:val="2"/>
        <w:numId w:val="17"/>
      </w:numPr>
      <w:spacing w:before="240" w:after="0" w:line="240" w:lineRule="auto"/>
    </w:pPr>
    <w:rPr>
      <w:rFonts w:eastAsiaTheme="minorHAnsi"/>
      <w:sz w:val="24"/>
      <w:szCs w:val="24"/>
      <w:lang w:bidi="ar-SA"/>
    </w:rPr>
  </w:style>
  <w:style w:type="paragraph" w:customStyle="1" w:styleId="Pleading3L4">
    <w:name w:val="Pleading3_L4"/>
    <w:basedOn w:val="Normln"/>
    <w:rsid w:val="009639E0"/>
    <w:pPr>
      <w:numPr>
        <w:ilvl w:val="3"/>
        <w:numId w:val="17"/>
      </w:numPr>
      <w:spacing w:before="240" w:after="0" w:line="240" w:lineRule="auto"/>
      <w:jc w:val="both"/>
    </w:pPr>
    <w:rPr>
      <w:rFonts w:eastAsiaTheme="minorHAnsi"/>
      <w:sz w:val="24"/>
      <w:szCs w:val="24"/>
      <w:lang w:bidi="ar-SA"/>
    </w:rPr>
  </w:style>
  <w:style w:type="paragraph" w:customStyle="1" w:styleId="Pleading3L5">
    <w:name w:val="Pleading3_L5"/>
    <w:basedOn w:val="Normln"/>
    <w:rsid w:val="009639E0"/>
    <w:pPr>
      <w:keepNext/>
      <w:numPr>
        <w:ilvl w:val="4"/>
        <w:numId w:val="17"/>
      </w:numPr>
      <w:spacing w:before="240" w:after="0" w:line="240" w:lineRule="auto"/>
    </w:pPr>
    <w:rPr>
      <w:rFonts w:eastAsiaTheme="minorHAnsi"/>
      <w:sz w:val="24"/>
      <w:szCs w:val="24"/>
      <w:lang w:bidi="ar-SA"/>
    </w:rPr>
  </w:style>
  <w:style w:type="paragraph" w:customStyle="1" w:styleId="Pleading3L6">
    <w:name w:val="Pleading3_L6"/>
    <w:basedOn w:val="Normln"/>
    <w:rsid w:val="009639E0"/>
    <w:pPr>
      <w:keepNext/>
      <w:numPr>
        <w:ilvl w:val="5"/>
        <w:numId w:val="17"/>
      </w:numPr>
      <w:spacing w:before="240" w:after="0" w:line="240" w:lineRule="auto"/>
    </w:pPr>
    <w:rPr>
      <w:rFonts w:eastAsiaTheme="minorHAnsi"/>
      <w:sz w:val="24"/>
      <w:szCs w:val="24"/>
      <w:lang w:bidi="ar-SA"/>
    </w:rPr>
  </w:style>
  <w:style w:type="paragraph" w:customStyle="1" w:styleId="Pleading3L7">
    <w:name w:val="Pleading3_L7"/>
    <w:basedOn w:val="Normln"/>
    <w:rsid w:val="009639E0"/>
    <w:pPr>
      <w:keepNext/>
      <w:numPr>
        <w:ilvl w:val="6"/>
        <w:numId w:val="17"/>
      </w:numPr>
      <w:spacing w:before="240" w:after="0" w:line="240" w:lineRule="auto"/>
    </w:pPr>
    <w:rPr>
      <w:rFonts w:eastAsiaTheme="minorHAnsi"/>
      <w:sz w:val="24"/>
      <w:szCs w:val="24"/>
      <w:lang w:bidi="ar-SA"/>
    </w:rPr>
  </w:style>
  <w:style w:type="paragraph" w:customStyle="1" w:styleId="Pleading3L8">
    <w:name w:val="Pleading3_L8"/>
    <w:basedOn w:val="Normln"/>
    <w:rsid w:val="009639E0"/>
    <w:pPr>
      <w:keepNext/>
      <w:numPr>
        <w:ilvl w:val="7"/>
        <w:numId w:val="17"/>
      </w:numPr>
      <w:spacing w:before="240" w:after="0" w:line="240" w:lineRule="auto"/>
    </w:pPr>
    <w:rPr>
      <w:rFonts w:eastAsiaTheme="minorHAnsi"/>
      <w:sz w:val="24"/>
      <w:szCs w:val="24"/>
      <w:lang w:bidi="ar-SA"/>
    </w:rPr>
  </w:style>
  <w:style w:type="paragraph" w:customStyle="1" w:styleId="Pleading3L9">
    <w:name w:val="Pleading3_L9"/>
    <w:basedOn w:val="Normln"/>
    <w:rsid w:val="009639E0"/>
    <w:pPr>
      <w:keepNext/>
      <w:numPr>
        <w:ilvl w:val="8"/>
        <w:numId w:val="17"/>
      </w:numPr>
      <w:spacing w:before="240" w:after="0" w:line="240" w:lineRule="auto"/>
    </w:pPr>
    <w:rPr>
      <w:rFonts w:eastAsiaTheme="minorHAnsi"/>
      <w:sz w:val="24"/>
      <w:szCs w:val="24"/>
      <w:lang w:bidi="ar-SA"/>
    </w:rPr>
  </w:style>
  <w:style w:type="paragraph" w:customStyle="1" w:styleId="Odstavecseseznamem1">
    <w:name w:val="Odstavec se seznamem1"/>
    <w:basedOn w:val="Normln"/>
    <w:rsid w:val="00EA755E"/>
    <w:pPr>
      <w:suppressAutoHyphens/>
      <w:ind w:left="720"/>
      <w:contextualSpacing/>
    </w:pPr>
    <w:rPr>
      <w:rFonts w:ascii="Calibri" w:eastAsia="font310" w:hAnsi="Calibri" w:cs="font310"/>
      <w:kern w:val="1"/>
      <w:lang w:eastAsia="cs-CZ" w:bidi="ar-SA"/>
    </w:rPr>
  </w:style>
  <w:style w:type="paragraph" w:customStyle="1" w:styleId="StylGaramondZarovnatdoblokudkovnNejmn16b">
    <w:name w:val="Styl Garamond Zarovnat do bloku Řádkování:  Nejméně 16 b."/>
    <w:basedOn w:val="Normln"/>
    <w:link w:val="StylGaramondZarovnatdoblokudkovnNejmn16bChar"/>
    <w:rsid w:val="00455093"/>
    <w:pPr>
      <w:spacing w:after="120" w:line="320" w:lineRule="atLeast"/>
      <w:jc w:val="both"/>
    </w:pPr>
    <w:rPr>
      <w:rFonts w:ascii="Garamond" w:hAnsi="Garamond"/>
      <w:sz w:val="24"/>
      <w:szCs w:val="20"/>
      <w:lang w:val="x-none" w:eastAsia="x-none" w:bidi="ar-SA"/>
    </w:rPr>
  </w:style>
  <w:style w:type="character" w:customStyle="1" w:styleId="StylGaramondZarovnatdoblokudkovnNejmn16bChar">
    <w:name w:val="Styl Garamond Zarovnat do bloku Řádkování:  Nejméně 16 b. Char"/>
    <w:link w:val="StylGaramondZarovnatdoblokudkovnNejmn16b"/>
    <w:rsid w:val="00455093"/>
    <w:rPr>
      <w:rFonts w:ascii="Garamond" w:eastAsia="Times New Roman" w:hAnsi="Garamond" w:cs="Times New Roman"/>
      <w:sz w:val="24"/>
      <w:szCs w:val="20"/>
      <w:lang w:val="x-none" w:eastAsia="x-none"/>
    </w:rPr>
  </w:style>
  <w:style w:type="character" w:customStyle="1" w:styleId="cf01">
    <w:name w:val="cf01"/>
    <w:basedOn w:val="Standardnpsmoodstavce"/>
    <w:rsid w:val="008C31A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5073">
      <w:bodyDiv w:val="1"/>
      <w:marLeft w:val="0"/>
      <w:marRight w:val="0"/>
      <w:marTop w:val="0"/>
      <w:marBottom w:val="0"/>
      <w:divBdr>
        <w:top w:val="none" w:sz="0" w:space="0" w:color="auto"/>
        <w:left w:val="none" w:sz="0" w:space="0" w:color="auto"/>
        <w:bottom w:val="none" w:sz="0" w:space="0" w:color="auto"/>
        <w:right w:val="none" w:sz="0" w:space="0" w:color="auto"/>
      </w:divBdr>
    </w:div>
    <w:div w:id="71899645">
      <w:bodyDiv w:val="1"/>
      <w:marLeft w:val="0"/>
      <w:marRight w:val="0"/>
      <w:marTop w:val="0"/>
      <w:marBottom w:val="0"/>
      <w:divBdr>
        <w:top w:val="none" w:sz="0" w:space="0" w:color="auto"/>
        <w:left w:val="none" w:sz="0" w:space="0" w:color="auto"/>
        <w:bottom w:val="none" w:sz="0" w:space="0" w:color="auto"/>
        <w:right w:val="none" w:sz="0" w:space="0" w:color="auto"/>
      </w:divBdr>
      <w:divsChild>
        <w:div w:id="1704551641">
          <w:marLeft w:val="0"/>
          <w:marRight w:val="0"/>
          <w:marTop w:val="0"/>
          <w:marBottom w:val="0"/>
          <w:divBdr>
            <w:top w:val="none" w:sz="0" w:space="0" w:color="auto"/>
            <w:left w:val="none" w:sz="0" w:space="0" w:color="auto"/>
            <w:bottom w:val="none" w:sz="0" w:space="0" w:color="auto"/>
            <w:right w:val="none" w:sz="0" w:space="0" w:color="auto"/>
          </w:divBdr>
          <w:divsChild>
            <w:div w:id="1317957305">
              <w:marLeft w:val="0"/>
              <w:marRight w:val="0"/>
              <w:marTop w:val="0"/>
              <w:marBottom w:val="0"/>
              <w:divBdr>
                <w:top w:val="none" w:sz="0" w:space="0" w:color="auto"/>
                <w:left w:val="none" w:sz="0" w:space="0" w:color="auto"/>
                <w:bottom w:val="none" w:sz="0" w:space="0" w:color="auto"/>
                <w:right w:val="none" w:sz="0" w:space="0" w:color="auto"/>
              </w:divBdr>
              <w:divsChild>
                <w:div w:id="1374311859">
                  <w:marLeft w:val="0"/>
                  <w:marRight w:val="0"/>
                  <w:marTop w:val="0"/>
                  <w:marBottom w:val="0"/>
                  <w:divBdr>
                    <w:top w:val="none" w:sz="0" w:space="0" w:color="auto"/>
                    <w:left w:val="none" w:sz="0" w:space="0" w:color="auto"/>
                    <w:bottom w:val="none" w:sz="0" w:space="0" w:color="auto"/>
                    <w:right w:val="none" w:sz="0" w:space="0" w:color="auto"/>
                  </w:divBdr>
                  <w:divsChild>
                    <w:div w:id="309873051">
                      <w:marLeft w:val="0"/>
                      <w:marRight w:val="0"/>
                      <w:marTop w:val="0"/>
                      <w:marBottom w:val="0"/>
                      <w:divBdr>
                        <w:top w:val="none" w:sz="0" w:space="0" w:color="auto"/>
                        <w:left w:val="none" w:sz="0" w:space="0" w:color="auto"/>
                        <w:bottom w:val="none" w:sz="0" w:space="0" w:color="auto"/>
                        <w:right w:val="none" w:sz="0" w:space="0" w:color="auto"/>
                      </w:divBdr>
                      <w:divsChild>
                        <w:div w:id="195237570">
                          <w:marLeft w:val="0"/>
                          <w:marRight w:val="0"/>
                          <w:marTop w:val="0"/>
                          <w:marBottom w:val="0"/>
                          <w:divBdr>
                            <w:top w:val="none" w:sz="0" w:space="0" w:color="auto"/>
                            <w:left w:val="none" w:sz="0" w:space="0" w:color="auto"/>
                            <w:bottom w:val="none" w:sz="0" w:space="0" w:color="auto"/>
                            <w:right w:val="none" w:sz="0" w:space="0" w:color="auto"/>
                          </w:divBdr>
                          <w:divsChild>
                            <w:div w:id="1140612613">
                              <w:marLeft w:val="0"/>
                              <w:marRight w:val="0"/>
                              <w:marTop w:val="0"/>
                              <w:marBottom w:val="0"/>
                              <w:divBdr>
                                <w:top w:val="none" w:sz="0" w:space="0" w:color="auto"/>
                                <w:left w:val="none" w:sz="0" w:space="0" w:color="auto"/>
                                <w:bottom w:val="none" w:sz="0" w:space="0" w:color="auto"/>
                                <w:right w:val="none" w:sz="0" w:space="0" w:color="auto"/>
                              </w:divBdr>
                              <w:divsChild>
                                <w:div w:id="608242894">
                                  <w:marLeft w:val="0"/>
                                  <w:marRight w:val="0"/>
                                  <w:marTop w:val="0"/>
                                  <w:marBottom w:val="0"/>
                                  <w:divBdr>
                                    <w:top w:val="none" w:sz="0" w:space="0" w:color="auto"/>
                                    <w:left w:val="none" w:sz="0" w:space="0" w:color="auto"/>
                                    <w:bottom w:val="none" w:sz="0" w:space="0" w:color="auto"/>
                                    <w:right w:val="none" w:sz="0" w:space="0" w:color="auto"/>
                                  </w:divBdr>
                                  <w:divsChild>
                                    <w:div w:id="1725061224">
                                      <w:marLeft w:val="0"/>
                                      <w:marRight w:val="0"/>
                                      <w:marTop w:val="0"/>
                                      <w:marBottom w:val="0"/>
                                      <w:divBdr>
                                        <w:top w:val="none" w:sz="0" w:space="0" w:color="auto"/>
                                        <w:left w:val="none" w:sz="0" w:space="0" w:color="auto"/>
                                        <w:bottom w:val="none" w:sz="0" w:space="0" w:color="auto"/>
                                        <w:right w:val="none" w:sz="0" w:space="0" w:color="auto"/>
                                      </w:divBdr>
                                      <w:divsChild>
                                        <w:div w:id="953093744">
                                          <w:marLeft w:val="0"/>
                                          <w:marRight w:val="0"/>
                                          <w:marTop w:val="0"/>
                                          <w:marBottom w:val="0"/>
                                          <w:divBdr>
                                            <w:top w:val="none" w:sz="0" w:space="0" w:color="auto"/>
                                            <w:left w:val="none" w:sz="0" w:space="0" w:color="auto"/>
                                            <w:bottom w:val="none" w:sz="0" w:space="0" w:color="auto"/>
                                            <w:right w:val="none" w:sz="0" w:space="0" w:color="auto"/>
                                          </w:divBdr>
                                          <w:divsChild>
                                            <w:div w:id="1753164584">
                                              <w:marLeft w:val="0"/>
                                              <w:marRight w:val="0"/>
                                              <w:marTop w:val="0"/>
                                              <w:marBottom w:val="0"/>
                                              <w:divBdr>
                                                <w:top w:val="none" w:sz="0" w:space="0" w:color="auto"/>
                                                <w:left w:val="none" w:sz="0" w:space="0" w:color="auto"/>
                                                <w:bottom w:val="none" w:sz="0" w:space="0" w:color="auto"/>
                                                <w:right w:val="none" w:sz="0" w:space="0" w:color="auto"/>
                                              </w:divBdr>
                                              <w:divsChild>
                                                <w:div w:id="1150362509">
                                                  <w:marLeft w:val="0"/>
                                                  <w:marRight w:val="0"/>
                                                  <w:marTop w:val="0"/>
                                                  <w:marBottom w:val="0"/>
                                                  <w:divBdr>
                                                    <w:top w:val="none" w:sz="0" w:space="0" w:color="auto"/>
                                                    <w:left w:val="none" w:sz="0" w:space="0" w:color="auto"/>
                                                    <w:bottom w:val="none" w:sz="0" w:space="0" w:color="auto"/>
                                                    <w:right w:val="none" w:sz="0" w:space="0" w:color="auto"/>
                                                  </w:divBdr>
                                                  <w:divsChild>
                                                    <w:div w:id="412777816">
                                                      <w:marLeft w:val="0"/>
                                                      <w:marRight w:val="0"/>
                                                      <w:marTop w:val="0"/>
                                                      <w:marBottom w:val="0"/>
                                                      <w:divBdr>
                                                        <w:top w:val="none" w:sz="0" w:space="0" w:color="auto"/>
                                                        <w:left w:val="none" w:sz="0" w:space="0" w:color="auto"/>
                                                        <w:bottom w:val="none" w:sz="0" w:space="0" w:color="auto"/>
                                                        <w:right w:val="none" w:sz="0" w:space="0" w:color="auto"/>
                                                      </w:divBdr>
                                                      <w:divsChild>
                                                        <w:div w:id="1776900403">
                                                          <w:marLeft w:val="0"/>
                                                          <w:marRight w:val="0"/>
                                                          <w:marTop w:val="0"/>
                                                          <w:marBottom w:val="0"/>
                                                          <w:divBdr>
                                                            <w:top w:val="none" w:sz="0" w:space="0" w:color="auto"/>
                                                            <w:left w:val="none" w:sz="0" w:space="0" w:color="auto"/>
                                                            <w:bottom w:val="none" w:sz="0" w:space="0" w:color="auto"/>
                                                            <w:right w:val="none" w:sz="0" w:space="0" w:color="auto"/>
                                                          </w:divBdr>
                                                          <w:divsChild>
                                                            <w:div w:id="91442374">
                                                              <w:marLeft w:val="0"/>
                                                              <w:marRight w:val="0"/>
                                                              <w:marTop w:val="0"/>
                                                              <w:marBottom w:val="0"/>
                                                              <w:divBdr>
                                                                <w:top w:val="none" w:sz="0" w:space="0" w:color="auto"/>
                                                                <w:left w:val="none" w:sz="0" w:space="0" w:color="auto"/>
                                                                <w:bottom w:val="none" w:sz="0" w:space="0" w:color="auto"/>
                                                                <w:right w:val="none" w:sz="0" w:space="0" w:color="auto"/>
                                                              </w:divBdr>
                                                              <w:divsChild>
                                                                <w:div w:id="210772157">
                                                                  <w:marLeft w:val="0"/>
                                                                  <w:marRight w:val="0"/>
                                                                  <w:marTop w:val="0"/>
                                                                  <w:marBottom w:val="0"/>
                                                                  <w:divBdr>
                                                                    <w:top w:val="none" w:sz="0" w:space="0" w:color="auto"/>
                                                                    <w:left w:val="none" w:sz="0" w:space="0" w:color="auto"/>
                                                                    <w:bottom w:val="none" w:sz="0" w:space="0" w:color="auto"/>
                                                                    <w:right w:val="none" w:sz="0" w:space="0" w:color="auto"/>
                                                                  </w:divBdr>
                                                                  <w:divsChild>
                                                                    <w:div w:id="1942644533">
                                                                      <w:marLeft w:val="0"/>
                                                                      <w:marRight w:val="0"/>
                                                                      <w:marTop w:val="0"/>
                                                                      <w:marBottom w:val="0"/>
                                                                      <w:divBdr>
                                                                        <w:top w:val="none" w:sz="0" w:space="0" w:color="auto"/>
                                                                        <w:left w:val="none" w:sz="0" w:space="0" w:color="auto"/>
                                                                        <w:bottom w:val="none" w:sz="0" w:space="0" w:color="auto"/>
                                                                        <w:right w:val="none" w:sz="0" w:space="0" w:color="auto"/>
                                                                      </w:divBdr>
                                                                      <w:divsChild>
                                                                        <w:div w:id="1601796521">
                                                                          <w:marLeft w:val="0"/>
                                                                          <w:marRight w:val="0"/>
                                                                          <w:marTop w:val="0"/>
                                                                          <w:marBottom w:val="0"/>
                                                                          <w:divBdr>
                                                                            <w:top w:val="none" w:sz="0" w:space="0" w:color="auto"/>
                                                                            <w:left w:val="none" w:sz="0" w:space="0" w:color="auto"/>
                                                                            <w:bottom w:val="none" w:sz="0" w:space="0" w:color="auto"/>
                                                                            <w:right w:val="none" w:sz="0" w:space="0" w:color="auto"/>
                                                                          </w:divBdr>
                                                                          <w:divsChild>
                                                                            <w:div w:id="119080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814418">
                                                      <w:marLeft w:val="0"/>
                                                      <w:marRight w:val="0"/>
                                                      <w:marTop w:val="0"/>
                                                      <w:marBottom w:val="0"/>
                                                      <w:divBdr>
                                                        <w:top w:val="none" w:sz="0" w:space="0" w:color="auto"/>
                                                        <w:left w:val="none" w:sz="0" w:space="0" w:color="auto"/>
                                                        <w:bottom w:val="none" w:sz="0" w:space="0" w:color="auto"/>
                                                        <w:right w:val="none" w:sz="0" w:space="0" w:color="auto"/>
                                                      </w:divBdr>
                                                      <w:divsChild>
                                                        <w:div w:id="1773742535">
                                                          <w:marLeft w:val="0"/>
                                                          <w:marRight w:val="0"/>
                                                          <w:marTop w:val="0"/>
                                                          <w:marBottom w:val="0"/>
                                                          <w:divBdr>
                                                            <w:top w:val="none" w:sz="0" w:space="0" w:color="auto"/>
                                                            <w:left w:val="none" w:sz="0" w:space="0" w:color="auto"/>
                                                            <w:bottom w:val="none" w:sz="0" w:space="0" w:color="auto"/>
                                                            <w:right w:val="none" w:sz="0" w:space="0" w:color="auto"/>
                                                          </w:divBdr>
                                                          <w:divsChild>
                                                            <w:div w:id="1709793640">
                                                              <w:marLeft w:val="0"/>
                                                              <w:marRight w:val="0"/>
                                                              <w:marTop w:val="0"/>
                                                              <w:marBottom w:val="0"/>
                                                              <w:divBdr>
                                                                <w:top w:val="none" w:sz="0" w:space="0" w:color="auto"/>
                                                                <w:left w:val="none" w:sz="0" w:space="0" w:color="auto"/>
                                                                <w:bottom w:val="none" w:sz="0" w:space="0" w:color="auto"/>
                                                                <w:right w:val="none" w:sz="0" w:space="0" w:color="auto"/>
                                                              </w:divBdr>
                                                              <w:divsChild>
                                                                <w:div w:id="843472905">
                                                                  <w:marLeft w:val="284"/>
                                                                  <w:marRight w:val="0"/>
                                                                  <w:marTop w:val="0"/>
                                                                  <w:marBottom w:val="0"/>
                                                                  <w:divBdr>
                                                                    <w:top w:val="none" w:sz="0" w:space="0" w:color="auto"/>
                                                                    <w:left w:val="none" w:sz="0" w:space="0" w:color="auto"/>
                                                                    <w:bottom w:val="none" w:sz="0" w:space="0" w:color="auto"/>
                                                                    <w:right w:val="none" w:sz="0" w:space="0" w:color="auto"/>
                                                                  </w:divBdr>
                                                                </w:div>
                                                                <w:div w:id="1142774626">
                                                                  <w:marLeft w:val="0"/>
                                                                  <w:marRight w:val="0"/>
                                                                  <w:marTop w:val="0"/>
                                                                  <w:marBottom w:val="0"/>
                                                                  <w:divBdr>
                                                                    <w:top w:val="none" w:sz="0" w:space="0" w:color="auto"/>
                                                                    <w:left w:val="none" w:sz="0" w:space="0" w:color="auto"/>
                                                                    <w:bottom w:val="none" w:sz="0" w:space="0" w:color="auto"/>
                                                                    <w:right w:val="none" w:sz="0" w:space="0" w:color="auto"/>
                                                                  </w:divBdr>
                                                                  <w:divsChild>
                                                                    <w:div w:id="1438675077">
                                                                      <w:marLeft w:val="0"/>
                                                                      <w:marRight w:val="0"/>
                                                                      <w:marTop w:val="0"/>
                                                                      <w:marBottom w:val="0"/>
                                                                      <w:divBdr>
                                                                        <w:top w:val="none" w:sz="0" w:space="0" w:color="auto"/>
                                                                        <w:left w:val="none" w:sz="0" w:space="0" w:color="auto"/>
                                                                        <w:bottom w:val="none" w:sz="0" w:space="0" w:color="auto"/>
                                                                        <w:right w:val="none" w:sz="0" w:space="0" w:color="auto"/>
                                                                      </w:divBdr>
                                                                      <w:divsChild>
                                                                        <w:div w:id="1794203890">
                                                                          <w:marLeft w:val="0"/>
                                                                          <w:marRight w:val="0"/>
                                                                          <w:marTop w:val="0"/>
                                                                          <w:marBottom w:val="0"/>
                                                                          <w:divBdr>
                                                                            <w:top w:val="none" w:sz="0" w:space="0" w:color="auto"/>
                                                                            <w:left w:val="none" w:sz="0" w:space="0" w:color="auto"/>
                                                                            <w:bottom w:val="none" w:sz="0" w:space="0" w:color="auto"/>
                                                                            <w:right w:val="none" w:sz="0" w:space="0" w:color="auto"/>
                                                                          </w:divBdr>
                                                                          <w:divsChild>
                                                                            <w:div w:id="158953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048345">
                                                      <w:marLeft w:val="0"/>
                                                      <w:marRight w:val="0"/>
                                                      <w:marTop w:val="0"/>
                                                      <w:marBottom w:val="0"/>
                                                      <w:divBdr>
                                                        <w:top w:val="none" w:sz="0" w:space="0" w:color="auto"/>
                                                        <w:left w:val="none" w:sz="0" w:space="0" w:color="auto"/>
                                                        <w:bottom w:val="none" w:sz="0" w:space="0" w:color="auto"/>
                                                        <w:right w:val="none" w:sz="0" w:space="0" w:color="auto"/>
                                                      </w:divBdr>
                                                      <w:divsChild>
                                                        <w:div w:id="561331073">
                                                          <w:marLeft w:val="0"/>
                                                          <w:marRight w:val="0"/>
                                                          <w:marTop w:val="0"/>
                                                          <w:marBottom w:val="0"/>
                                                          <w:divBdr>
                                                            <w:top w:val="none" w:sz="0" w:space="0" w:color="auto"/>
                                                            <w:left w:val="none" w:sz="0" w:space="0" w:color="auto"/>
                                                            <w:bottom w:val="none" w:sz="0" w:space="0" w:color="auto"/>
                                                            <w:right w:val="none" w:sz="0" w:space="0" w:color="auto"/>
                                                          </w:divBdr>
                                                          <w:divsChild>
                                                            <w:div w:id="956257874">
                                                              <w:marLeft w:val="0"/>
                                                              <w:marRight w:val="0"/>
                                                              <w:marTop w:val="0"/>
                                                              <w:marBottom w:val="0"/>
                                                              <w:divBdr>
                                                                <w:top w:val="none" w:sz="0" w:space="0" w:color="auto"/>
                                                                <w:left w:val="none" w:sz="0" w:space="0" w:color="auto"/>
                                                                <w:bottom w:val="none" w:sz="0" w:space="0" w:color="auto"/>
                                                                <w:right w:val="none" w:sz="0" w:space="0" w:color="auto"/>
                                                              </w:divBdr>
                                                              <w:divsChild>
                                                                <w:div w:id="434518131">
                                                                  <w:marLeft w:val="0"/>
                                                                  <w:marRight w:val="0"/>
                                                                  <w:marTop w:val="0"/>
                                                                  <w:marBottom w:val="0"/>
                                                                  <w:divBdr>
                                                                    <w:top w:val="none" w:sz="0" w:space="0" w:color="auto"/>
                                                                    <w:left w:val="none" w:sz="0" w:space="0" w:color="auto"/>
                                                                    <w:bottom w:val="none" w:sz="0" w:space="0" w:color="auto"/>
                                                                    <w:right w:val="none" w:sz="0" w:space="0" w:color="auto"/>
                                                                  </w:divBdr>
                                                                  <w:divsChild>
                                                                    <w:div w:id="1585646033">
                                                                      <w:marLeft w:val="0"/>
                                                                      <w:marRight w:val="0"/>
                                                                      <w:marTop w:val="0"/>
                                                                      <w:marBottom w:val="0"/>
                                                                      <w:divBdr>
                                                                        <w:top w:val="none" w:sz="0" w:space="0" w:color="auto"/>
                                                                        <w:left w:val="none" w:sz="0" w:space="0" w:color="auto"/>
                                                                        <w:bottom w:val="none" w:sz="0" w:space="0" w:color="auto"/>
                                                                        <w:right w:val="none" w:sz="0" w:space="0" w:color="auto"/>
                                                                      </w:divBdr>
                                                                      <w:divsChild>
                                                                        <w:div w:id="664013090">
                                                                          <w:marLeft w:val="0"/>
                                                                          <w:marRight w:val="0"/>
                                                                          <w:marTop w:val="0"/>
                                                                          <w:marBottom w:val="0"/>
                                                                          <w:divBdr>
                                                                            <w:top w:val="none" w:sz="0" w:space="0" w:color="auto"/>
                                                                            <w:left w:val="none" w:sz="0" w:space="0" w:color="auto"/>
                                                                            <w:bottom w:val="none" w:sz="0" w:space="0" w:color="auto"/>
                                                                            <w:right w:val="none" w:sz="0" w:space="0" w:color="auto"/>
                                                                          </w:divBdr>
                                                                          <w:divsChild>
                                                                            <w:div w:id="12983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65135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6043">
                                                      <w:marLeft w:val="0"/>
                                                      <w:marRight w:val="0"/>
                                                      <w:marTop w:val="0"/>
                                                      <w:marBottom w:val="0"/>
                                                      <w:divBdr>
                                                        <w:top w:val="none" w:sz="0" w:space="0" w:color="auto"/>
                                                        <w:left w:val="none" w:sz="0" w:space="0" w:color="auto"/>
                                                        <w:bottom w:val="none" w:sz="0" w:space="0" w:color="auto"/>
                                                        <w:right w:val="none" w:sz="0" w:space="0" w:color="auto"/>
                                                      </w:divBdr>
                                                      <w:divsChild>
                                                        <w:div w:id="1880318335">
                                                          <w:marLeft w:val="0"/>
                                                          <w:marRight w:val="0"/>
                                                          <w:marTop w:val="0"/>
                                                          <w:marBottom w:val="0"/>
                                                          <w:divBdr>
                                                            <w:top w:val="none" w:sz="0" w:space="0" w:color="auto"/>
                                                            <w:left w:val="none" w:sz="0" w:space="0" w:color="auto"/>
                                                            <w:bottom w:val="none" w:sz="0" w:space="0" w:color="auto"/>
                                                            <w:right w:val="none" w:sz="0" w:space="0" w:color="auto"/>
                                                          </w:divBdr>
                                                          <w:divsChild>
                                                            <w:div w:id="33888004">
                                                              <w:marLeft w:val="0"/>
                                                              <w:marRight w:val="0"/>
                                                              <w:marTop w:val="0"/>
                                                              <w:marBottom w:val="0"/>
                                                              <w:divBdr>
                                                                <w:top w:val="none" w:sz="0" w:space="0" w:color="auto"/>
                                                                <w:left w:val="none" w:sz="0" w:space="0" w:color="auto"/>
                                                                <w:bottom w:val="none" w:sz="0" w:space="0" w:color="auto"/>
                                                                <w:right w:val="none" w:sz="0" w:space="0" w:color="auto"/>
                                                              </w:divBdr>
                                                              <w:divsChild>
                                                                <w:div w:id="262542674">
                                                                  <w:marLeft w:val="284"/>
                                                                  <w:marRight w:val="0"/>
                                                                  <w:marTop w:val="0"/>
                                                                  <w:marBottom w:val="0"/>
                                                                  <w:divBdr>
                                                                    <w:top w:val="none" w:sz="0" w:space="0" w:color="auto"/>
                                                                    <w:left w:val="none" w:sz="0" w:space="0" w:color="auto"/>
                                                                    <w:bottom w:val="none" w:sz="0" w:space="0" w:color="auto"/>
                                                                    <w:right w:val="none" w:sz="0" w:space="0" w:color="auto"/>
                                                                  </w:divBdr>
                                                                </w:div>
                                                                <w:div w:id="1063456018">
                                                                  <w:marLeft w:val="0"/>
                                                                  <w:marRight w:val="0"/>
                                                                  <w:marTop w:val="0"/>
                                                                  <w:marBottom w:val="0"/>
                                                                  <w:divBdr>
                                                                    <w:top w:val="none" w:sz="0" w:space="0" w:color="auto"/>
                                                                    <w:left w:val="none" w:sz="0" w:space="0" w:color="auto"/>
                                                                    <w:bottom w:val="none" w:sz="0" w:space="0" w:color="auto"/>
                                                                    <w:right w:val="none" w:sz="0" w:space="0" w:color="auto"/>
                                                                  </w:divBdr>
                                                                  <w:divsChild>
                                                                    <w:div w:id="1717775692">
                                                                      <w:marLeft w:val="0"/>
                                                                      <w:marRight w:val="0"/>
                                                                      <w:marTop w:val="0"/>
                                                                      <w:marBottom w:val="0"/>
                                                                      <w:divBdr>
                                                                        <w:top w:val="none" w:sz="0" w:space="0" w:color="auto"/>
                                                                        <w:left w:val="none" w:sz="0" w:space="0" w:color="auto"/>
                                                                        <w:bottom w:val="none" w:sz="0" w:space="0" w:color="auto"/>
                                                                        <w:right w:val="none" w:sz="0" w:space="0" w:color="auto"/>
                                                                      </w:divBdr>
                                                                      <w:divsChild>
                                                                        <w:div w:id="2060978926">
                                                                          <w:marLeft w:val="0"/>
                                                                          <w:marRight w:val="0"/>
                                                                          <w:marTop w:val="0"/>
                                                                          <w:marBottom w:val="0"/>
                                                                          <w:divBdr>
                                                                            <w:top w:val="none" w:sz="0" w:space="0" w:color="auto"/>
                                                                            <w:left w:val="none" w:sz="0" w:space="0" w:color="auto"/>
                                                                            <w:bottom w:val="none" w:sz="0" w:space="0" w:color="auto"/>
                                                                            <w:right w:val="none" w:sz="0" w:space="0" w:color="auto"/>
                                                                          </w:divBdr>
                                                                          <w:divsChild>
                                                                            <w:div w:id="18701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436941">
      <w:bodyDiv w:val="1"/>
      <w:marLeft w:val="0"/>
      <w:marRight w:val="0"/>
      <w:marTop w:val="0"/>
      <w:marBottom w:val="0"/>
      <w:divBdr>
        <w:top w:val="none" w:sz="0" w:space="0" w:color="auto"/>
        <w:left w:val="none" w:sz="0" w:space="0" w:color="auto"/>
        <w:bottom w:val="none" w:sz="0" w:space="0" w:color="auto"/>
        <w:right w:val="none" w:sz="0" w:space="0" w:color="auto"/>
      </w:divBdr>
    </w:div>
    <w:div w:id="95758282">
      <w:bodyDiv w:val="1"/>
      <w:marLeft w:val="0"/>
      <w:marRight w:val="0"/>
      <w:marTop w:val="0"/>
      <w:marBottom w:val="0"/>
      <w:divBdr>
        <w:top w:val="none" w:sz="0" w:space="0" w:color="auto"/>
        <w:left w:val="none" w:sz="0" w:space="0" w:color="auto"/>
        <w:bottom w:val="none" w:sz="0" w:space="0" w:color="auto"/>
        <w:right w:val="none" w:sz="0" w:space="0" w:color="auto"/>
      </w:divBdr>
    </w:div>
    <w:div w:id="172426845">
      <w:bodyDiv w:val="1"/>
      <w:marLeft w:val="0"/>
      <w:marRight w:val="0"/>
      <w:marTop w:val="0"/>
      <w:marBottom w:val="0"/>
      <w:divBdr>
        <w:top w:val="none" w:sz="0" w:space="0" w:color="auto"/>
        <w:left w:val="none" w:sz="0" w:space="0" w:color="auto"/>
        <w:bottom w:val="none" w:sz="0" w:space="0" w:color="auto"/>
        <w:right w:val="none" w:sz="0" w:space="0" w:color="auto"/>
      </w:divBdr>
    </w:div>
    <w:div w:id="173226014">
      <w:bodyDiv w:val="1"/>
      <w:marLeft w:val="0"/>
      <w:marRight w:val="0"/>
      <w:marTop w:val="0"/>
      <w:marBottom w:val="0"/>
      <w:divBdr>
        <w:top w:val="none" w:sz="0" w:space="0" w:color="auto"/>
        <w:left w:val="none" w:sz="0" w:space="0" w:color="auto"/>
        <w:bottom w:val="none" w:sz="0" w:space="0" w:color="auto"/>
        <w:right w:val="none" w:sz="0" w:space="0" w:color="auto"/>
      </w:divBdr>
    </w:div>
    <w:div w:id="237793520">
      <w:bodyDiv w:val="1"/>
      <w:marLeft w:val="0"/>
      <w:marRight w:val="0"/>
      <w:marTop w:val="0"/>
      <w:marBottom w:val="0"/>
      <w:divBdr>
        <w:top w:val="none" w:sz="0" w:space="0" w:color="auto"/>
        <w:left w:val="none" w:sz="0" w:space="0" w:color="auto"/>
        <w:bottom w:val="none" w:sz="0" w:space="0" w:color="auto"/>
        <w:right w:val="none" w:sz="0" w:space="0" w:color="auto"/>
      </w:divBdr>
    </w:div>
    <w:div w:id="248849861">
      <w:bodyDiv w:val="1"/>
      <w:marLeft w:val="0"/>
      <w:marRight w:val="0"/>
      <w:marTop w:val="0"/>
      <w:marBottom w:val="0"/>
      <w:divBdr>
        <w:top w:val="none" w:sz="0" w:space="0" w:color="auto"/>
        <w:left w:val="none" w:sz="0" w:space="0" w:color="auto"/>
        <w:bottom w:val="none" w:sz="0" w:space="0" w:color="auto"/>
        <w:right w:val="none" w:sz="0" w:space="0" w:color="auto"/>
      </w:divBdr>
    </w:div>
    <w:div w:id="279072557">
      <w:bodyDiv w:val="1"/>
      <w:marLeft w:val="0"/>
      <w:marRight w:val="0"/>
      <w:marTop w:val="0"/>
      <w:marBottom w:val="0"/>
      <w:divBdr>
        <w:top w:val="none" w:sz="0" w:space="0" w:color="auto"/>
        <w:left w:val="none" w:sz="0" w:space="0" w:color="auto"/>
        <w:bottom w:val="none" w:sz="0" w:space="0" w:color="auto"/>
        <w:right w:val="none" w:sz="0" w:space="0" w:color="auto"/>
      </w:divBdr>
    </w:div>
    <w:div w:id="312218676">
      <w:bodyDiv w:val="1"/>
      <w:marLeft w:val="0"/>
      <w:marRight w:val="0"/>
      <w:marTop w:val="0"/>
      <w:marBottom w:val="0"/>
      <w:divBdr>
        <w:top w:val="none" w:sz="0" w:space="0" w:color="auto"/>
        <w:left w:val="none" w:sz="0" w:space="0" w:color="auto"/>
        <w:bottom w:val="none" w:sz="0" w:space="0" w:color="auto"/>
        <w:right w:val="none" w:sz="0" w:space="0" w:color="auto"/>
      </w:divBdr>
    </w:div>
    <w:div w:id="318273661">
      <w:bodyDiv w:val="1"/>
      <w:marLeft w:val="0"/>
      <w:marRight w:val="0"/>
      <w:marTop w:val="0"/>
      <w:marBottom w:val="0"/>
      <w:divBdr>
        <w:top w:val="none" w:sz="0" w:space="0" w:color="auto"/>
        <w:left w:val="none" w:sz="0" w:space="0" w:color="auto"/>
        <w:bottom w:val="none" w:sz="0" w:space="0" w:color="auto"/>
        <w:right w:val="none" w:sz="0" w:space="0" w:color="auto"/>
      </w:divBdr>
    </w:div>
    <w:div w:id="328753198">
      <w:bodyDiv w:val="1"/>
      <w:marLeft w:val="0"/>
      <w:marRight w:val="0"/>
      <w:marTop w:val="0"/>
      <w:marBottom w:val="0"/>
      <w:divBdr>
        <w:top w:val="none" w:sz="0" w:space="0" w:color="auto"/>
        <w:left w:val="none" w:sz="0" w:space="0" w:color="auto"/>
        <w:bottom w:val="none" w:sz="0" w:space="0" w:color="auto"/>
        <w:right w:val="none" w:sz="0" w:space="0" w:color="auto"/>
      </w:divBdr>
    </w:div>
    <w:div w:id="367536942">
      <w:bodyDiv w:val="1"/>
      <w:marLeft w:val="0"/>
      <w:marRight w:val="0"/>
      <w:marTop w:val="0"/>
      <w:marBottom w:val="0"/>
      <w:divBdr>
        <w:top w:val="none" w:sz="0" w:space="0" w:color="auto"/>
        <w:left w:val="none" w:sz="0" w:space="0" w:color="auto"/>
        <w:bottom w:val="none" w:sz="0" w:space="0" w:color="auto"/>
        <w:right w:val="none" w:sz="0" w:space="0" w:color="auto"/>
      </w:divBdr>
    </w:div>
    <w:div w:id="395710077">
      <w:bodyDiv w:val="1"/>
      <w:marLeft w:val="0"/>
      <w:marRight w:val="0"/>
      <w:marTop w:val="0"/>
      <w:marBottom w:val="0"/>
      <w:divBdr>
        <w:top w:val="none" w:sz="0" w:space="0" w:color="auto"/>
        <w:left w:val="none" w:sz="0" w:space="0" w:color="auto"/>
        <w:bottom w:val="none" w:sz="0" w:space="0" w:color="auto"/>
        <w:right w:val="none" w:sz="0" w:space="0" w:color="auto"/>
      </w:divBdr>
    </w:div>
    <w:div w:id="414018954">
      <w:bodyDiv w:val="1"/>
      <w:marLeft w:val="0"/>
      <w:marRight w:val="0"/>
      <w:marTop w:val="0"/>
      <w:marBottom w:val="0"/>
      <w:divBdr>
        <w:top w:val="none" w:sz="0" w:space="0" w:color="auto"/>
        <w:left w:val="none" w:sz="0" w:space="0" w:color="auto"/>
        <w:bottom w:val="none" w:sz="0" w:space="0" w:color="auto"/>
        <w:right w:val="none" w:sz="0" w:space="0" w:color="auto"/>
      </w:divBdr>
    </w:div>
    <w:div w:id="416749886">
      <w:bodyDiv w:val="1"/>
      <w:marLeft w:val="0"/>
      <w:marRight w:val="0"/>
      <w:marTop w:val="0"/>
      <w:marBottom w:val="0"/>
      <w:divBdr>
        <w:top w:val="none" w:sz="0" w:space="0" w:color="auto"/>
        <w:left w:val="none" w:sz="0" w:space="0" w:color="auto"/>
        <w:bottom w:val="none" w:sz="0" w:space="0" w:color="auto"/>
        <w:right w:val="none" w:sz="0" w:space="0" w:color="auto"/>
      </w:divBdr>
    </w:div>
    <w:div w:id="449399059">
      <w:bodyDiv w:val="1"/>
      <w:marLeft w:val="0"/>
      <w:marRight w:val="0"/>
      <w:marTop w:val="0"/>
      <w:marBottom w:val="0"/>
      <w:divBdr>
        <w:top w:val="none" w:sz="0" w:space="0" w:color="auto"/>
        <w:left w:val="none" w:sz="0" w:space="0" w:color="auto"/>
        <w:bottom w:val="none" w:sz="0" w:space="0" w:color="auto"/>
        <w:right w:val="none" w:sz="0" w:space="0" w:color="auto"/>
      </w:divBdr>
    </w:div>
    <w:div w:id="451829262">
      <w:bodyDiv w:val="1"/>
      <w:marLeft w:val="0"/>
      <w:marRight w:val="0"/>
      <w:marTop w:val="0"/>
      <w:marBottom w:val="0"/>
      <w:divBdr>
        <w:top w:val="none" w:sz="0" w:space="0" w:color="auto"/>
        <w:left w:val="none" w:sz="0" w:space="0" w:color="auto"/>
        <w:bottom w:val="none" w:sz="0" w:space="0" w:color="auto"/>
        <w:right w:val="none" w:sz="0" w:space="0" w:color="auto"/>
      </w:divBdr>
    </w:div>
    <w:div w:id="464663081">
      <w:bodyDiv w:val="1"/>
      <w:marLeft w:val="0"/>
      <w:marRight w:val="0"/>
      <w:marTop w:val="0"/>
      <w:marBottom w:val="0"/>
      <w:divBdr>
        <w:top w:val="none" w:sz="0" w:space="0" w:color="auto"/>
        <w:left w:val="none" w:sz="0" w:space="0" w:color="auto"/>
        <w:bottom w:val="none" w:sz="0" w:space="0" w:color="auto"/>
        <w:right w:val="none" w:sz="0" w:space="0" w:color="auto"/>
      </w:divBdr>
    </w:div>
    <w:div w:id="509486566">
      <w:bodyDiv w:val="1"/>
      <w:marLeft w:val="0"/>
      <w:marRight w:val="0"/>
      <w:marTop w:val="0"/>
      <w:marBottom w:val="0"/>
      <w:divBdr>
        <w:top w:val="none" w:sz="0" w:space="0" w:color="auto"/>
        <w:left w:val="none" w:sz="0" w:space="0" w:color="auto"/>
        <w:bottom w:val="none" w:sz="0" w:space="0" w:color="auto"/>
        <w:right w:val="none" w:sz="0" w:space="0" w:color="auto"/>
      </w:divBdr>
    </w:div>
    <w:div w:id="523061292">
      <w:bodyDiv w:val="1"/>
      <w:marLeft w:val="0"/>
      <w:marRight w:val="0"/>
      <w:marTop w:val="0"/>
      <w:marBottom w:val="0"/>
      <w:divBdr>
        <w:top w:val="none" w:sz="0" w:space="0" w:color="auto"/>
        <w:left w:val="none" w:sz="0" w:space="0" w:color="auto"/>
        <w:bottom w:val="none" w:sz="0" w:space="0" w:color="auto"/>
        <w:right w:val="none" w:sz="0" w:space="0" w:color="auto"/>
      </w:divBdr>
    </w:div>
    <w:div w:id="545988863">
      <w:bodyDiv w:val="1"/>
      <w:marLeft w:val="0"/>
      <w:marRight w:val="0"/>
      <w:marTop w:val="0"/>
      <w:marBottom w:val="0"/>
      <w:divBdr>
        <w:top w:val="none" w:sz="0" w:space="0" w:color="auto"/>
        <w:left w:val="none" w:sz="0" w:space="0" w:color="auto"/>
        <w:bottom w:val="none" w:sz="0" w:space="0" w:color="auto"/>
        <w:right w:val="none" w:sz="0" w:space="0" w:color="auto"/>
      </w:divBdr>
    </w:div>
    <w:div w:id="552082419">
      <w:bodyDiv w:val="1"/>
      <w:marLeft w:val="0"/>
      <w:marRight w:val="0"/>
      <w:marTop w:val="0"/>
      <w:marBottom w:val="0"/>
      <w:divBdr>
        <w:top w:val="none" w:sz="0" w:space="0" w:color="auto"/>
        <w:left w:val="none" w:sz="0" w:space="0" w:color="auto"/>
        <w:bottom w:val="none" w:sz="0" w:space="0" w:color="auto"/>
        <w:right w:val="none" w:sz="0" w:space="0" w:color="auto"/>
      </w:divBdr>
    </w:div>
    <w:div w:id="562327760">
      <w:bodyDiv w:val="1"/>
      <w:marLeft w:val="0"/>
      <w:marRight w:val="0"/>
      <w:marTop w:val="0"/>
      <w:marBottom w:val="0"/>
      <w:divBdr>
        <w:top w:val="none" w:sz="0" w:space="0" w:color="auto"/>
        <w:left w:val="none" w:sz="0" w:space="0" w:color="auto"/>
        <w:bottom w:val="none" w:sz="0" w:space="0" w:color="auto"/>
        <w:right w:val="none" w:sz="0" w:space="0" w:color="auto"/>
      </w:divBdr>
    </w:div>
    <w:div w:id="580019654">
      <w:bodyDiv w:val="1"/>
      <w:marLeft w:val="0"/>
      <w:marRight w:val="0"/>
      <w:marTop w:val="0"/>
      <w:marBottom w:val="0"/>
      <w:divBdr>
        <w:top w:val="none" w:sz="0" w:space="0" w:color="auto"/>
        <w:left w:val="none" w:sz="0" w:space="0" w:color="auto"/>
        <w:bottom w:val="none" w:sz="0" w:space="0" w:color="auto"/>
        <w:right w:val="none" w:sz="0" w:space="0" w:color="auto"/>
      </w:divBdr>
    </w:div>
    <w:div w:id="615020323">
      <w:bodyDiv w:val="1"/>
      <w:marLeft w:val="0"/>
      <w:marRight w:val="0"/>
      <w:marTop w:val="0"/>
      <w:marBottom w:val="0"/>
      <w:divBdr>
        <w:top w:val="none" w:sz="0" w:space="0" w:color="auto"/>
        <w:left w:val="none" w:sz="0" w:space="0" w:color="auto"/>
        <w:bottom w:val="none" w:sz="0" w:space="0" w:color="auto"/>
        <w:right w:val="none" w:sz="0" w:space="0" w:color="auto"/>
      </w:divBdr>
    </w:div>
    <w:div w:id="639506800">
      <w:bodyDiv w:val="1"/>
      <w:marLeft w:val="0"/>
      <w:marRight w:val="0"/>
      <w:marTop w:val="0"/>
      <w:marBottom w:val="0"/>
      <w:divBdr>
        <w:top w:val="none" w:sz="0" w:space="0" w:color="auto"/>
        <w:left w:val="none" w:sz="0" w:space="0" w:color="auto"/>
        <w:bottom w:val="none" w:sz="0" w:space="0" w:color="auto"/>
        <w:right w:val="none" w:sz="0" w:space="0" w:color="auto"/>
      </w:divBdr>
    </w:div>
    <w:div w:id="654723260">
      <w:bodyDiv w:val="1"/>
      <w:marLeft w:val="0"/>
      <w:marRight w:val="0"/>
      <w:marTop w:val="0"/>
      <w:marBottom w:val="0"/>
      <w:divBdr>
        <w:top w:val="none" w:sz="0" w:space="0" w:color="auto"/>
        <w:left w:val="none" w:sz="0" w:space="0" w:color="auto"/>
        <w:bottom w:val="none" w:sz="0" w:space="0" w:color="auto"/>
        <w:right w:val="none" w:sz="0" w:space="0" w:color="auto"/>
      </w:divBdr>
    </w:div>
    <w:div w:id="663780654">
      <w:bodyDiv w:val="1"/>
      <w:marLeft w:val="0"/>
      <w:marRight w:val="0"/>
      <w:marTop w:val="0"/>
      <w:marBottom w:val="0"/>
      <w:divBdr>
        <w:top w:val="none" w:sz="0" w:space="0" w:color="auto"/>
        <w:left w:val="none" w:sz="0" w:space="0" w:color="auto"/>
        <w:bottom w:val="none" w:sz="0" w:space="0" w:color="auto"/>
        <w:right w:val="none" w:sz="0" w:space="0" w:color="auto"/>
      </w:divBdr>
    </w:div>
    <w:div w:id="667640788">
      <w:bodyDiv w:val="1"/>
      <w:marLeft w:val="0"/>
      <w:marRight w:val="0"/>
      <w:marTop w:val="0"/>
      <w:marBottom w:val="0"/>
      <w:divBdr>
        <w:top w:val="none" w:sz="0" w:space="0" w:color="auto"/>
        <w:left w:val="none" w:sz="0" w:space="0" w:color="auto"/>
        <w:bottom w:val="none" w:sz="0" w:space="0" w:color="auto"/>
        <w:right w:val="none" w:sz="0" w:space="0" w:color="auto"/>
      </w:divBdr>
    </w:div>
    <w:div w:id="677732993">
      <w:bodyDiv w:val="1"/>
      <w:marLeft w:val="0"/>
      <w:marRight w:val="0"/>
      <w:marTop w:val="0"/>
      <w:marBottom w:val="0"/>
      <w:divBdr>
        <w:top w:val="none" w:sz="0" w:space="0" w:color="auto"/>
        <w:left w:val="none" w:sz="0" w:space="0" w:color="auto"/>
        <w:bottom w:val="none" w:sz="0" w:space="0" w:color="auto"/>
        <w:right w:val="none" w:sz="0" w:space="0" w:color="auto"/>
      </w:divBdr>
    </w:div>
    <w:div w:id="690495154">
      <w:bodyDiv w:val="1"/>
      <w:marLeft w:val="0"/>
      <w:marRight w:val="0"/>
      <w:marTop w:val="0"/>
      <w:marBottom w:val="0"/>
      <w:divBdr>
        <w:top w:val="none" w:sz="0" w:space="0" w:color="auto"/>
        <w:left w:val="none" w:sz="0" w:space="0" w:color="auto"/>
        <w:bottom w:val="none" w:sz="0" w:space="0" w:color="auto"/>
        <w:right w:val="none" w:sz="0" w:space="0" w:color="auto"/>
      </w:divBdr>
    </w:div>
    <w:div w:id="690836036">
      <w:bodyDiv w:val="1"/>
      <w:marLeft w:val="0"/>
      <w:marRight w:val="0"/>
      <w:marTop w:val="0"/>
      <w:marBottom w:val="0"/>
      <w:divBdr>
        <w:top w:val="none" w:sz="0" w:space="0" w:color="auto"/>
        <w:left w:val="none" w:sz="0" w:space="0" w:color="auto"/>
        <w:bottom w:val="none" w:sz="0" w:space="0" w:color="auto"/>
        <w:right w:val="none" w:sz="0" w:space="0" w:color="auto"/>
      </w:divBdr>
    </w:div>
    <w:div w:id="729811935">
      <w:bodyDiv w:val="1"/>
      <w:marLeft w:val="0"/>
      <w:marRight w:val="0"/>
      <w:marTop w:val="0"/>
      <w:marBottom w:val="0"/>
      <w:divBdr>
        <w:top w:val="none" w:sz="0" w:space="0" w:color="auto"/>
        <w:left w:val="none" w:sz="0" w:space="0" w:color="auto"/>
        <w:bottom w:val="none" w:sz="0" w:space="0" w:color="auto"/>
        <w:right w:val="none" w:sz="0" w:space="0" w:color="auto"/>
      </w:divBdr>
    </w:div>
    <w:div w:id="814759178">
      <w:bodyDiv w:val="1"/>
      <w:marLeft w:val="0"/>
      <w:marRight w:val="0"/>
      <w:marTop w:val="0"/>
      <w:marBottom w:val="0"/>
      <w:divBdr>
        <w:top w:val="none" w:sz="0" w:space="0" w:color="auto"/>
        <w:left w:val="none" w:sz="0" w:space="0" w:color="auto"/>
        <w:bottom w:val="none" w:sz="0" w:space="0" w:color="auto"/>
        <w:right w:val="none" w:sz="0" w:space="0" w:color="auto"/>
      </w:divBdr>
    </w:div>
    <w:div w:id="853957819">
      <w:bodyDiv w:val="1"/>
      <w:marLeft w:val="0"/>
      <w:marRight w:val="0"/>
      <w:marTop w:val="0"/>
      <w:marBottom w:val="0"/>
      <w:divBdr>
        <w:top w:val="none" w:sz="0" w:space="0" w:color="auto"/>
        <w:left w:val="none" w:sz="0" w:space="0" w:color="auto"/>
        <w:bottom w:val="none" w:sz="0" w:space="0" w:color="auto"/>
        <w:right w:val="none" w:sz="0" w:space="0" w:color="auto"/>
      </w:divBdr>
    </w:div>
    <w:div w:id="877085623">
      <w:bodyDiv w:val="1"/>
      <w:marLeft w:val="0"/>
      <w:marRight w:val="0"/>
      <w:marTop w:val="0"/>
      <w:marBottom w:val="0"/>
      <w:divBdr>
        <w:top w:val="none" w:sz="0" w:space="0" w:color="auto"/>
        <w:left w:val="none" w:sz="0" w:space="0" w:color="auto"/>
        <w:bottom w:val="none" w:sz="0" w:space="0" w:color="auto"/>
        <w:right w:val="none" w:sz="0" w:space="0" w:color="auto"/>
      </w:divBdr>
    </w:div>
    <w:div w:id="921139858">
      <w:bodyDiv w:val="1"/>
      <w:marLeft w:val="0"/>
      <w:marRight w:val="0"/>
      <w:marTop w:val="0"/>
      <w:marBottom w:val="0"/>
      <w:divBdr>
        <w:top w:val="none" w:sz="0" w:space="0" w:color="auto"/>
        <w:left w:val="none" w:sz="0" w:space="0" w:color="auto"/>
        <w:bottom w:val="none" w:sz="0" w:space="0" w:color="auto"/>
        <w:right w:val="none" w:sz="0" w:space="0" w:color="auto"/>
      </w:divBdr>
    </w:div>
    <w:div w:id="922496513">
      <w:bodyDiv w:val="1"/>
      <w:marLeft w:val="0"/>
      <w:marRight w:val="0"/>
      <w:marTop w:val="0"/>
      <w:marBottom w:val="0"/>
      <w:divBdr>
        <w:top w:val="none" w:sz="0" w:space="0" w:color="auto"/>
        <w:left w:val="none" w:sz="0" w:space="0" w:color="auto"/>
        <w:bottom w:val="none" w:sz="0" w:space="0" w:color="auto"/>
        <w:right w:val="none" w:sz="0" w:space="0" w:color="auto"/>
      </w:divBdr>
    </w:div>
    <w:div w:id="937366910">
      <w:bodyDiv w:val="1"/>
      <w:marLeft w:val="0"/>
      <w:marRight w:val="0"/>
      <w:marTop w:val="0"/>
      <w:marBottom w:val="0"/>
      <w:divBdr>
        <w:top w:val="none" w:sz="0" w:space="0" w:color="auto"/>
        <w:left w:val="none" w:sz="0" w:space="0" w:color="auto"/>
        <w:bottom w:val="none" w:sz="0" w:space="0" w:color="auto"/>
        <w:right w:val="none" w:sz="0" w:space="0" w:color="auto"/>
      </w:divBdr>
    </w:div>
    <w:div w:id="944769144">
      <w:bodyDiv w:val="1"/>
      <w:marLeft w:val="0"/>
      <w:marRight w:val="0"/>
      <w:marTop w:val="0"/>
      <w:marBottom w:val="0"/>
      <w:divBdr>
        <w:top w:val="none" w:sz="0" w:space="0" w:color="auto"/>
        <w:left w:val="none" w:sz="0" w:space="0" w:color="auto"/>
        <w:bottom w:val="none" w:sz="0" w:space="0" w:color="auto"/>
        <w:right w:val="none" w:sz="0" w:space="0" w:color="auto"/>
      </w:divBdr>
    </w:div>
    <w:div w:id="1092966199">
      <w:bodyDiv w:val="1"/>
      <w:marLeft w:val="0"/>
      <w:marRight w:val="0"/>
      <w:marTop w:val="0"/>
      <w:marBottom w:val="0"/>
      <w:divBdr>
        <w:top w:val="none" w:sz="0" w:space="0" w:color="auto"/>
        <w:left w:val="none" w:sz="0" w:space="0" w:color="auto"/>
        <w:bottom w:val="none" w:sz="0" w:space="0" w:color="auto"/>
        <w:right w:val="none" w:sz="0" w:space="0" w:color="auto"/>
      </w:divBdr>
    </w:div>
    <w:div w:id="1116631774">
      <w:bodyDiv w:val="1"/>
      <w:marLeft w:val="0"/>
      <w:marRight w:val="0"/>
      <w:marTop w:val="0"/>
      <w:marBottom w:val="0"/>
      <w:divBdr>
        <w:top w:val="none" w:sz="0" w:space="0" w:color="auto"/>
        <w:left w:val="none" w:sz="0" w:space="0" w:color="auto"/>
        <w:bottom w:val="none" w:sz="0" w:space="0" w:color="auto"/>
        <w:right w:val="none" w:sz="0" w:space="0" w:color="auto"/>
      </w:divBdr>
    </w:div>
    <w:div w:id="1127625118">
      <w:bodyDiv w:val="1"/>
      <w:marLeft w:val="0"/>
      <w:marRight w:val="0"/>
      <w:marTop w:val="0"/>
      <w:marBottom w:val="0"/>
      <w:divBdr>
        <w:top w:val="none" w:sz="0" w:space="0" w:color="auto"/>
        <w:left w:val="none" w:sz="0" w:space="0" w:color="auto"/>
        <w:bottom w:val="none" w:sz="0" w:space="0" w:color="auto"/>
        <w:right w:val="none" w:sz="0" w:space="0" w:color="auto"/>
      </w:divBdr>
    </w:div>
    <w:div w:id="1142771449">
      <w:bodyDiv w:val="1"/>
      <w:marLeft w:val="0"/>
      <w:marRight w:val="0"/>
      <w:marTop w:val="0"/>
      <w:marBottom w:val="0"/>
      <w:divBdr>
        <w:top w:val="none" w:sz="0" w:space="0" w:color="auto"/>
        <w:left w:val="none" w:sz="0" w:space="0" w:color="auto"/>
        <w:bottom w:val="none" w:sz="0" w:space="0" w:color="auto"/>
        <w:right w:val="none" w:sz="0" w:space="0" w:color="auto"/>
      </w:divBdr>
    </w:div>
    <w:div w:id="1165242828">
      <w:bodyDiv w:val="1"/>
      <w:marLeft w:val="0"/>
      <w:marRight w:val="0"/>
      <w:marTop w:val="0"/>
      <w:marBottom w:val="0"/>
      <w:divBdr>
        <w:top w:val="none" w:sz="0" w:space="0" w:color="auto"/>
        <w:left w:val="none" w:sz="0" w:space="0" w:color="auto"/>
        <w:bottom w:val="none" w:sz="0" w:space="0" w:color="auto"/>
        <w:right w:val="none" w:sz="0" w:space="0" w:color="auto"/>
      </w:divBdr>
    </w:div>
    <w:div w:id="1165436619">
      <w:bodyDiv w:val="1"/>
      <w:marLeft w:val="0"/>
      <w:marRight w:val="0"/>
      <w:marTop w:val="0"/>
      <w:marBottom w:val="0"/>
      <w:divBdr>
        <w:top w:val="none" w:sz="0" w:space="0" w:color="auto"/>
        <w:left w:val="none" w:sz="0" w:space="0" w:color="auto"/>
        <w:bottom w:val="none" w:sz="0" w:space="0" w:color="auto"/>
        <w:right w:val="none" w:sz="0" w:space="0" w:color="auto"/>
      </w:divBdr>
    </w:div>
    <w:div w:id="1219434421">
      <w:bodyDiv w:val="1"/>
      <w:marLeft w:val="0"/>
      <w:marRight w:val="0"/>
      <w:marTop w:val="0"/>
      <w:marBottom w:val="0"/>
      <w:divBdr>
        <w:top w:val="none" w:sz="0" w:space="0" w:color="auto"/>
        <w:left w:val="none" w:sz="0" w:space="0" w:color="auto"/>
        <w:bottom w:val="none" w:sz="0" w:space="0" w:color="auto"/>
        <w:right w:val="none" w:sz="0" w:space="0" w:color="auto"/>
      </w:divBdr>
    </w:div>
    <w:div w:id="1264918824">
      <w:bodyDiv w:val="1"/>
      <w:marLeft w:val="0"/>
      <w:marRight w:val="0"/>
      <w:marTop w:val="0"/>
      <w:marBottom w:val="0"/>
      <w:divBdr>
        <w:top w:val="none" w:sz="0" w:space="0" w:color="auto"/>
        <w:left w:val="none" w:sz="0" w:space="0" w:color="auto"/>
        <w:bottom w:val="none" w:sz="0" w:space="0" w:color="auto"/>
        <w:right w:val="none" w:sz="0" w:space="0" w:color="auto"/>
      </w:divBdr>
    </w:div>
    <w:div w:id="1272132018">
      <w:bodyDiv w:val="1"/>
      <w:marLeft w:val="0"/>
      <w:marRight w:val="0"/>
      <w:marTop w:val="0"/>
      <w:marBottom w:val="0"/>
      <w:divBdr>
        <w:top w:val="none" w:sz="0" w:space="0" w:color="auto"/>
        <w:left w:val="none" w:sz="0" w:space="0" w:color="auto"/>
        <w:bottom w:val="none" w:sz="0" w:space="0" w:color="auto"/>
        <w:right w:val="none" w:sz="0" w:space="0" w:color="auto"/>
      </w:divBdr>
    </w:div>
    <w:div w:id="1296565577">
      <w:bodyDiv w:val="1"/>
      <w:marLeft w:val="0"/>
      <w:marRight w:val="0"/>
      <w:marTop w:val="0"/>
      <w:marBottom w:val="0"/>
      <w:divBdr>
        <w:top w:val="none" w:sz="0" w:space="0" w:color="auto"/>
        <w:left w:val="none" w:sz="0" w:space="0" w:color="auto"/>
        <w:bottom w:val="none" w:sz="0" w:space="0" w:color="auto"/>
        <w:right w:val="none" w:sz="0" w:space="0" w:color="auto"/>
      </w:divBdr>
    </w:div>
    <w:div w:id="1358434905">
      <w:bodyDiv w:val="1"/>
      <w:marLeft w:val="0"/>
      <w:marRight w:val="0"/>
      <w:marTop w:val="0"/>
      <w:marBottom w:val="0"/>
      <w:divBdr>
        <w:top w:val="none" w:sz="0" w:space="0" w:color="auto"/>
        <w:left w:val="none" w:sz="0" w:space="0" w:color="auto"/>
        <w:bottom w:val="none" w:sz="0" w:space="0" w:color="auto"/>
        <w:right w:val="none" w:sz="0" w:space="0" w:color="auto"/>
      </w:divBdr>
    </w:div>
    <w:div w:id="1365978990">
      <w:bodyDiv w:val="1"/>
      <w:marLeft w:val="0"/>
      <w:marRight w:val="0"/>
      <w:marTop w:val="0"/>
      <w:marBottom w:val="0"/>
      <w:divBdr>
        <w:top w:val="none" w:sz="0" w:space="0" w:color="auto"/>
        <w:left w:val="none" w:sz="0" w:space="0" w:color="auto"/>
        <w:bottom w:val="none" w:sz="0" w:space="0" w:color="auto"/>
        <w:right w:val="none" w:sz="0" w:space="0" w:color="auto"/>
      </w:divBdr>
    </w:div>
    <w:div w:id="1373920401">
      <w:bodyDiv w:val="1"/>
      <w:marLeft w:val="0"/>
      <w:marRight w:val="0"/>
      <w:marTop w:val="0"/>
      <w:marBottom w:val="0"/>
      <w:divBdr>
        <w:top w:val="none" w:sz="0" w:space="0" w:color="auto"/>
        <w:left w:val="none" w:sz="0" w:space="0" w:color="auto"/>
        <w:bottom w:val="none" w:sz="0" w:space="0" w:color="auto"/>
        <w:right w:val="none" w:sz="0" w:space="0" w:color="auto"/>
      </w:divBdr>
    </w:div>
    <w:div w:id="1386224587">
      <w:bodyDiv w:val="1"/>
      <w:marLeft w:val="0"/>
      <w:marRight w:val="0"/>
      <w:marTop w:val="0"/>
      <w:marBottom w:val="0"/>
      <w:divBdr>
        <w:top w:val="none" w:sz="0" w:space="0" w:color="auto"/>
        <w:left w:val="none" w:sz="0" w:space="0" w:color="auto"/>
        <w:bottom w:val="none" w:sz="0" w:space="0" w:color="auto"/>
        <w:right w:val="none" w:sz="0" w:space="0" w:color="auto"/>
      </w:divBdr>
    </w:div>
    <w:div w:id="1452281747">
      <w:bodyDiv w:val="1"/>
      <w:marLeft w:val="0"/>
      <w:marRight w:val="0"/>
      <w:marTop w:val="0"/>
      <w:marBottom w:val="0"/>
      <w:divBdr>
        <w:top w:val="none" w:sz="0" w:space="0" w:color="auto"/>
        <w:left w:val="none" w:sz="0" w:space="0" w:color="auto"/>
        <w:bottom w:val="none" w:sz="0" w:space="0" w:color="auto"/>
        <w:right w:val="none" w:sz="0" w:space="0" w:color="auto"/>
      </w:divBdr>
    </w:div>
    <w:div w:id="1528107066">
      <w:bodyDiv w:val="1"/>
      <w:marLeft w:val="0"/>
      <w:marRight w:val="0"/>
      <w:marTop w:val="0"/>
      <w:marBottom w:val="0"/>
      <w:divBdr>
        <w:top w:val="none" w:sz="0" w:space="0" w:color="auto"/>
        <w:left w:val="none" w:sz="0" w:space="0" w:color="auto"/>
        <w:bottom w:val="none" w:sz="0" w:space="0" w:color="auto"/>
        <w:right w:val="none" w:sz="0" w:space="0" w:color="auto"/>
      </w:divBdr>
    </w:div>
    <w:div w:id="1568372465">
      <w:bodyDiv w:val="1"/>
      <w:marLeft w:val="0"/>
      <w:marRight w:val="0"/>
      <w:marTop w:val="0"/>
      <w:marBottom w:val="0"/>
      <w:divBdr>
        <w:top w:val="none" w:sz="0" w:space="0" w:color="auto"/>
        <w:left w:val="none" w:sz="0" w:space="0" w:color="auto"/>
        <w:bottom w:val="none" w:sz="0" w:space="0" w:color="auto"/>
        <w:right w:val="none" w:sz="0" w:space="0" w:color="auto"/>
      </w:divBdr>
    </w:div>
    <w:div w:id="1584100399">
      <w:bodyDiv w:val="1"/>
      <w:marLeft w:val="0"/>
      <w:marRight w:val="0"/>
      <w:marTop w:val="0"/>
      <w:marBottom w:val="0"/>
      <w:divBdr>
        <w:top w:val="none" w:sz="0" w:space="0" w:color="auto"/>
        <w:left w:val="none" w:sz="0" w:space="0" w:color="auto"/>
        <w:bottom w:val="none" w:sz="0" w:space="0" w:color="auto"/>
        <w:right w:val="none" w:sz="0" w:space="0" w:color="auto"/>
      </w:divBdr>
    </w:div>
    <w:div w:id="1594781164">
      <w:bodyDiv w:val="1"/>
      <w:marLeft w:val="0"/>
      <w:marRight w:val="0"/>
      <w:marTop w:val="0"/>
      <w:marBottom w:val="0"/>
      <w:divBdr>
        <w:top w:val="none" w:sz="0" w:space="0" w:color="auto"/>
        <w:left w:val="none" w:sz="0" w:space="0" w:color="auto"/>
        <w:bottom w:val="none" w:sz="0" w:space="0" w:color="auto"/>
        <w:right w:val="none" w:sz="0" w:space="0" w:color="auto"/>
      </w:divBdr>
    </w:div>
    <w:div w:id="1627394197">
      <w:bodyDiv w:val="1"/>
      <w:marLeft w:val="0"/>
      <w:marRight w:val="0"/>
      <w:marTop w:val="0"/>
      <w:marBottom w:val="0"/>
      <w:divBdr>
        <w:top w:val="none" w:sz="0" w:space="0" w:color="auto"/>
        <w:left w:val="none" w:sz="0" w:space="0" w:color="auto"/>
        <w:bottom w:val="none" w:sz="0" w:space="0" w:color="auto"/>
        <w:right w:val="none" w:sz="0" w:space="0" w:color="auto"/>
      </w:divBdr>
    </w:div>
    <w:div w:id="1628510768">
      <w:bodyDiv w:val="1"/>
      <w:marLeft w:val="0"/>
      <w:marRight w:val="0"/>
      <w:marTop w:val="0"/>
      <w:marBottom w:val="0"/>
      <w:divBdr>
        <w:top w:val="none" w:sz="0" w:space="0" w:color="auto"/>
        <w:left w:val="none" w:sz="0" w:space="0" w:color="auto"/>
        <w:bottom w:val="none" w:sz="0" w:space="0" w:color="auto"/>
        <w:right w:val="none" w:sz="0" w:space="0" w:color="auto"/>
      </w:divBdr>
    </w:div>
    <w:div w:id="1662269867">
      <w:bodyDiv w:val="1"/>
      <w:marLeft w:val="0"/>
      <w:marRight w:val="0"/>
      <w:marTop w:val="0"/>
      <w:marBottom w:val="0"/>
      <w:divBdr>
        <w:top w:val="none" w:sz="0" w:space="0" w:color="auto"/>
        <w:left w:val="none" w:sz="0" w:space="0" w:color="auto"/>
        <w:bottom w:val="none" w:sz="0" w:space="0" w:color="auto"/>
        <w:right w:val="none" w:sz="0" w:space="0" w:color="auto"/>
      </w:divBdr>
      <w:divsChild>
        <w:div w:id="221062102">
          <w:marLeft w:val="0"/>
          <w:marRight w:val="0"/>
          <w:marTop w:val="0"/>
          <w:marBottom w:val="0"/>
          <w:divBdr>
            <w:top w:val="none" w:sz="0" w:space="0" w:color="auto"/>
            <w:left w:val="none" w:sz="0" w:space="0" w:color="auto"/>
            <w:bottom w:val="none" w:sz="0" w:space="0" w:color="auto"/>
            <w:right w:val="none" w:sz="0" w:space="0" w:color="auto"/>
          </w:divBdr>
        </w:div>
      </w:divsChild>
    </w:div>
    <w:div w:id="1690257537">
      <w:bodyDiv w:val="1"/>
      <w:marLeft w:val="0"/>
      <w:marRight w:val="0"/>
      <w:marTop w:val="0"/>
      <w:marBottom w:val="0"/>
      <w:divBdr>
        <w:top w:val="none" w:sz="0" w:space="0" w:color="auto"/>
        <w:left w:val="none" w:sz="0" w:space="0" w:color="auto"/>
        <w:bottom w:val="none" w:sz="0" w:space="0" w:color="auto"/>
        <w:right w:val="none" w:sz="0" w:space="0" w:color="auto"/>
      </w:divBdr>
    </w:div>
    <w:div w:id="1732773799">
      <w:bodyDiv w:val="1"/>
      <w:marLeft w:val="0"/>
      <w:marRight w:val="0"/>
      <w:marTop w:val="0"/>
      <w:marBottom w:val="0"/>
      <w:divBdr>
        <w:top w:val="none" w:sz="0" w:space="0" w:color="auto"/>
        <w:left w:val="none" w:sz="0" w:space="0" w:color="auto"/>
        <w:bottom w:val="none" w:sz="0" w:space="0" w:color="auto"/>
        <w:right w:val="none" w:sz="0" w:space="0" w:color="auto"/>
      </w:divBdr>
    </w:div>
    <w:div w:id="1764909218">
      <w:bodyDiv w:val="1"/>
      <w:marLeft w:val="0"/>
      <w:marRight w:val="0"/>
      <w:marTop w:val="0"/>
      <w:marBottom w:val="0"/>
      <w:divBdr>
        <w:top w:val="none" w:sz="0" w:space="0" w:color="auto"/>
        <w:left w:val="none" w:sz="0" w:space="0" w:color="auto"/>
        <w:bottom w:val="none" w:sz="0" w:space="0" w:color="auto"/>
        <w:right w:val="none" w:sz="0" w:space="0" w:color="auto"/>
      </w:divBdr>
    </w:div>
    <w:div w:id="1833255888">
      <w:bodyDiv w:val="1"/>
      <w:marLeft w:val="0"/>
      <w:marRight w:val="0"/>
      <w:marTop w:val="0"/>
      <w:marBottom w:val="0"/>
      <w:divBdr>
        <w:top w:val="none" w:sz="0" w:space="0" w:color="auto"/>
        <w:left w:val="none" w:sz="0" w:space="0" w:color="auto"/>
        <w:bottom w:val="none" w:sz="0" w:space="0" w:color="auto"/>
        <w:right w:val="none" w:sz="0" w:space="0" w:color="auto"/>
      </w:divBdr>
    </w:div>
    <w:div w:id="1860850343">
      <w:bodyDiv w:val="1"/>
      <w:marLeft w:val="0"/>
      <w:marRight w:val="0"/>
      <w:marTop w:val="0"/>
      <w:marBottom w:val="0"/>
      <w:divBdr>
        <w:top w:val="none" w:sz="0" w:space="0" w:color="auto"/>
        <w:left w:val="none" w:sz="0" w:space="0" w:color="auto"/>
        <w:bottom w:val="none" w:sz="0" w:space="0" w:color="auto"/>
        <w:right w:val="none" w:sz="0" w:space="0" w:color="auto"/>
      </w:divBdr>
      <w:divsChild>
        <w:div w:id="1843352224">
          <w:marLeft w:val="0"/>
          <w:marRight w:val="0"/>
          <w:marTop w:val="0"/>
          <w:marBottom w:val="0"/>
          <w:divBdr>
            <w:top w:val="none" w:sz="0" w:space="0" w:color="auto"/>
            <w:left w:val="none" w:sz="0" w:space="0" w:color="auto"/>
            <w:bottom w:val="none" w:sz="0" w:space="0" w:color="auto"/>
            <w:right w:val="none" w:sz="0" w:space="0" w:color="auto"/>
          </w:divBdr>
          <w:divsChild>
            <w:div w:id="11592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32249">
      <w:bodyDiv w:val="1"/>
      <w:marLeft w:val="0"/>
      <w:marRight w:val="0"/>
      <w:marTop w:val="0"/>
      <w:marBottom w:val="0"/>
      <w:divBdr>
        <w:top w:val="none" w:sz="0" w:space="0" w:color="auto"/>
        <w:left w:val="none" w:sz="0" w:space="0" w:color="auto"/>
        <w:bottom w:val="none" w:sz="0" w:space="0" w:color="auto"/>
        <w:right w:val="none" w:sz="0" w:space="0" w:color="auto"/>
      </w:divBdr>
    </w:div>
    <w:div w:id="1923950617">
      <w:bodyDiv w:val="1"/>
      <w:marLeft w:val="0"/>
      <w:marRight w:val="0"/>
      <w:marTop w:val="0"/>
      <w:marBottom w:val="0"/>
      <w:divBdr>
        <w:top w:val="none" w:sz="0" w:space="0" w:color="auto"/>
        <w:left w:val="none" w:sz="0" w:space="0" w:color="auto"/>
        <w:bottom w:val="none" w:sz="0" w:space="0" w:color="auto"/>
        <w:right w:val="none" w:sz="0" w:space="0" w:color="auto"/>
      </w:divBdr>
    </w:div>
    <w:div w:id="1950895535">
      <w:bodyDiv w:val="1"/>
      <w:marLeft w:val="0"/>
      <w:marRight w:val="0"/>
      <w:marTop w:val="0"/>
      <w:marBottom w:val="0"/>
      <w:divBdr>
        <w:top w:val="none" w:sz="0" w:space="0" w:color="auto"/>
        <w:left w:val="none" w:sz="0" w:space="0" w:color="auto"/>
        <w:bottom w:val="none" w:sz="0" w:space="0" w:color="auto"/>
        <w:right w:val="none" w:sz="0" w:space="0" w:color="auto"/>
      </w:divBdr>
    </w:div>
    <w:div w:id="1954969785">
      <w:bodyDiv w:val="1"/>
      <w:marLeft w:val="0"/>
      <w:marRight w:val="0"/>
      <w:marTop w:val="0"/>
      <w:marBottom w:val="0"/>
      <w:divBdr>
        <w:top w:val="none" w:sz="0" w:space="0" w:color="auto"/>
        <w:left w:val="none" w:sz="0" w:space="0" w:color="auto"/>
        <w:bottom w:val="none" w:sz="0" w:space="0" w:color="auto"/>
        <w:right w:val="none" w:sz="0" w:space="0" w:color="auto"/>
      </w:divBdr>
    </w:div>
    <w:div w:id="1963876689">
      <w:bodyDiv w:val="1"/>
      <w:marLeft w:val="0"/>
      <w:marRight w:val="0"/>
      <w:marTop w:val="0"/>
      <w:marBottom w:val="0"/>
      <w:divBdr>
        <w:top w:val="none" w:sz="0" w:space="0" w:color="auto"/>
        <w:left w:val="none" w:sz="0" w:space="0" w:color="auto"/>
        <w:bottom w:val="none" w:sz="0" w:space="0" w:color="auto"/>
        <w:right w:val="none" w:sz="0" w:space="0" w:color="auto"/>
      </w:divBdr>
    </w:div>
    <w:div w:id="1974867075">
      <w:bodyDiv w:val="1"/>
      <w:marLeft w:val="0"/>
      <w:marRight w:val="0"/>
      <w:marTop w:val="0"/>
      <w:marBottom w:val="0"/>
      <w:divBdr>
        <w:top w:val="none" w:sz="0" w:space="0" w:color="auto"/>
        <w:left w:val="none" w:sz="0" w:space="0" w:color="auto"/>
        <w:bottom w:val="none" w:sz="0" w:space="0" w:color="auto"/>
        <w:right w:val="none" w:sz="0" w:space="0" w:color="auto"/>
      </w:divBdr>
    </w:div>
    <w:div w:id="1987127916">
      <w:bodyDiv w:val="1"/>
      <w:marLeft w:val="0"/>
      <w:marRight w:val="0"/>
      <w:marTop w:val="0"/>
      <w:marBottom w:val="0"/>
      <w:divBdr>
        <w:top w:val="none" w:sz="0" w:space="0" w:color="auto"/>
        <w:left w:val="none" w:sz="0" w:space="0" w:color="auto"/>
        <w:bottom w:val="none" w:sz="0" w:space="0" w:color="auto"/>
        <w:right w:val="none" w:sz="0" w:space="0" w:color="auto"/>
      </w:divBdr>
    </w:div>
    <w:div w:id="2011057582">
      <w:bodyDiv w:val="1"/>
      <w:marLeft w:val="0"/>
      <w:marRight w:val="0"/>
      <w:marTop w:val="0"/>
      <w:marBottom w:val="0"/>
      <w:divBdr>
        <w:top w:val="none" w:sz="0" w:space="0" w:color="auto"/>
        <w:left w:val="none" w:sz="0" w:space="0" w:color="auto"/>
        <w:bottom w:val="none" w:sz="0" w:space="0" w:color="auto"/>
        <w:right w:val="none" w:sz="0" w:space="0" w:color="auto"/>
      </w:divBdr>
      <w:divsChild>
        <w:div w:id="1324895364">
          <w:marLeft w:val="0"/>
          <w:marRight w:val="0"/>
          <w:marTop w:val="0"/>
          <w:marBottom w:val="0"/>
          <w:divBdr>
            <w:top w:val="none" w:sz="0" w:space="0" w:color="auto"/>
            <w:left w:val="none" w:sz="0" w:space="0" w:color="auto"/>
            <w:bottom w:val="none" w:sz="0" w:space="0" w:color="auto"/>
            <w:right w:val="none" w:sz="0" w:space="0" w:color="auto"/>
          </w:divBdr>
          <w:divsChild>
            <w:div w:id="524054288">
              <w:marLeft w:val="0"/>
              <w:marRight w:val="0"/>
              <w:marTop w:val="0"/>
              <w:marBottom w:val="0"/>
              <w:divBdr>
                <w:top w:val="none" w:sz="0" w:space="0" w:color="auto"/>
                <w:left w:val="none" w:sz="0" w:space="0" w:color="auto"/>
                <w:bottom w:val="none" w:sz="0" w:space="0" w:color="auto"/>
                <w:right w:val="none" w:sz="0" w:space="0" w:color="auto"/>
              </w:divBdr>
              <w:divsChild>
                <w:div w:id="502473965">
                  <w:marLeft w:val="0"/>
                  <w:marRight w:val="0"/>
                  <w:marTop w:val="0"/>
                  <w:marBottom w:val="0"/>
                  <w:divBdr>
                    <w:top w:val="none" w:sz="0" w:space="0" w:color="auto"/>
                    <w:left w:val="none" w:sz="0" w:space="0" w:color="auto"/>
                    <w:bottom w:val="none" w:sz="0" w:space="0" w:color="auto"/>
                    <w:right w:val="none" w:sz="0" w:space="0" w:color="auto"/>
                  </w:divBdr>
                  <w:divsChild>
                    <w:div w:id="115952596">
                      <w:marLeft w:val="0"/>
                      <w:marRight w:val="0"/>
                      <w:marTop w:val="0"/>
                      <w:marBottom w:val="0"/>
                      <w:divBdr>
                        <w:top w:val="none" w:sz="0" w:space="0" w:color="auto"/>
                        <w:left w:val="none" w:sz="0" w:space="0" w:color="auto"/>
                        <w:bottom w:val="none" w:sz="0" w:space="0" w:color="auto"/>
                        <w:right w:val="none" w:sz="0" w:space="0" w:color="auto"/>
                      </w:divBdr>
                      <w:divsChild>
                        <w:div w:id="1896310651">
                          <w:marLeft w:val="0"/>
                          <w:marRight w:val="0"/>
                          <w:marTop w:val="0"/>
                          <w:marBottom w:val="0"/>
                          <w:divBdr>
                            <w:top w:val="none" w:sz="0" w:space="0" w:color="auto"/>
                            <w:left w:val="none" w:sz="0" w:space="0" w:color="auto"/>
                            <w:bottom w:val="none" w:sz="0" w:space="0" w:color="auto"/>
                            <w:right w:val="none" w:sz="0" w:space="0" w:color="auto"/>
                          </w:divBdr>
                          <w:divsChild>
                            <w:div w:id="1894388500">
                              <w:marLeft w:val="0"/>
                              <w:marRight w:val="0"/>
                              <w:marTop w:val="0"/>
                              <w:marBottom w:val="0"/>
                              <w:divBdr>
                                <w:top w:val="none" w:sz="0" w:space="0" w:color="auto"/>
                                <w:left w:val="none" w:sz="0" w:space="0" w:color="auto"/>
                                <w:bottom w:val="none" w:sz="0" w:space="0" w:color="auto"/>
                                <w:right w:val="none" w:sz="0" w:space="0" w:color="auto"/>
                              </w:divBdr>
                              <w:divsChild>
                                <w:div w:id="1358502286">
                                  <w:marLeft w:val="0"/>
                                  <w:marRight w:val="0"/>
                                  <w:marTop w:val="0"/>
                                  <w:marBottom w:val="0"/>
                                  <w:divBdr>
                                    <w:top w:val="none" w:sz="0" w:space="0" w:color="auto"/>
                                    <w:left w:val="none" w:sz="0" w:space="0" w:color="auto"/>
                                    <w:bottom w:val="none" w:sz="0" w:space="0" w:color="auto"/>
                                    <w:right w:val="none" w:sz="0" w:space="0" w:color="auto"/>
                                  </w:divBdr>
                                  <w:divsChild>
                                    <w:div w:id="116067164">
                                      <w:marLeft w:val="0"/>
                                      <w:marRight w:val="0"/>
                                      <w:marTop w:val="0"/>
                                      <w:marBottom w:val="0"/>
                                      <w:divBdr>
                                        <w:top w:val="none" w:sz="0" w:space="0" w:color="auto"/>
                                        <w:left w:val="none" w:sz="0" w:space="0" w:color="auto"/>
                                        <w:bottom w:val="none" w:sz="0" w:space="0" w:color="auto"/>
                                        <w:right w:val="none" w:sz="0" w:space="0" w:color="auto"/>
                                      </w:divBdr>
                                      <w:divsChild>
                                        <w:div w:id="1675958397">
                                          <w:marLeft w:val="0"/>
                                          <w:marRight w:val="0"/>
                                          <w:marTop w:val="0"/>
                                          <w:marBottom w:val="0"/>
                                          <w:divBdr>
                                            <w:top w:val="none" w:sz="0" w:space="0" w:color="auto"/>
                                            <w:left w:val="none" w:sz="0" w:space="0" w:color="auto"/>
                                            <w:bottom w:val="none" w:sz="0" w:space="0" w:color="auto"/>
                                            <w:right w:val="none" w:sz="0" w:space="0" w:color="auto"/>
                                          </w:divBdr>
                                          <w:divsChild>
                                            <w:div w:id="1788354965">
                                              <w:marLeft w:val="0"/>
                                              <w:marRight w:val="0"/>
                                              <w:marTop w:val="0"/>
                                              <w:marBottom w:val="0"/>
                                              <w:divBdr>
                                                <w:top w:val="none" w:sz="0" w:space="0" w:color="auto"/>
                                                <w:left w:val="none" w:sz="0" w:space="0" w:color="auto"/>
                                                <w:bottom w:val="none" w:sz="0" w:space="0" w:color="auto"/>
                                                <w:right w:val="none" w:sz="0" w:space="0" w:color="auto"/>
                                              </w:divBdr>
                                              <w:divsChild>
                                                <w:div w:id="632176120">
                                                  <w:marLeft w:val="0"/>
                                                  <w:marRight w:val="0"/>
                                                  <w:marTop w:val="0"/>
                                                  <w:marBottom w:val="0"/>
                                                  <w:divBdr>
                                                    <w:top w:val="none" w:sz="0" w:space="0" w:color="auto"/>
                                                    <w:left w:val="none" w:sz="0" w:space="0" w:color="auto"/>
                                                    <w:bottom w:val="none" w:sz="0" w:space="0" w:color="auto"/>
                                                    <w:right w:val="none" w:sz="0" w:space="0" w:color="auto"/>
                                                  </w:divBdr>
                                                  <w:divsChild>
                                                    <w:div w:id="909466037">
                                                      <w:marLeft w:val="0"/>
                                                      <w:marRight w:val="0"/>
                                                      <w:marTop w:val="0"/>
                                                      <w:marBottom w:val="0"/>
                                                      <w:divBdr>
                                                        <w:top w:val="none" w:sz="0" w:space="0" w:color="auto"/>
                                                        <w:left w:val="none" w:sz="0" w:space="0" w:color="auto"/>
                                                        <w:bottom w:val="none" w:sz="0" w:space="0" w:color="auto"/>
                                                        <w:right w:val="none" w:sz="0" w:space="0" w:color="auto"/>
                                                      </w:divBdr>
                                                      <w:divsChild>
                                                        <w:div w:id="1114982556">
                                                          <w:marLeft w:val="0"/>
                                                          <w:marRight w:val="0"/>
                                                          <w:marTop w:val="0"/>
                                                          <w:marBottom w:val="0"/>
                                                          <w:divBdr>
                                                            <w:top w:val="none" w:sz="0" w:space="0" w:color="auto"/>
                                                            <w:left w:val="none" w:sz="0" w:space="0" w:color="auto"/>
                                                            <w:bottom w:val="none" w:sz="0" w:space="0" w:color="auto"/>
                                                            <w:right w:val="none" w:sz="0" w:space="0" w:color="auto"/>
                                                          </w:divBdr>
                                                          <w:divsChild>
                                                            <w:div w:id="1894846483">
                                                              <w:marLeft w:val="0"/>
                                                              <w:marRight w:val="0"/>
                                                              <w:marTop w:val="0"/>
                                                              <w:marBottom w:val="0"/>
                                                              <w:divBdr>
                                                                <w:top w:val="none" w:sz="0" w:space="0" w:color="auto"/>
                                                                <w:left w:val="none" w:sz="0" w:space="0" w:color="auto"/>
                                                                <w:bottom w:val="none" w:sz="0" w:space="0" w:color="auto"/>
                                                                <w:right w:val="none" w:sz="0" w:space="0" w:color="auto"/>
                                                              </w:divBdr>
                                                              <w:divsChild>
                                                                <w:div w:id="2031563769">
                                                                  <w:marLeft w:val="0"/>
                                                                  <w:marRight w:val="0"/>
                                                                  <w:marTop w:val="0"/>
                                                                  <w:marBottom w:val="0"/>
                                                                  <w:divBdr>
                                                                    <w:top w:val="none" w:sz="0" w:space="0" w:color="auto"/>
                                                                    <w:left w:val="none" w:sz="0" w:space="0" w:color="auto"/>
                                                                    <w:bottom w:val="none" w:sz="0" w:space="0" w:color="auto"/>
                                                                    <w:right w:val="none" w:sz="0" w:space="0" w:color="auto"/>
                                                                  </w:divBdr>
                                                                  <w:divsChild>
                                                                    <w:div w:id="1158693806">
                                                                      <w:marLeft w:val="0"/>
                                                                      <w:marRight w:val="0"/>
                                                                      <w:marTop w:val="0"/>
                                                                      <w:marBottom w:val="0"/>
                                                                      <w:divBdr>
                                                                        <w:top w:val="none" w:sz="0" w:space="0" w:color="auto"/>
                                                                        <w:left w:val="none" w:sz="0" w:space="0" w:color="auto"/>
                                                                        <w:bottom w:val="none" w:sz="0" w:space="0" w:color="auto"/>
                                                                        <w:right w:val="none" w:sz="0" w:space="0" w:color="auto"/>
                                                                      </w:divBdr>
                                                                      <w:divsChild>
                                                                        <w:div w:id="56124745">
                                                                          <w:marLeft w:val="0"/>
                                                                          <w:marRight w:val="0"/>
                                                                          <w:marTop w:val="0"/>
                                                                          <w:marBottom w:val="0"/>
                                                                          <w:divBdr>
                                                                            <w:top w:val="none" w:sz="0" w:space="0" w:color="auto"/>
                                                                            <w:left w:val="none" w:sz="0" w:space="0" w:color="auto"/>
                                                                            <w:bottom w:val="none" w:sz="0" w:space="0" w:color="auto"/>
                                                                            <w:right w:val="none" w:sz="0" w:space="0" w:color="auto"/>
                                                                          </w:divBdr>
                                                                          <w:divsChild>
                                                                            <w:div w:id="14667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2265048">
      <w:bodyDiv w:val="1"/>
      <w:marLeft w:val="0"/>
      <w:marRight w:val="0"/>
      <w:marTop w:val="0"/>
      <w:marBottom w:val="0"/>
      <w:divBdr>
        <w:top w:val="none" w:sz="0" w:space="0" w:color="auto"/>
        <w:left w:val="none" w:sz="0" w:space="0" w:color="auto"/>
        <w:bottom w:val="none" w:sz="0" w:space="0" w:color="auto"/>
        <w:right w:val="none" w:sz="0" w:space="0" w:color="auto"/>
      </w:divBdr>
    </w:div>
    <w:div w:id="2106146487">
      <w:bodyDiv w:val="1"/>
      <w:marLeft w:val="0"/>
      <w:marRight w:val="0"/>
      <w:marTop w:val="0"/>
      <w:marBottom w:val="0"/>
      <w:divBdr>
        <w:top w:val="none" w:sz="0" w:space="0" w:color="auto"/>
        <w:left w:val="none" w:sz="0" w:space="0" w:color="auto"/>
        <w:bottom w:val="none" w:sz="0" w:space="0" w:color="auto"/>
        <w:right w:val="none" w:sz="0" w:space="0" w:color="auto"/>
      </w:divBdr>
    </w:div>
    <w:div w:id="2117285957">
      <w:bodyDiv w:val="1"/>
      <w:marLeft w:val="0"/>
      <w:marRight w:val="0"/>
      <w:marTop w:val="0"/>
      <w:marBottom w:val="0"/>
      <w:divBdr>
        <w:top w:val="none" w:sz="0" w:space="0" w:color="auto"/>
        <w:left w:val="none" w:sz="0" w:space="0" w:color="auto"/>
        <w:bottom w:val="none" w:sz="0" w:space="0" w:color="auto"/>
        <w:right w:val="none" w:sz="0" w:space="0" w:color="auto"/>
      </w:divBdr>
    </w:div>
    <w:div w:id="2123379368">
      <w:bodyDiv w:val="1"/>
      <w:marLeft w:val="0"/>
      <w:marRight w:val="0"/>
      <w:marTop w:val="0"/>
      <w:marBottom w:val="0"/>
      <w:divBdr>
        <w:top w:val="none" w:sz="0" w:space="0" w:color="auto"/>
        <w:left w:val="none" w:sz="0" w:space="0" w:color="auto"/>
        <w:bottom w:val="none" w:sz="0" w:space="0" w:color="auto"/>
        <w:right w:val="none" w:sz="0" w:space="0" w:color="auto"/>
      </w:divBdr>
    </w:div>
    <w:div w:id="213726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k.kr-vysocina.cz/manual_2/ezak-manual-dodavatele-pdf" TargetMode="External"/><Relationship Id="rId18" Type="http://schemas.openxmlformats.org/officeDocument/2006/relationships/hyperlink" Target="https://ezak.eon.cz" TargetMode="External"/><Relationship Id="rId3" Type="http://schemas.openxmlformats.org/officeDocument/2006/relationships/styles" Target="styles.xml"/><Relationship Id="rId21" Type="http://schemas.openxmlformats.org/officeDocument/2006/relationships/hyperlink" Target="https://ezak.kr-vysocina.cz/manual_2/ezak-manual-dodavatele-pdf" TargetMode="External"/><Relationship Id="rId7" Type="http://schemas.openxmlformats.org/officeDocument/2006/relationships/endnotes" Target="endnotes.xml"/><Relationship Id="rId12" Type="http://schemas.openxmlformats.org/officeDocument/2006/relationships/hyperlink" Target="http://www.ezak.cz/" TargetMode="External"/><Relationship Id="rId17" Type="http://schemas.openxmlformats.org/officeDocument/2006/relationships/hyperlink" Target="http://eur-lex.europa.eu/legal-content/CS/TXT/?uri=uriserv%3AOJ.L_.2016.003.01.0016.01.C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odpora@ezak.cz" TargetMode="External"/><Relationship Id="rId20" Type="http://schemas.openxmlformats.org/officeDocument/2006/relationships/hyperlink" Target="http://www.ezak.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n.nipez.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k.eon.cz/registrace.html" TargetMode="External"/><Relationship Id="rId23" Type="http://schemas.openxmlformats.org/officeDocument/2006/relationships/footer" Target="footer1.xml"/><Relationship Id="rId10" Type="http://schemas.openxmlformats.org/officeDocument/2006/relationships/hyperlink" Target="http://www.ezak.eon.cz" TargetMode="External"/><Relationship Id="rId19" Type="http://schemas.openxmlformats.org/officeDocument/2006/relationships/hyperlink" Target="https://nen.nipez.cz/" TargetMode="External"/><Relationship Id="rId4" Type="http://schemas.openxmlformats.org/officeDocument/2006/relationships/settings" Target="settings.xml"/><Relationship Id="rId9" Type="http://schemas.openxmlformats.org/officeDocument/2006/relationships/hyperlink" Target="https://ezak.eon.cz/profile_display_2.html" TargetMode="External"/><Relationship Id="rId14" Type="http://schemas.openxmlformats.org/officeDocument/2006/relationships/hyperlink" Target="https://ezak.kr-vysocina.cz/manual_3/qcm-podepisovaci_applet-pdf" TargetMode="External"/><Relationship Id="rId22" Type="http://schemas.openxmlformats.org/officeDocument/2006/relationships/hyperlink" Target="https://ezak.kr-vysocina.cz/manual_3/qcm-podepisovaci_applet-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01.safelinks.protection.outlook.com/?url=https%3A%2F%2Fwww.sanctionsmap.eu%2F&amp;data=05%7C01%7CEva.Barkova%40mmr.cz%7Ca6b487df992f4ef13f4b08db131c39c0%7C8227f2a542384dd2baa9cb8d4f57a2e8%7C0%7C0%7C638124784190597260%7CUnknown%7CTWFpbGZsb3d8eyJWIjoiMC4wLjAwMDAiLCJQIjoiV2luMzIiLCJBTiI6Ik1haWwiLCJXVCI6Mn0%3D%7C3000%7C%7C%7C&amp;sdata=PsuT4cTyBQRqWOPZ2g7VaWCn1REkZLKQcnYaEVKmk2I%3D&amp;reserved=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7CA2C-E896-4D9B-85C0-2B540CD02C91}">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11804</Words>
  <Characters>69650</Characters>
  <Application>Microsoft Office Word</Application>
  <DocSecurity>0</DocSecurity>
  <Lines>580</Lines>
  <Paragraphs>162</Paragraphs>
  <ScaleCrop>false</ScaleCrop>
  <LinksUpToDate>false</LinksUpToDate>
  <CharactersWithSpaces>81292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2023-11-09T09:34:00Z</dcterms:created>
  <dcterms:modified xsi:type="dcterms:W3CDTF">2024-02-02T11:06:00Z</dcterms:modified>
</cp:coreProperties>
</file>